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EE6A3" w14:textId="77777777" w:rsidR="00015D47" w:rsidRDefault="00015D47">
      <w:pPr>
        <w:spacing w:before="10" w:after="0" w:line="260" w:lineRule="exact"/>
        <w:rPr>
          <w:sz w:val="26"/>
          <w:szCs w:val="26"/>
        </w:rPr>
      </w:pPr>
    </w:p>
    <w:p w14:paraId="7182BD39" w14:textId="77777777" w:rsidR="00596ADB" w:rsidRDefault="00596ADB">
      <w:pPr>
        <w:spacing w:before="10" w:after="0" w:line="260" w:lineRule="exact"/>
        <w:rPr>
          <w:sz w:val="26"/>
          <w:szCs w:val="26"/>
        </w:rPr>
      </w:pPr>
    </w:p>
    <w:p w14:paraId="3FA234E2" w14:textId="77777777" w:rsidR="00596ADB" w:rsidRDefault="00596ADB">
      <w:pPr>
        <w:spacing w:before="10" w:after="0" w:line="260" w:lineRule="exact"/>
        <w:rPr>
          <w:sz w:val="26"/>
          <w:szCs w:val="26"/>
        </w:rPr>
      </w:pPr>
    </w:p>
    <w:p w14:paraId="4CD3A1A2" w14:textId="77777777" w:rsidR="00596ADB" w:rsidRDefault="00596ADB">
      <w:pPr>
        <w:spacing w:before="10" w:after="0" w:line="260" w:lineRule="exact"/>
        <w:rPr>
          <w:sz w:val="26"/>
          <w:szCs w:val="26"/>
        </w:rPr>
      </w:pPr>
    </w:p>
    <w:p w14:paraId="6DECB464" w14:textId="77777777" w:rsidR="00596ADB" w:rsidRDefault="00596ADB">
      <w:pPr>
        <w:spacing w:before="10" w:after="0" w:line="260" w:lineRule="exact"/>
        <w:rPr>
          <w:sz w:val="26"/>
          <w:szCs w:val="26"/>
        </w:rPr>
      </w:pPr>
    </w:p>
    <w:p w14:paraId="2CD159CA" w14:textId="77777777" w:rsidR="00596ADB" w:rsidRDefault="00596ADB">
      <w:pPr>
        <w:spacing w:before="10" w:after="0" w:line="260" w:lineRule="exact"/>
        <w:rPr>
          <w:sz w:val="26"/>
          <w:szCs w:val="26"/>
        </w:rPr>
      </w:pPr>
    </w:p>
    <w:p w14:paraId="766E5ECA" w14:textId="77777777" w:rsidR="00596ADB" w:rsidRDefault="00596ADB">
      <w:pPr>
        <w:spacing w:before="10" w:after="0" w:line="260" w:lineRule="exact"/>
        <w:rPr>
          <w:sz w:val="26"/>
          <w:szCs w:val="26"/>
        </w:rPr>
      </w:pPr>
    </w:p>
    <w:p w14:paraId="0337655F" w14:textId="77777777" w:rsidR="00596ADB" w:rsidRDefault="00596ADB">
      <w:pPr>
        <w:spacing w:before="10" w:after="0" w:line="260" w:lineRule="exact"/>
        <w:rPr>
          <w:sz w:val="26"/>
          <w:szCs w:val="26"/>
        </w:rPr>
      </w:pPr>
    </w:p>
    <w:p w14:paraId="7F3895E5" w14:textId="77777777" w:rsidR="00596ADB" w:rsidRDefault="00596ADB">
      <w:pPr>
        <w:spacing w:before="10" w:after="0" w:line="260" w:lineRule="exact"/>
        <w:rPr>
          <w:sz w:val="26"/>
          <w:szCs w:val="26"/>
        </w:rPr>
      </w:pPr>
    </w:p>
    <w:p w14:paraId="38DB6EBA" w14:textId="77777777" w:rsidR="00596ADB" w:rsidRDefault="00596ADB">
      <w:pPr>
        <w:spacing w:before="10" w:after="0" w:line="260" w:lineRule="exact"/>
        <w:rPr>
          <w:sz w:val="26"/>
          <w:szCs w:val="26"/>
        </w:rPr>
      </w:pPr>
    </w:p>
    <w:p w14:paraId="55339BA1" w14:textId="77777777" w:rsidR="00596ADB" w:rsidRDefault="00596ADB">
      <w:pPr>
        <w:spacing w:before="10" w:after="0" w:line="260" w:lineRule="exact"/>
        <w:rPr>
          <w:sz w:val="26"/>
          <w:szCs w:val="26"/>
        </w:rPr>
      </w:pPr>
    </w:p>
    <w:p w14:paraId="37E642F6" w14:textId="77777777" w:rsidR="00596ADB" w:rsidRDefault="00596ADB">
      <w:pPr>
        <w:spacing w:before="10" w:after="0" w:line="260" w:lineRule="exact"/>
        <w:rPr>
          <w:sz w:val="26"/>
          <w:szCs w:val="26"/>
        </w:rPr>
      </w:pPr>
    </w:p>
    <w:p w14:paraId="17A3982F" w14:textId="77777777" w:rsidR="00596ADB" w:rsidRPr="00E23F7E" w:rsidRDefault="00596ADB" w:rsidP="00596ADB">
      <w:pPr>
        <w:spacing w:before="30" w:after="0" w:line="322" w:lineRule="exact"/>
        <w:ind w:left="867" w:right="850" w:firstLine="6"/>
        <w:jc w:val="center"/>
        <w:rPr>
          <w:rFonts w:ascii="Times New Roman" w:eastAsia="Arial" w:hAnsi="Times New Roman" w:cs="Times New Roman"/>
          <w:b/>
          <w:bCs/>
          <w:sz w:val="28"/>
          <w:szCs w:val="28"/>
        </w:rPr>
      </w:pPr>
      <w:r w:rsidRPr="00E23F7E">
        <w:rPr>
          <w:rFonts w:ascii="Times New Roman" w:eastAsia="Arial" w:hAnsi="Times New Roman" w:cs="Times New Roman"/>
          <w:b/>
          <w:bCs/>
          <w:spacing w:val="-1"/>
          <w:sz w:val="28"/>
          <w:szCs w:val="28"/>
        </w:rPr>
        <w:t>TH</w:t>
      </w:r>
      <w:r w:rsidRPr="00E23F7E">
        <w:rPr>
          <w:rFonts w:ascii="Times New Roman" w:eastAsia="Arial" w:hAnsi="Times New Roman" w:cs="Times New Roman"/>
          <w:b/>
          <w:bCs/>
          <w:sz w:val="28"/>
          <w:szCs w:val="28"/>
        </w:rPr>
        <w:t>E</w:t>
      </w:r>
      <w:r w:rsidRPr="00E23F7E">
        <w:rPr>
          <w:rFonts w:ascii="Times New Roman" w:eastAsia="Arial" w:hAnsi="Times New Roman" w:cs="Times New Roman"/>
          <w:b/>
          <w:bCs/>
          <w:spacing w:val="1"/>
          <w:sz w:val="28"/>
          <w:szCs w:val="28"/>
        </w:rPr>
        <w:t xml:space="preserve"> </w:t>
      </w:r>
      <w:r w:rsidRPr="00E23F7E">
        <w:rPr>
          <w:rFonts w:ascii="Times New Roman" w:eastAsia="Arial" w:hAnsi="Times New Roman" w:cs="Times New Roman"/>
          <w:b/>
          <w:bCs/>
          <w:spacing w:val="-1"/>
          <w:sz w:val="28"/>
          <w:szCs w:val="28"/>
        </w:rPr>
        <w:t>C</w:t>
      </w:r>
      <w:r w:rsidRPr="00E23F7E">
        <w:rPr>
          <w:rFonts w:ascii="Times New Roman" w:eastAsia="Arial" w:hAnsi="Times New Roman" w:cs="Times New Roman"/>
          <w:b/>
          <w:bCs/>
          <w:sz w:val="28"/>
          <w:szCs w:val="28"/>
        </w:rPr>
        <w:t>O</w:t>
      </w:r>
      <w:r w:rsidRPr="00E23F7E">
        <w:rPr>
          <w:rFonts w:ascii="Times New Roman" w:eastAsia="Arial" w:hAnsi="Times New Roman" w:cs="Times New Roman"/>
          <w:b/>
          <w:bCs/>
          <w:spacing w:val="-1"/>
          <w:sz w:val="28"/>
          <w:szCs w:val="28"/>
        </w:rPr>
        <w:t>N</w:t>
      </w:r>
      <w:r w:rsidRPr="00E23F7E">
        <w:rPr>
          <w:rFonts w:ascii="Times New Roman" w:eastAsia="Arial" w:hAnsi="Times New Roman" w:cs="Times New Roman"/>
          <w:b/>
          <w:bCs/>
          <w:sz w:val="28"/>
          <w:szCs w:val="28"/>
        </w:rPr>
        <w:t>S</w:t>
      </w:r>
      <w:r w:rsidRPr="00E23F7E">
        <w:rPr>
          <w:rFonts w:ascii="Times New Roman" w:eastAsia="Arial" w:hAnsi="Times New Roman" w:cs="Times New Roman"/>
          <w:b/>
          <w:bCs/>
          <w:spacing w:val="-1"/>
          <w:sz w:val="28"/>
          <w:szCs w:val="28"/>
        </w:rPr>
        <w:t>T</w:t>
      </w:r>
      <w:r w:rsidRPr="00E23F7E">
        <w:rPr>
          <w:rFonts w:ascii="Times New Roman" w:eastAsia="Arial" w:hAnsi="Times New Roman" w:cs="Times New Roman"/>
          <w:b/>
          <w:bCs/>
          <w:spacing w:val="1"/>
          <w:sz w:val="28"/>
          <w:szCs w:val="28"/>
        </w:rPr>
        <w:t>I</w:t>
      </w:r>
      <w:r w:rsidRPr="00E23F7E">
        <w:rPr>
          <w:rFonts w:ascii="Times New Roman" w:eastAsia="Arial" w:hAnsi="Times New Roman" w:cs="Times New Roman"/>
          <w:b/>
          <w:bCs/>
          <w:spacing w:val="-1"/>
          <w:sz w:val="28"/>
          <w:szCs w:val="28"/>
        </w:rPr>
        <w:t>TUT</w:t>
      </w:r>
      <w:r w:rsidRPr="00E23F7E">
        <w:rPr>
          <w:rFonts w:ascii="Times New Roman" w:eastAsia="Arial" w:hAnsi="Times New Roman" w:cs="Times New Roman"/>
          <w:b/>
          <w:bCs/>
          <w:spacing w:val="1"/>
          <w:sz w:val="28"/>
          <w:szCs w:val="28"/>
        </w:rPr>
        <w:t>I</w:t>
      </w:r>
      <w:r w:rsidRPr="00E23F7E">
        <w:rPr>
          <w:rFonts w:ascii="Times New Roman" w:eastAsia="Arial" w:hAnsi="Times New Roman" w:cs="Times New Roman"/>
          <w:b/>
          <w:bCs/>
          <w:sz w:val="28"/>
          <w:szCs w:val="28"/>
        </w:rPr>
        <w:t>ON</w:t>
      </w:r>
      <w:r w:rsidRPr="00E23F7E">
        <w:rPr>
          <w:rFonts w:ascii="Times New Roman" w:eastAsia="Arial" w:hAnsi="Times New Roman" w:cs="Times New Roman"/>
          <w:b/>
          <w:bCs/>
          <w:spacing w:val="-7"/>
          <w:sz w:val="28"/>
          <w:szCs w:val="28"/>
        </w:rPr>
        <w:t xml:space="preserve"> </w:t>
      </w:r>
      <w:r w:rsidRPr="00E23F7E">
        <w:rPr>
          <w:rFonts w:ascii="Times New Roman" w:eastAsia="Arial" w:hAnsi="Times New Roman" w:cs="Times New Roman"/>
          <w:b/>
          <w:bCs/>
          <w:spacing w:val="-6"/>
          <w:sz w:val="28"/>
          <w:szCs w:val="28"/>
        </w:rPr>
        <w:t>A</w:t>
      </w:r>
      <w:r w:rsidRPr="00E23F7E">
        <w:rPr>
          <w:rFonts w:ascii="Times New Roman" w:eastAsia="Arial" w:hAnsi="Times New Roman" w:cs="Times New Roman"/>
          <w:b/>
          <w:bCs/>
          <w:spacing w:val="-1"/>
          <w:sz w:val="28"/>
          <w:szCs w:val="28"/>
        </w:rPr>
        <w:t>N</w:t>
      </w:r>
      <w:r w:rsidRPr="00E23F7E">
        <w:rPr>
          <w:rFonts w:ascii="Times New Roman" w:eastAsia="Arial" w:hAnsi="Times New Roman" w:cs="Times New Roman"/>
          <w:b/>
          <w:bCs/>
          <w:sz w:val="28"/>
          <w:szCs w:val="28"/>
        </w:rPr>
        <w:t xml:space="preserve">D </w:t>
      </w:r>
      <w:r w:rsidRPr="00E23F7E">
        <w:rPr>
          <w:rFonts w:ascii="Times New Roman" w:eastAsia="Arial" w:hAnsi="Times New Roman" w:cs="Times New Roman"/>
          <w:b/>
          <w:bCs/>
          <w:spacing w:val="-1"/>
          <w:sz w:val="28"/>
          <w:szCs w:val="28"/>
        </w:rPr>
        <w:t>RUL</w:t>
      </w:r>
      <w:r w:rsidRPr="00E23F7E">
        <w:rPr>
          <w:rFonts w:ascii="Times New Roman" w:eastAsia="Arial" w:hAnsi="Times New Roman" w:cs="Times New Roman"/>
          <w:b/>
          <w:bCs/>
          <w:sz w:val="28"/>
          <w:szCs w:val="28"/>
        </w:rPr>
        <w:t>ES</w:t>
      </w:r>
      <w:r w:rsidRPr="00E23F7E">
        <w:rPr>
          <w:rFonts w:ascii="Times New Roman" w:eastAsia="Arial" w:hAnsi="Times New Roman" w:cs="Times New Roman"/>
          <w:b/>
          <w:bCs/>
          <w:spacing w:val="1"/>
          <w:sz w:val="28"/>
          <w:szCs w:val="28"/>
        </w:rPr>
        <w:t xml:space="preserve"> </w:t>
      </w:r>
      <w:r w:rsidRPr="00E23F7E">
        <w:rPr>
          <w:rFonts w:ascii="Times New Roman" w:eastAsia="Arial" w:hAnsi="Times New Roman" w:cs="Times New Roman"/>
          <w:b/>
          <w:bCs/>
          <w:sz w:val="28"/>
          <w:szCs w:val="28"/>
        </w:rPr>
        <w:t xml:space="preserve">OF </w:t>
      </w:r>
      <w:r w:rsidRPr="00E23F7E">
        <w:rPr>
          <w:rFonts w:ascii="Times New Roman" w:eastAsia="Arial" w:hAnsi="Times New Roman" w:cs="Times New Roman"/>
          <w:b/>
          <w:bCs/>
          <w:spacing w:val="-1"/>
          <w:sz w:val="28"/>
          <w:szCs w:val="28"/>
        </w:rPr>
        <w:t>TH</w:t>
      </w:r>
      <w:r w:rsidRPr="00E23F7E">
        <w:rPr>
          <w:rFonts w:ascii="Times New Roman" w:eastAsia="Arial" w:hAnsi="Times New Roman" w:cs="Times New Roman"/>
          <w:b/>
          <w:bCs/>
          <w:sz w:val="28"/>
          <w:szCs w:val="28"/>
        </w:rPr>
        <w:t xml:space="preserve">E </w:t>
      </w:r>
      <w:r w:rsidRPr="00E23F7E">
        <w:rPr>
          <w:rFonts w:ascii="Times New Roman" w:eastAsia="Arial" w:hAnsi="Times New Roman" w:cs="Times New Roman"/>
          <w:b/>
          <w:bCs/>
          <w:spacing w:val="-1"/>
          <w:sz w:val="28"/>
          <w:szCs w:val="28"/>
        </w:rPr>
        <w:t>D</w:t>
      </w:r>
      <w:r w:rsidRPr="00E23F7E">
        <w:rPr>
          <w:rFonts w:ascii="Times New Roman" w:eastAsia="Arial" w:hAnsi="Times New Roman" w:cs="Times New Roman"/>
          <w:b/>
          <w:bCs/>
          <w:spacing w:val="1"/>
          <w:sz w:val="28"/>
          <w:szCs w:val="28"/>
        </w:rPr>
        <w:t>I</w:t>
      </w:r>
      <w:r w:rsidRPr="00E23F7E">
        <w:rPr>
          <w:rFonts w:ascii="Times New Roman" w:eastAsia="Arial" w:hAnsi="Times New Roman" w:cs="Times New Roman"/>
          <w:b/>
          <w:bCs/>
          <w:sz w:val="28"/>
          <w:szCs w:val="28"/>
        </w:rPr>
        <w:t>S</w:t>
      </w:r>
      <w:r w:rsidRPr="00E23F7E">
        <w:rPr>
          <w:rFonts w:ascii="Times New Roman" w:eastAsia="Arial" w:hAnsi="Times New Roman" w:cs="Times New Roman"/>
          <w:b/>
          <w:bCs/>
          <w:spacing w:val="-1"/>
          <w:sz w:val="28"/>
          <w:szCs w:val="28"/>
        </w:rPr>
        <w:t>TR</w:t>
      </w:r>
      <w:r w:rsidRPr="00E23F7E">
        <w:rPr>
          <w:rFonts w:ascii="Times New Roman" w:eastAsia="Arial" w:hAnsi="Times New Roman" w:cs="Times New Roman"/>
          <w:b/>
          <w:bCs/>
          <w:spacing w:val="1"/>
          <w:sz w:val="28"/>
          <w:szCs w:val="28"/>
        </w:rPr>
        <w:t>I</w:t>
      </w:r>
      <w:r w:rsidRPr="00E23F7E">
        <w:rPr>
          <w:rFonts w:ascii="Times New Roman" w:eastAsia="Arial" w:hAnsi="Times New Roman" w:cs="Times New Roman"/>
          <w:b/>
          <w:bCs/>
          <w:spacing w:val="-1"/>
          <w:sz w:val="28"/>
          <w:szCs w:val="28"/>
        </w:rPr>
        <w:t>BUT</w:t>
      </w:r>
      <w:r w:rsidRPr="00E23F7E">
        <w:rPr>
          <w:rFonts w:ascii="Times New Roman" w:eastAsia="Arial" w:hAnsi="Times New Roman" w:cs="Times New Roman"/>
          <w:b/>
          <w:bCs/>
          <w:spacing w:val="1"/>
          <w:sz w:val="28"/>
          <w:szCs w:val="28"/>
        </w:rPr>
        <w:t>I</w:t>
      </w:r>
      <w:r w:rsidRPr="00E23F7E">
        <w:rPr>
          <w:rFonts w:ascii="Times New Roman" w:eastAsia="Arial" w:hAnsi="Times New Roman" w:cs="Times New Roman"/>
          <w:b/>
          <w:bCs/>
          <w:sz w:val="28"/>
          <w:szCs w:val="28"/>
        </w:rPr>
        <w:t xml:space="preserve">ON </w:t>
      </w:r>
      <w:r w:rsidRPr="00E23F7E">
        <w:rPr>
          <w:rFonts w:ascii="Times New Roman" w:eastAsia="Arial" w:hAnsi="Times New Roman" w:cs="Times New Roman"/>
          <w:b/>
          <w:bCs/>
          <w:spacing w:val="-4"/>
          <w:sz w:val="28"/>
          <w:szCs w:val="28"/>
        </w:rPr>
        <w:t>C</w:t>
      </w:r>
      <w:r w:rsidRPr="00E23F7E">
        <w:rPr>
          <w:rFonts w:ascii="Times New Roman" w:eastAsia="Arial" w:hAnsi="Times New Roman" w:cs="Times New Roman"/>
          <w:b/>
          <w:bCs/>
          <w:sz w:val="28"/>
          <w:szCs w:val="28"/>
        </w:rPr>
        <w:t>O</w:t>
      </w:r>
      <w:r w:rsidRPr="00E23F7E">
        <w:rPr>
          <w:rFonts w:ascii="Times New Roman" w:eastAsia="Arial" w:hAnsi="Times New Roman" w:cs="Times New Roman"/>
          <w:b/>
          <w:bCs/>
          <w:spacing w:val="-1"/>
          <w:sz w:val="28"/>
          <w:szCs w:val="28"/>
        </w:rPr>
        <w:t>D</w:t>
      </w:r>
      <w:r w:rsidRPr="00E23F7E">
        <w:rPr>
          <w:rFonts w:ascii="Times New Roman" w:eastAsia="Arial" w:hAnsi="Times New Roman" w:cs="Times New Roman"/>
          <w:b/>
          <w:bCs/>
          <w:sz w:val="28"/>
          <w:szCs w:val="28"/>
        </w:rPr>
        <w:t>E</w:t>
      </w:r>
      <w:r w:rsidRPr="00E23F7E">
        <w:rPr>
          <w:rFonts w:ascii="Times New Roman" w:eastAsia="Arial" w:hAnsi="Times New Roman" w:cs="Times New Roman"/>
          <w:b/>
          <w:bCs/>
          <w:spacing w:val="1"/>
          <w:sz w:val="28"/>
          <w:szCs w:val="28"/>
        </w:rPr>
        <w:t xml:space="preserve"> </w:t>
      </w:r>
      <w:r w:rsidRPr="00E23F7E">
        <w:rPr>
          <w:rFonts w:ascii="Times New Roman" w:eastAsia="Arial" w:hAnsi="Times New Roman" w:cs="Times New Roman"/>
          <w:b/>
          <w:bCs/>
          <w:spacing w:val="-1"/>
          <w:sz w:val="28"/>
          <w:szCs w:val="28"/>
        </w:rPr>
        <w:t>R</w:t>
      </w:r>
      <w:r w:rsidRPr="00E23F7E">
        <w:rPr>
          <w:rFonts w:ascii="Times New Roman" w:eastAsia="Arial" w:hAnsi="Times New Roman" w:cs="Times New Roman"/>
          <w:b/>
          <w:bCs/>
          <w:sz w:val="28"/>
          <w:szCs w:val="28"/>
        </w:rPr>
        <w:t>EV</w:t>
      </w:r>
      <w:r w:rsidRPr="00E23F7E">
        <w:rPr>
          <w:rFonts w:ascii="Times New Roman" w:eastAsia="Arial" w:hAnsi="Times New Roman" w:cs="Times New Roman"/>
          <w:b/>
          <w:bCs/>
          <w:spacing w:val="-1"/>
          <w:sz w:val="28"/>
          <w:szCs w:val="28"/>
        </w:rPr>
        <w:t>I</w:t>
      </w:r>
      <w:r w:rsidRPr="00E23F7E">
        <w:rPr>
          <w:rFonts w:ascii="Times New Roman" w:eastAsia="Arial" w:hAnsi="Times New Roman" w:cs="Times New Roman"/>
          <w:b/>
          <w:bCs/>
          <w:sz w:val="28"/>
          <w:szCs w:val="28"/>
        </w:rPr>
        <w:t xml:space="preserve">EW </w:t>
      </w:r>
      <w:r w:rsidRPr="00E23F7E">
        <w:rPr>
          <w:rFonts w:ascii="Times New Roman" w:eastAsia="Arial" w:hAnsi="Times New Roman" w:cs="Times New Roman"/>
          <w:b/>
          <w:bCs/>
          <w:spacing w:val="-19"/>
          <w:sz w:val="28"/>
          <w:szCs w:val="28"/>
        </w:rPr>
        <w:t>P</w:t>
      </w:r>
      <w:r w:rsidRPr="00E23F7E">
        <w:rPr>
          <w:rFonts w:ascii="Times New Roman" w:eastAsia="Arial" w:hAnsi="Times New Roman" w:cs="Times New Roman"/>
          <w:b/>
          <w:bCs/>
          <w:spacing w:val="-6"/>
          <w:sz w:val="28"/>
          <w:szCs w:val="28"/>
        </w:rPr>
        <w:t>A</w:t>
      </w:r>
      <w:r w:rsidRPr="00E23F7E">
        <w:rPr>
          <w:rFonts w:ascii="Times New Roman" w:eastAsia="Arial" w:hAnsi="Times New Roman" w:cs="Times New Roman"/>
          <w:b/>
          <w:bCs/>
          <w:spacing w:val="1"/>
          <w:sz w:val="28"/>
          <w:szCs w:val="28"/>
        </w:rPr>
        <w:t>N</w:t>
      </w:r>
      <w:r w:rsidRPr="00E23F7E">
        <w:rPr>
          <w:rFonts w:ascii="Times New Roman" w:eastAsia="Arial" w:hAnsi="Times New Roman" w:cs="Times New Roman"/>
          <w:b/>
          <w:bCs/>
          <w:sz w:val="28"/>
          <w:szCs w:val="28"/>
        </w:rPr>
        <w:t>EL</w:t>
      </w:r>
      <w:r w:rsidRPr="00E23F7E">
        <w:rPr>
          <w:rFonts w:ascii="Times New Roman" w:eastAsia="Arial" w:hAnsi="Times New Roman" w:cs="Times New Roman"/>
          <w:b/>
          <w:bCs/>
          <w:spacing w:val="-5"/>
          <w:sz w:val="28"/>
          <w:szCs w:val="28"/>
        </w:rPr>
        <w:t xml:space="preserve"> </w:t>
      </w:r>
      <w:r w:rsidRPr="00E23F7E">
        <w:rPr>
          <w:rFonts w:ascii="Times New Roman" w:eastAsia="Arial" w:hAnsi="Times New Roman" w:cs="Times New Roman"/>
          <w:b/>
          <w:bCs/>
          <w:sz w:val="28"/>
          <w:szCs w:val="28"/>
        </w:rPr>
        <w:t>OF G</w:t>
      </w:r>
      <w:r w:rsidRPr="00E23F7E">
        <w:rPr>
          <w:rFonts w:ascii="Times New Roman" w:eastAsia="Arial" w:hAnsi="Times New Roman" w:cs="Times New Roman"/>
          <w:b/>
          <w:bCs/>
          <w:spacing w:val="-1"/>
          <w:sz w:val="28"/>
          <w:szCs w:val="28"/>
        </w:rPr>
        <w:t>R</w:t>
      </w:r>
      <w:r w:rsidRPr="00E23F7E">
        <w:rPr>
          <w:rFonts w:ascii="Times New Roman" w:eastAsia="Arial" w:hAnsi="Times New Roman" w:cs="Times New Roman"/>
          <w:b/>
          <w:bCs/>
          <w:spacing w:val="2"/>
          <w:sz w:val="28"/>
          <w:szCs w:val="28"/>
        </w:rPr>
        <w:t>E</w:t>
      </w:r>
      <w:r w:rsidRPr="00E23F7E">
        <w:rPr>
          <w:rFonts w:ascii="Times New Roman" w:eastAsia="Arial" w:hAnsi="Times New Roman" w:cs="Times New Roman"/>
          <w:b/>
          <w:bCs/>
          <w:spacing w:val="-28"/>
          <w:sz w:val="28"/>
          <w:szCs w:val="28"/>
        </w:rPr>
        <w:t>A</w:t>
      </w:r>
      <w:r w:rsidRPr="00E23F7E">
        <w:rPr>
          <w:rFonts w:ascii="Times New Roman" w:eastAsia="Arial" w:hAnsi="Times New Roman" w:cs="Times New Roman"/>
          <w:b/>
          <w:bCs/>
          <w:sz w:val="28"/>
          <w:szCs w:val="28"/>
        </w:rPr>
        <w:t xml:space="preserve">T </w:t>
      </w:r>
      <w:r w:rsidRPr="00E23F7E">
        <w:rPr>
          <w:rFonts w:ascii="Times New Roman" w:eastAsia="Arial" w:hAnsi="Times New Roman" w:cs="Times New Roman"/>
          <w:b/>
          <w:bCs/>
          <w:spacing w:val="-1"/>
          <w:sz w:val="28"/>
          <w:szCs w:val="28"/>
        </w:rPr>
        <w:t>BR</w:t>
      </w:r>
      <w:r w:rsidRPr="00E23F7E">
        <w:rPr>
          <w:rFonts w:ascii="Times New Roman" w:eastAsia="Arial" w:hAnsi="Times New Roman" w:cs="Times New Roman"/>
          <w:b/>
          <w:bCs/>
          <w:spacing w:val="1"/>
          <w:sz w:val="28"/>
          <w:szCs w:val="28"/>
        </w:rPr>
        <w:t>I</w:t>
      </w:r>
      <w:r w:rsidRPr="00E23F7E">
        <w:rPr>
          <w:rFonts w:ascii="Times New Roman" w:eastAsia="Arial" w:hAnsi="Times New Roman" w:cs="Times New Roman"/>
          <w:b/>
          <w:bCs/>
          <w:spacing w:val="-18"/>
          <w:sz w:val="28"/>
          <w:szCs w:val="28"/>
        </w:rPr>
        <w:t>T</w:t>
      </w:r>
      <w:r w:rsidRPr="00E23F7E">
        <w:rPr>
          <w:rFonts w:ascii="Times New Roman" w:eastAsia="Arial" w:hAnsi="Times New Roman" w:cs="Times New Roman"/>
          <w:b/>
          <w:bCs/>
          <w:spacing w:val="-8"/>
          <w:sz w:val="28"/>
          <w:szCs w:val="28"/>
        </w:rPr>
        <w:t>A</w:t>
      </w:r>
      <w:r w:rsidRPr="00E23F7E">
        <w:rPr>
          <w:rFonts w:ascii="Times New Roman" w:eastAsia="Arial" w:hAnsi="Times New Roman" w:cs="Times New Roman"/>
          <w:b/>
          <w:bCs/>
          <w:spacing w:val="3"/>
          <w:sz w:val="28"/>
          <w:szCs w:val="28"/>
        </w:rPr>
        <w:t>I</w:t>
      </w:r>
      <w:r w:rsidRPr="00E23F7E">
        <w:rPr>
          <w:rFonts w:ascii="Times New Roman" w:eastAsia="Arial" w:hAnsi="Times New Roman" w:cs="Times New Roman"/>
          <w:b/>
          <w:bCs/>
          <w:sz w:val="28"/>
          <w:szCs w:val="28"/>
        </w:rPr>
        <w:t>N</w:t>
      </w:r>
    </w:p>
    <w:p w14:paraId="7A11FB1E" w14:textId="77777777" w:rsidR="00596ADB" w:rsidRDefault="00596ADB" w:rsidP="00596ADB">
      <w:pPr>
        <w:spacing w:before="30" w:after="0" w:line="322" w:lineRule="exact"/>
        <w:ind w:left="867" w:right="850" w:firstLine="6"/>
        <w:jc w:val="center"/>
        <w:rPr>
          <w:rFonts w:ascii="Times New Roman" w:eastAsia="Arial" w:hAnsi="Times New Roman" w:cs="Times New Roman"/>
          <w:bCs/>
          <w:sz w:val="24"/>
          <w:szCs w:val="24"/>
        </w:rPr>
      </w:pPr>
    </w:p>
    <w:p w14:paraId="1EDBA902" w14:textId="77777777" w:rsidR="00596ADB" w:rsidRPr="00E23F7E" w:rsidRDefault="00596ADB" w:rsidP="00596ADB">
      <w:pPr>
        <w:spacing w:before="30" w:after="0" w:line="322" w:lineRule="exact"/>
        <w:ind w:left="867" w:right="850" w:firstLine="6"/>
        <w:jc w:val="center"/>
        <w:rPr>
          <w:rFonts w:ascii="Times New Roman" w:eastAsia="Arial" w:hAnsi="Times New Roman" w:cs="Times New Roman"/>
          <w:sz w:val="24"/>
          <w:szCs w:val="24"/>
        </w:rPr>
      </w:pPr>
      <w:r w:rsidRPr="00E23F7E">
        <w:rPr>
          <w:rFonts w:ascii="Times New Roman" w:eastAsia="Arial" w:hAnsi="Times New Roman" w:cs="Times New Roman"/>
          <w:bCs/>
          <w:sz w:val="24"/>
          <w:szCs w:val="24"/>
        </w:rPr>
        <w:t xml:space="preserve">Version </w:t>
      </w:r>
      <w:r>
        <w:rPr>
          <w:rFonts w:ascii="Times New Roman" w:eastAsia="Arial" w:hAnsi="Times New Roman" w:cs="Times New Roman"/>
          <w:bCs/>
          <w:sz w:val="24"/>
          <w:szCs w:val="24"/>
        </w:rPr>
        <w:t>7</w:t>
      </w:r>
      <w:r w:rsidRPr="00E23F7E">
        <w:rPr>
          <w:rFonts w:ascii="Times New Roman" w:eastAsia="Arial" w:hAnsi="Times New Roman" w:cs="Times New Roman"/>
          <w:bCs/>
          <w:sz w:val="24"/>
          <w:szCs w:val="24"/>
        </w:rPr>
        <w:t xml:space="preserve"> – </w:t>
      </w:r>
      <w:r w:rsidR="00DC59E2">
        <w:rPr>
          <w:rFonts w:ascii="Times New Roman" w:eastAsia="Arial" w:hAnsi="Times New Roman" w:cs="Times New Roman"/>
          <w:bCs/>
          <w:sz w:val="24"/>
          <w:szCs w:val="24"/>
        </w:rPr>
        <w:t>May</w:t>
      </w:r>
      <w:r w:rsidRPr="00E23F7E">
        <w:rPr>
          <w:rFonts w:ascii="Times New Roman" w:eastAsia="Arial" w:hAnsi="Times New Roman" w:cs="Times New Roman"/>
          <w:bCs/>
          <w:sz w:val="24"/>
          <w:szCs w:val="24"/>
        </w:rPr>
        <w:t xml:space="preserve"> 201</w:t>
      </w:r>
      <w:r>
        <w:rPr>
          <w:rFonts w:ascii="Times New Roman" w:eastAsia="Arial" w:hAnsi="Times New Roman" w:cs="Times New Roman"/>
          <w:bCs/>
          <w:sz w:val="24"/>
          <w:szCs w:val="24"/>
        </w:rPr>
        <w:t>7</w:t>
      </w:r>
    </w:p>
    <w:p w14:paraId="6BEF75FC" w14:textId="77777777" w:rsidR="00596ADB" w:rsidRDefault="00596ADB">
      <w:pPr>
        <w:spacing w:before="10" w:after="0" w:line="260" w:lineRule="exact"/>
        <w:rPr>
          <w:sz w:val="26"/>
          <w:szCs w:val="26"/>
        </w:rPr>
      </w:pPr>
    </w:p>
    <w:p w14:paraId="5C8E3098" w14:textId="77777777" w:rsidR="00596ADB" w:rsidRDefault="00596ADB">
      <w:pPr>
        <w:spacing w:before="10" w:after="0" w:line="260" w:lineRule="exact"/>
        <w:rPr>
          <w:sz w:val="26"/>
          <w:szCs w:val="26"/>
        </w:rPr>
      </w:pPr>
    </w:p>
    <w:p w14:paraId="55EB0E36" w14:textId="77777777" w:rsidR="00596ADB" w:rsidRDefault="00596ADB">
      <w:pPr>
        <w:spacing w:before="10" w:after="0" w:line="260" w:lineRule="exact"/>
        <w:rPr>
          <w:sz w:val="26"/>
          <w:szCs w:val="26"/>
        </w:rPr>
      </w:pPr>
    </w:p>
    <w:p w14:paraId="358D0309" w14:textId="77777777" w:rsidR="00596ADB" w:rsidRDefault="00596ADB">
      <w:pPr>
        <w:spacing w:before="10" w:after="0" w:line="260" w:lineRule="exact"/>
        <w:rPr>
          <w:sz w:val="26"/>
          <w:szCs w:val="26"/>
        </w:rPr>
      </w:pPr>
    </w:p>
    <w:p w14:paraId="7DBA4CCD" w14:textId="77777777" w:rsidR="00596ADB" w:rsidRDefault="00596ADB">
      <w:pPr>
        <w:spacing w:before="10" w:after="0" w:line="260" w:lineRule="exact"/>
        <w:rPr>
          <w:sz w:val="26"/>
          <w:szCs w:val="26"/>
        </w:rPr>
      </w:pPr>
    </w:p>
    <w:p w14:paraId="6F21612F" w14:textId="77777777" w:rsidR="00596ADB" w:rsidRDefault="00596ADB">
      <w:pPr>
        <w:spacing w:before="10" w:after="0" w:line="260" w:lineRule="exact"/>
        <w:rPr>
          <w:sz w:val="26"/>
          <w:szCs w:val="26"/>
        </w:rPr>
      </w:pPr>
    </w:p>
    <w:p w14:paraId="6E9A4CEB" w14:textId="77777777" w:rsidR="00596ADB" w:rsidRDefault="00596ADB">
      <w:pPr>
        <w:spacing w:before="10" w:after="0" w:line="260" w:lineRule="exact"/>
        <w:rPr>
          <w:sz w:val="26"/>
          <w:szCs w:val="26"/>
        </w:rPr>
      </w:pPr>
    </w:p>
    <w:p w14:paraId="3085D586" w14:textId="77777777" w:rsidR="00596ADB" w:rsidRDefault="00596ADB" w:rsidP="00596ADB">
      <w:pPr>
        <w:tabs>
          <w:tab w:val="left" w:pos="5505"/>
        </w:tabs>
        <w:spacing w:before="10" w:after="0" w:line="260" w:lineRule="exact"/>
        <w:rPr>
          <w:sz w:val="26"/>
          <w:szCs w:val="26"/>
        </w:rPr>
      </w:pPr>
      <w:r>
        <w:rPr>
          <w:sz w:val="26"/>
          <w:szCs w:val="26"/>
        </w:rPr>
        <w:tab/>
      </w:r>
    </w:p>
    <w:p w14:paraId="195D3CCA" w14:textId="77777777" w:rsidR="00596ADB" w:rsidRDefault="00596ADB">
      <w:pPr>
        <w:spacing w:before="10" w:after="0" w:line="260" w:lineRule="exact"/>
        <w:rPr>
          <w:sz w:val="26"/>
          <w:szCs w:val="26"/>
        </w:rPr>
      </w:pPr>
    </w:p>
    <w:p w14:paraId="28F1D352" w14:textId="77777777" w:rsidR="00596ADB" w:rsidRDefault="00596ADB">
      <w:pPr>
        <w:spacing w:before="10" w:after="0" w:line="260" w:lineRule="exact"/>
        <w:rPr>
          <w:sz w:val="26"/>
          <w:szCs w:val="26"/>
        </w:rPr>
      </w:pPr>
    </w:p>
    <w:p w14:paraId="6044C4A2" w14:textId="77777777" w:rsidR="00596ADB" w:rsidRDefault="00596ADB">
      <w:pPr>
        <w:spacing w:before="10" w:after="0" w:line="260" w:lineRule="exact"/>
        <w:rPr>
          <w:sz w:val="26"/>
          <w:szCs w:val="26"/>
        </w:rPr>
      </w:pPr>
    </w:p>
    <w:p w14:paraId="49385E82" w14:textId="77777777" w:rsidR="00596ADB" w:rsidRDefault="00596ADB">
      <w:pPr>
        <w:spacing w:before="10" w:after="0" w:line="260" w:lineRule="exact"/>
        <w:rPr>
          <w:sz w:val="26"/>
          <w:szCs w:val="26"/>
        </w:rPr>
      </w:pPr>
    </w:p>
    <w:p w14:paraId="128E6B09" w14:textId="77777777" w:rsidR="00596ADB" w:rsidRDefault="00596ADB">
      <w:pPr>
        <w:spacing w:before="10" w:after="0" w:line="260" w:lineRule="exact"/>
        <w:rPr>
          <w:sz w:val="26"/>
          <w:szCs w:val="26"/>
        </w:rPr>
      </w:pPr>
    </w:p>
    <w:p w14:paraId="7CACE885" w14:textId="77777777" w:rsidR="00596ADB" w:rsidRDefault="00596ADB">
      <w:pPr>
        <w:spacing w:before="10" w:after="0" w:line="260" w:lineRule="exact"/>
        <w:rPr>
          <w:sz w:val="26"/>
          <w:szCs w:val="26"/>
        </w:rPr>
      </w:pPr>
    </w:p>
    <w:p w14:paraId="1061359F" w14:textId="77777777" w:rsidR="00596ADB" w:rsidRPr="00984CD6" w:rsidRDefault="00596ADB">
      <w:pPr>
        <w:spacing w:before="10" w:after="0" w:line="260" w:lineRule="exact"/>
        <w:rPr>
          <w:sz w:val="26"/>
          <w:szCs w:val="26"/>
        </w:rPr>
      </w:pPr>
    </w:p>
    <w:p w14:paraId="7C52DF9D" w14:textId="77777777" w:rsidR="00015D47" w:rsidRDefault="00015D47">
      <w:pPr>
        <w:spacing w:before="2" w:after="0" w:line="130" w:lineRule="exact"/>
        <w:rPr>
          <w:sz w:val="13"/>
          <w:szCs w:val="13"/>
        </w:rPr>
      </w:pPr>
    </w:p>
    <w:p w14:paraId="1259757C" w14:textId="77777777" w:rsidR="00596ADB" w:rsidRDefault="00596ADB">
      <w:pPr>
        <w:spacing w:before="2" w:after="0" w:line="130" w:lineRule="exact"/>
        <w:rPr>
          <w:sz w:val="13"/>
          <w:szCs w:val="13"/>
        </w:rPr>
      </w:pPr>
    </w:p>
    <w:p w14:paraId="0CFCDBA9" w14:textId="77777777" w:rsidR="00596ADB" w:rsidRDefault="00596ADB">
      <w:pPr>
        <w:spacing w:before="2" w:after="0" w:line="130" w:lineRule="exact"/>
        <w:rPr>
          <w:sz w:val="13"/>
          <w:szCs w:val="13"/>
        </w:rPr>
      </w:pPr>
    </w:p>
    <w:p w14:paraId="5B838C0E" w14:textId="77777777" w:rsidR="00596ADB" w:rsidRDefault="00596ADB">
      <w:pPr>
        <w:spacing w:before="2" w:after="0" w:line="130" w:lineRule="exact"/>
        <w:rPr>
          <w:sz w:val="13"/>
          <w:szCs w:val="13"/>
        </w:rPr>
      </w:pPr>
    </w:p>
    <w:p w14:paraId="60A0CEA0" w14:textId="77777777" w:rsidR="00596ADB" w:rsidRDefault="00596ADB">
      <w:pPr>
        <w:spacing w:before="2" w:after="0" w:line="130" w:lineRule="exact"/>
        <w:rPr>
          <w:sz w:val="13"/>
          <w:szCs w:val="13"/>
        </w:rPr>
      </w:pPr>
    </w:p>
    <w:p w14:paraId="1423AC4A" w14:textId="77777777" w:rsidR="00596ADB" w:rsidRDefault="00596ADB">
      <w:pPr>
        <w:spacing w:before="2" w:after="0" w:line="130" w:lineRule="exact"/>
        <w:rPr>
          <w:sz w:val="13"/>
          <w:szCs w:val="13"/>
        </w:rPr>
      </w:pPr>
    </w:p>
    <w:p w14:paraId="37955665" w14:textId="77777777" w:rsidR="00596ADB" w:rsidRDefault="00596ADB">
      <w:pPr>
        <w:spacing w:before="2" w:after="0" w:line="130" w:lineRule="exact"/>
        <w:rPr>
          <w:sz w:val="13"/>
          <w:szCs w:val="13"/>
        </w:rPr>
      </w:pPr>
    </w:p>
    <w:p w14:paraId="77202D6A" w14:textId="77777777" w:rsidR="00596ADB" w:rsidRDefault="00596ADB">
      <w:pPr>
        <w:spacing w:before="2" w:after="0" w:line="130" w:lineRule="exact"/>
        <w:rPr>
          <w:sz w:val="13"/>
          <w:szCs w:val="13"/>
        </w:rPr>
      </w:pPr>
    </w:p>
    <w:p w14:paraId="287B3BB6" w14:textId="77777777" w:rsidR="00596ADB" w:rsidRDefault="00596ADB">
      <w:pPr>
        <w:spacing w:before="2" w:after="0" w:line="130" w:lineRule="exact"/>
        <w:rPr>
          <w:sz w:val="13"/>
          <w:szCs w:val="13"/>
        </w:rPr>
      </w:pPr>
    </w:p>
    <w:p w14:paraId="1AAE86DE" w14:textId="77777777" w:rsidR="00596ADB" w:rsidRDefault="00596ADB">
      <w:pPr>
        <w:spacing w:before="2" w:after="0" w:line="130" w:lineRule="exact"/>
        <w:rPr>
          <w:sz w:val="13"/>
          <w:szCs w:val="13"/>
        </w:rPr>
      </w:pPr>
    </w:p>
    <w:p w14:paraId="3478ACA5" w14:textId="77777777" w:rsidR="00596ADB" w:rsidRDefault="00596ADB">
      <w:pPr>
        <w:spacing w:before="2" w:after="0" w:line="130" w:lineRule="exact"/>
        <w:rPr>
          <w:sz w:val="13"/>
          <w:szCs w:val="13"/>
        </w:rPr>
      </w:pPr>
    </w:p>
    <w:p w14:paraId="1484000C" w14:textId="77777777" w:rsidR="00596ADB" w:rsidRDefault="00596ADB">
      <w:pPr>
        <w:spacing w:before="2" w:after="0" w:line="130" w:lineRule="exact"/>
        <w:rPr>
          <w:sz w:val="13"/>
          <w:szCs w:val="13"/>
        </w:rPr>
      </w:pPr>
    </w:p>
    <w:p w14:paraId="2702987D" w14:textId="77777777" w:rsidR="00596ADB" w:rsidRDefault="00596ADB">
      <w:pPr>
        <w:spacing w:before="2" w:after="0" w:line="130" w:lineRule="exact"/>
        <w:rPr>
          <w:sz w:val="13"/>
          <w:szCs w:val="13"/>
        </w:rPr>
      </w:pPr>
    </w:p>
    <w:p w14:paraId="29A0BBDE" w14:textId="77777777" w:rsidR="00596ADB" w:rsidRDefault="00596ADB">
      <w:pPr>
        <w:spacing w:before="2" w:after="0" w:line="130" w:lineRule="exact"/>
        <w:rPr>
          <w:sz w:val="13"/>
          <w:szCs w:val="13"/>
        </w:rPr>
      </w:pPr>
    </w:p>
    <w:p w14:paraId="1653FFEE" w14:textId="77777777" w:rsidR="00596ADB" w:rsidRDefault="00596ADB">
      <w:pPr>
        <w:spacing w:before="2" w:after="0" w:line="130" w:lineRule="exact"/>
        <w:rPr>
          <w:sz w:val="13"/>
          <w:szCs w:val="13"/>
        </w:rPr>
      </w:pPr>
    </w:p>
    <w:p w14:paraId="2F8DFD7E" w14:textId="77777777" w:rsidR="00596ADB" w:rsidRDefault="00596ADB">
      <w:pPr>
        <w:spacing w:before="2" w:after="0" w:line="130" w:lineRule="exact"/>
        <w:rPr>
          <w:sz w:val="13"/>
          <w:szCs w:val="13"/>
        </w:rPr>
      </w:pPr>
    </w:p>
    <w:p w14:paraId="75428ECE" w14:textId="77777777" w:rsidR="00596ADB" w:rsidRDefault="00596ADB">
      <w:pPr>
        <w:spacing w:before="2" w:after="0" w:line="130" w:lineRule="exact"/>
        <w:rPr>
          <w:sz w:val="13"/>
          <w:szCs w:val="13"/>
        </w:rPr>
      </w:pPr>
    </w:p>
    <w:p w14:paraId="156D7258" w14:textId="77777777" w:rsidR="00596ADB" w:rsidRDefault="00596ADB">
      <w:pPr>
        <w:spacing w:before="2" w:after="0" w:line="130" w:lineRule="exact"/>
        <w:rPr>
          <w:sz w:val="13"/>
          <w:szCs w:val="13"/>
        </w:rPr>
      </w:pPr>
    </w:p>
    <w:p w14:paraId="22C8570A" w14:textId="77777777" w:rsidR="00596ADB" w:rsidRDefault="00596ADB">
      <w:pPr>
        <w:spacing w:before="2" w:after="0" w:line="130" w:lineRule="exact"/>
        <w:rPr>
          <w:sz w:val="13"/>
          <w:szCs w:val="13"/>
        </w:rPr>
      </w:pPr>
    </w:p>
    <w:p w14:paraId="7ABFCF87" w14:textId="77777777" w:rsidR="00596ADB" w:rsidRDefault="00596ADB">
      <w:pPr>
        <w:spacing w:before="2" w:after="0" w:line="130" w:lineRule="exact"/>
        <w:rPr>
          <w:sz w:val="13"/>
          <w:szCs w:val="13"/>
        </w:rPr>
      </w:pPr>
    </w:p>
    <w:p w14:paraId="2B897763" w14:textId="77777777" w:rsidR="00596ADB" w:rsidRDefault="00596ADB">
      <w:pPr>
        <w:spacing w:before="2" w:after="0" w:line="130" w:lineRule="exact"/>
        <w:rPr>
          <w:sz w:val="13"/>
          <w:szCs w:val="13"/>
        </w:rPr>
      </w:pPr>
    </w:p>
    <w:p w14:paraId="53B5E8DB" w14:textId="77777777" w:rsidR="00596ADB" w:rsidRDefault="00596ADB">
      <w:pPr>
        <w:spacing w:before="2" w:after="0" w:line="130" w:lineRule="exact"/>
        <w:rPr>
          <w:sz w:val="13"/>
          <w:szCs w:val="13"/>
        </w:rPr>
      </w:pPr>
    </w:p>
    <w:p w14:paraId="04B2F5E0" w14:textId="77777777" w:rsidR="00596ADB" w:rsidRDefault="00596ADB">
      <w:pPr>
        <w:spacing w:before="2" w:after="0" w:line="130" w:lineRule="exact"/>
        <w:rPr>
          <w:sz w:val="13"/>
          <w:szCs w:val="13"/>
        </w:rPr>
      </w:pPr>
    </w:p>
    <w:p w14:paraId="608F3D75" w14:textId="77777777" w:rsidR="00596ADB" w:rsidRDefault="00596ADB">
      <w:pPr>
        <w:spacing w:before="2" w:after="0" w:line="130" w:lineRule="exact"/>
        <w:rPr>
          <w:sz w:val="13"/>
          <w:szCs w:val="13"/>
        </w:rPr>
      </w:pPr>
    </w:p>
    <w:p w14:paraId="72359C59" w14:textId="77777777" w:rsidR="00596ADB" w:rsidRDefault="00596ADB">
      <w:pPr>
        <w:spacing w:before="2" w:after="0" w:line="130" w:lineRule="exact"/>
        <w:rPr>
          <w:sz w:val="13"/>
          <w:szCs w:val="13"/>
        </w:rPr>
      </w:pPr>
    </w:p>
    <w:p w14:paraId="0DBC0349" w14:textId="77777777" w:rsidR="00596ADB" w:rsidRDefault="00596ADB">
      <w:pPr>
        <w:spacing w:before="2" w:after="0" w:line="130" w:lineRule="exact"/>
        <w:rPr>
          <w:sz w:val="13"/>
          <w:szCs w:val="13"/>
        </w:rPr>
      </w:pPr>
    </w:p>
    <w:p w14:paraId="00D6D23A" w14:textId="77777777" w:rsidR="00596ADB" w:rsidRDefault="00596ADB">
      <w:pPr>
        <w:spacing w:before="2" w:after="0" w:line="130" w:lineRule="exact"/>
        <w:rPr>
          <w:sz w:val="13"/>
          <w:szCs w:val="13"/>
        </w:rPr>
      </w:pPr>
    </w:p>
    <w:p w14:paraId="4C4BB238" w14:textId="77777777" w:rsidR="00596ADB" w:rsidRDefault="00596ADB">
      <w:pPr>
        <w:spacing w:before="2" w:after="0" w:line="130" w:lineRule="exact"/>
        <w:rPr>
          <w:sz w:val="13"/>
          <w:szCs w:val="13"/>
        </w:rPr>
      </w:pPr>
    </w:p>
    <w:p w14:paraId="0F00DC33" w14:textId="77777777" w:rsidR="00596ADB" w:rsidRDefault="00596ADB">
      <w:pPr>
        <w:spacing w:before="2" w:after="0" w:line="130" w:lineRule="exact"/>
        <w:rPr>
          <w:sz w:val="13"/>
          <w:szCs w:val="13"/>
        </w:rPr>
      </w:pPr>
    </w:p>
    <w:p w14:paraId="2F0C44E7" w14:textId="77777777" w:rsidR="00596ADB" w:rsidRDefault="00596ADB">
      <w:pPr>
        <w:spacing w:before="2" w:after="0" w:line="130" w:lineRule="exact"/>
        <w:rPr>
          <w:sz w:val="13"/>
          <w:szCs w:val="13"/>
        </w:rPr>
      </w:pPr>
    </w:p>
    <w:p w14:paraId="04BC2A7D" w14:textId="77777777" w:rsidR="00596ADB" w:rsidRDefault="00596ADB">
      <w:pPr>
        <w:spacing w:before="2" w:after="0" w:line="130" w:lineRule="exact"/>
        <w:rPr>
          <w:sz w:val="13"/>
          <w:szCs w:val="13"/>
        </w:rPr>
      </w:pPr>
    </w:p>
    <w:p w14:paraId="41B6A559" w14:textId="77777777" w:rsidR="00596ADB" w:rsidRDefault="00596ADB">
      <w:pPr>
        <w:spacing w:before="2" w:after="0" w:line="130" w:lineRule="exact"/>
        <w:rPr>
          <w:sz w:val="13"/>
          <w:szCs w:val="13"/>
        </w:rPr>
      </w:pPr>
    </w:p>
    <w:p w14:paraId="16F21A0E" w14:textId="77777777" w:rsidR="00596ADB" w:rsidRDefault="00596ADB">
      <w:pPr>
        <w:spacing w:before="2" w:after="0" w:line="130" w:lineRule="exact"/>
        <w:rPr>
          <w:sz w:val="13"/>
          <w:szCs w:val="13"/>
        </w:rPr>
      </w:pPr>
    </w:p>
    <w:p w14:paraId="60DE52F1" w14:textId="77777777" w:rsidR="00596ADB" w:rsidRDefault="00596ADB">
      <w:pPr>
        <w:spacing w:before="2" w:after="0" w:line="130" w:lineRule="exact"/>
        <w:rPr>
          <w:sz w:val="13"/>
          <w:szCs w:val="13"/>
        </w:rPr>
      </w:pPr>
    </w:p>
    <w:p w14:paraId="4C20C8CF" w14:textId="77777777" w:rsidR="00596ADB" w:rsidRDefault="00596ADB">
      <w:pPr>
        <w:spacing w:before="2" w:after="0" w:line="130" w:lineRule="exact"/>
        <w:rPr>
          <w:sz w:val="13"/>
          <w:szCs w:val="13"/>
        </w:rPr>
      </w:pPr>
    </w:p>
    <w:p w14:paraId="20C47E33" w14:textId="77777777" w:rsidR="00596ADB" w:rsidRDefault="00596ADB">
      <w:pPr>
        <w:spacing w:before="2" w:after="0" w:line="130" w:lineRule="exact"/>
        <w:rPr>
          <w:sz w:val="13"/>
          <w:szCs w:val="13"/>
        </w:rPr>
      </w:pPr>
    </w:p>
    <w:p w14:paraId="2D2A2B91" w14:textId="77777777" w:rsidR="00596ADB" w:rsidRDefault="00596ADB">
      <w:pPr>
        <w:spacing w:before="2" w:after="0" w:line="130" w:lineRule="exact"/>
        <w:rPr>
          <w:sz w:val="13"/>
          <w:szCs w:val="13"/>
        </w:rPr>
      </w:pPr>
    </w:p>
    <w:p w14:paraId="45D626A1" w14:textId="77777777" w:rsidR="00596ADB" w:rsidRDefault="00596ADB">
      <w:pPr>
        <w:spacing w:before="2" w:after="0" w:line="130" w:lineRule="exact"/>
        <w:rPr>
          <w:sz w:val="13"/>
          <w:szCs w:val="13"/>
        </w:rPr>
      </w:pPr>
    </w:p>
    <w:p w14:paraId="4394B6DE" w14:textId="77777777" w:rsidR="00596ADB" w:rsidRDefault="00596ADB">
      <w:pPr>
        <w:spacing w:before="2" w:after="0" w:line="130" w:lineRule="exact"/>
        <w:rPr>
          <w:sz w:val="13"/>
          <w:szCs w:val="13"/>
        </w:rPr>
      </w:pPr>
    </w:p>
    <w:p w14:paraId="3B384E52" w14:textId="77777777" w:rsidR="00596ADB" w:rsidRDefault="00596ADB">
      <w:pPr>
        <w:spacing w:before="2" w:after="0" w:line="130" w:lineRule="exact"/>
        <w:rPr>
          <w:sz w:val="13"/>
          <w:szCs w:val="13"/>
        </w:rPr>
      </w:pPr>
    </w:p>
    <w:p w14:paraId="7A217A4D" w14:textId="77777777" w:rsidR="00596ADB" w:rsidRDefault="00596ADB">
      <w:pPr>
        <w:spacing w:before="2" w:after="0" w:line="130" w:lineRule="exact"/>
        <w:rPr>
          <w:sz w:val="13"/>
          <w:szCs w:val="13"/>
        </w:rPr>
      </w:pPr>
    </w:p>
    <w:p w14:paraId="715DC5FE" w14:textId="77777777" w:rsidR="00015D47" w:rsidRPr="00984CD6" w:rsidRDefault="00015D47">
      <w:pPr>
        <w:spacing w:after="0" w:line="200" w:lineRule="exact"/>
        <w:rPr>
          <w:sz w:val="20"/>
          <w:szCs w:val="20"/>
        </w:rPr>
      </w:pPr>
    </w:p>
    <w:sdt>
      <w:sdtPr>
        <w:rPr>
          <w:rFonts w:asciiTheme="minorHAnsi" w:eastAsiaTheme="minorHAnsi" w:hAnsiTheme="minorHAnsi" w:cstheme="minorBidi"/>
          <w:b w:val="0"/>
          <w:bCs w:val="0"/>
          <w:color w:val="auto"/>
          <w:sz w:val="22"/>
          <w:szCs w:val="22"/>
          <w:lang w:eastAsia="en-US"/>
        </w:rPr>
        <w:id w:val="1827092642"/>
        <w:docPartObj>
          <w:docPartGallery w:val="Table of Contents"/>
          <w:docPartUnique/>
        </w:docPartObj>
      </w:sdtPr>
      <w:sdtEndPr>
        <w:rPr>
          <w:noProof/>
        </w:rPr>
      </w:sdtEndPr>
      <w:sdtContent>
        <w:p w14:paraId="3581A260" w14:textId="77777777" w:rsidR="009921DF" w:rsidRDefault="009921DF">
          <w:pPr>
            <w:pStyle w:val="TOCHeading"/>
          </w:pPr>
          <w:r>
            <w:t>Contents</w:t>
          </w:r>
        </w:p>
        <w:p w14:paraId="493F1584" w14:textId="77777777" w:rsidR="005627AF" w:rsidRDefault="009921DF">
          <w:pPr>
            <w:pStyle w:val="TOC1"/>
            <w:rPr>
              <w:rFonts w:eastAsiaTheme="minorEastAsia"/>
              <w:noProof/>
              <w:lang w:val="en-GB" w:eastAsia="en-GB"/>
            </w:rPr>
          </w:pPr>
          <w:r>
            <w:fldChar w:fldCharType="begin"/>
          </w:r>
          <w:r>
            <w:instrText xml:space="preserve"> TOC \o "1-3" \h \z \u </w:instrText>
          </w:r>
          <w:r>
            <w:fldChar w:fldCharType="separate"/>
          </w:r>
          <w:hyperlink w:anchor="_Toc480797389" w:history="1">
            <w:r w:rsidR="005627AF" w:rsidRPr="001C3010">
              <w:rPr>
                <w:rStyle w:val="Hyperlink"/>
                <w:rFonts w:ascii="Times New Roman" w:eastAsia="Times New Roman" w:hAnsi="Times New Roman" w:cs="Times New Roman"/>
                <w:noProof/>
              </w:rPr>
              <w:t xml:space="preserve">1.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rPr>
              <w:t>N</w:t>
            </w:r>
            <w:r w:rsidR="005627AF" w:rsidRPr="001C3010">
              <w:rPr>
                <w:rStyle w:val="Hyperlink"/>
                <w:rFonts w:ascii="Times New Roman" w:eastAsia="Times New Roman" w:hAnsi="Times New Roman" w:cs="Times New Roman"/>
                <w:noProof/>
                <w:spacing w:val="-1"/>
              </w:rPr>
              <w:t>AM</w:t>
            </w:r>
            <w:r w:rsidR="005627AF" w:rsidRPr="001C3010">
              <w:rPr>
                <w:rStyle w:val="Hyperlink"/>
                <w:rFonts w:ascii="Times New Roman" w:eastAsia="Times New Roman" w:hAnsi="Times New Roman" w:cs="Times New Roman"/>
                <w:noProof/>
              </w:rPr>
              <w:t>E</w:t>
            </w:r>
            <w:r w:rsidR="005627AF">
              <w:rPr>
                <w:noProof/>
                <w:webHidden/>
              </w:rPr>
              <w:tab/>
            </w:r>
            <w:r w:rsidR="005627AF">
              <w:rPr>
                <w:noProof/>
                <w:webHidden/>
              </w:rPr>
              <w:fldChar w:fldCharType="begin"/>
            </w:r>
            <w:r w:rsidR="005627AF">
              <w:rPr>
                <w:noProof/>
                <w:webHidden/>
              </w:rPr>
              <w:instrText xml:space="preserve"> PAGEREF _Toc480797389 \h </w:instrText>
            </w:r>
            <w:r w:rsidR="005627AF">
              <w:rPr>
                <w:noProof/>
                <w:webHidden/>
              </w:rPr>
            </w:r>
            <w:r w:rsidR="005627AF">
              <w:rPr>
                <w:noProof/>
                <w:webHidden/>
              </w:rPr>
              <w:fldChar w:fldCharType="separate"/>
            </w:r>
            <w:r w:rsidR="005627AF">
              <w:rPr>
                <w:noProof/>
                <w:webHidden/>
              </w:rPr>
              <w:t>3</w:t>
            </w:r>
            <w:r w:rsidR="005627AF">
              <w:rPr>
                <w:noProof/>
                <w:webHidden/>
              </w:rPr>
              <w:fldChar w:fldCharType="end"/>
            </w:r>
          </w:hyperlink>
        </w:p>
        <w:p w14:paraId="14293E39" w14:textId="77777777" w:rsidR="005627AF" w:rsidRDefault="00F43947">
          <w:pPr>
            <w:pStyle w:val="TOC1"/>
            <w:rPr>
              <w:rFonts w:eastAsiaTheme="minorEastAsia"/>
              <w:noProof/>
              <w:lang w:val="en-GB" w:eastAsia="en-GB"/>
            </w:rPr>
          </w:pPr>
          <w:hyperlink w:anchor="_Toc480797390" w:history="1">
            <w:r w:rsidR="005627AF" w:rsidRPr="001C3010">
              <w:rPr>
                <w:rStyle w:val="Hyperlink"/>
                <w:rFonts w:ascii="Times New Roman" w:eastAsia="Times New Roman" w:hAnsi="Times New Roman" w:cs="Times New Roman"/>
                <w:noProof/>
              </w:rPr>
              <w:t xml:space="preserve">2.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rPr>
              <w:t>DE</w:t>
            </w:r>
            <w:r w:rsidR="005627AF" w:rsidRPr="001C3010">
              <w:rPr>
                <w:rStyle w:val="Hyperlink"/>
                <w:rFonts w:ascii="Times New Roman" w:eastAsia="Times New Roman" w:hAnsi="Times New Roman" w:cs="Times New Roman"/>
                <w:noProof/>
                <w:spacing w:val="-2"/>
              </w:rPr>
              <w:t>F</w:t>
            </w:r>
            <w:r w:rsidR="005627AF" w:rsidRPr="001C3010">
              <w:rPr>
                <w:rStyle w:val="Hyperlink"/>
                <w:rFonts w:ascii="Times New Roman" w:eastAsia="Times New Roman" w:hAnsi="Times New Roman" w:cs="Times New Roman"/>
                <w:noProof/>
              </w:rPr>
              <w:t>INI</w:t>
            </w:r>
            <w:r w:rsidR="005627AF" w:rsidRPr="001C3010">
              <w:rPr>
                <w:rStyle w:val="Hyperlink"/>
                <w:rFonts w:ascii="Times New Roman" w:eastAsia="Times New Roman" w:hAnsi="Times New Roman" w:cs="Times New Roman"/>
                <w:noProof/>
                <w:spacing w:val="1"/>
              </w:rPr>
              <w:t>T</w:t>
            </w:r>
            <w:r w:rsidR="005627AF" w:rsidRPr="001C3010">
              <w:rPr>
                <w:rStyle w:val="Hyperlink"/>
                <w:rFonts w:ascii="Times New Roman" w:eastAsia="Times New Roman" w:hAnsi="Times New Roman" w:cs="Times New Roman"/>
                <w:noProof/>
              </w:rPr>
              <w:t>IONS</w:t>
            </w:r>
            <w:r w:rsidR="005627AF" w:rsidRPr="001C3010">
              <w:rPr>
                <w:rStyle w:val="Hyperlink"/>
                <w:rFonts w:ascii="Times New Roman" w:eastAsia="Times New Roman" w:hAnsi="Times New Roman" w:cs="Times New Roman"/>
                <w:noProof/>
                <w:spacing w:val="1"/>
              </w:rPr>
              <w:t xml:space="preserve"> </w:t>
            </w:r>
            <w:r w:rsidR="005627AF" w:rsidRPr="001C3010">
              <w:rPr>
                <w:rStyle w:val="Hyperlink"/>
                <w:rFonts w:ascii="Times New Roman" w:eastAsia="Times New Roman" w:hAnsi="Times New Roman" w:cs="Times New Roman"/>
                <w:noProof/>
              </w:rPr>
              <w:t>A</w:t>
            </w:r>
            <w:r w:rsidR="005627AF" w:rsidRPr="001C3010">
              <w:rPr>
                <w:rStyle w:val="Hyperlink"/>
                <w:rFonts w:ascii="Times New Roman" w:eastAsia="Times New Roman" w:hAnsi="Times New Roman" w:cs="Times New Roman"/>
                <w:noProof/>
                <w:spacing w:val="-1"/>
              </w:rPr>
              <w:t>N</w:t>
            </w:r>
            <w:r w:rsidR="005627AF" w:rsidRPr="001C3010">
              <w:rPr>
                <w:rStyle w:val="Hyperlink"/>
                <w:rFonts w:ascii="Times New Roman" w:eastAsia="Times New Roman" w:hAnsi="Times New Roman" w:cs="Times New Roman"/>
                <w:noProof/>
              </w:rPr>
              <w:t xml:space="preserve">D </w:t>
            </w:r>
            <w:r w:rsidR="005627AF" w:rsidRPr="001C3010">
              <w:rPr>
                <w:rStyle w:val="Hyperlink"/>
                <w:rFonts w:ascii="Times New Roman" w:eastAsia="Times New Roman" w:hAnsi="Times New Roman" w:cs="Times New Roman"/>
                <w:noProof/>
                <w:spacing w:val="2"/>
              </w:rPr>
              <w:t>I</w:t>
            </w:r>
            <w:r w:rsidR="005627AF" w:rsidRPr="001C3010">
              <w:rPr>
                <w:rStyle w:val="Hyperlink"/>
                <w:rFonts w:ascii="Times New Roman" w:eastAsia="Times New Roman" w:hAnsi="Times New Roman" w:cs="Times New Roman"/>
                <w:noProof/>
              </w:rPr>
              <w:t>NT</w:t>
            </w:r>
            <w:r w:rsidR="005627AF" w:rsidRPr="001C3010">
              <w:rPr>
                <w:rStyle w:val="Hyperlink"/>
                <w:rFonts w:ascii="Times New Roman" w:eastAsia="Times New Roman" w:hAnsi="Times New Roman" w:cs="Times New Roman"/>
                <w:noProof/>
                <w:spacing w:val="1"/>
              </w:rPr>
              <w:t>E</w:t>
            </w:r>
            <w:r w:rsidR="005627AF" w:rsidRPr="001C3010">
              <w:rPr>
                <w:rStyle w:val="Hyperlink"/>
                <w:rFonts w:ascii="Times New Roman" w:eastAsia="Times New Roman" w:hAnsi="Times New Roman" w:cs="Times New Roman"/>
                <w:noProof/>
              </w:rPr>
              <w:t>R</w:t>
            </w:r>
            <w:r w:rsidR="005627AF" w:rsidRPr="001C3010">
              <w:rPr>
                <w:rStyle w:val="Hyperlink"/>
                <w:rFonts w:ascii="Times New Roman" w:eastAsia="Times New Roman" w:hAnsi="Times New Roman" w:cs="Times New Roman"/>
                <w:noProof/>
                <w:spacing w:val="-3"/>
              </w:rPr>
              <w:t>P</w:t>
            </w:r>
            <w:r w:rsidR="005627AF" w:rsidRPr="001C3010">
              <w:rPr>
                <w:rStyle w:val="Hyperlink"/>
                <w:rFonts w:ascii="Times New Roman" w:eastAsia="Times New Roman" w:hAnsi="Times New Roman" w:cs="Times New Roman"/>
                <w:noProof/>
              </w:rPr>
              <w:t>RE</w:t>
            </w:r>
            <w:r w:rsidR="005627AF" w:rsidRPr="001C3010">
              <w:rPr>
                <w:rStyle w:val="Hyperlink"/>
                <w:rFonts w:ascii="Times New Roman" w:eastAsia="Times New Roman" w:hAnsi="Times New Roman" w:cs="Times New Roman"/>
                <w:noProof/>
                <w:spacing w:val="1"/>
              </w:rPr>
              <w:t>T</w:t>
            </w:r>
            <w:r w:rsidR="005627AF" w:rsidRPr="001C3010">
              <w:rPr>
                <w:rStyle w:val="Hyperlink"/>
                <w:rFonts w:ascii="Times New Roman" w:eastAsia="Times New Roman" w:hAnsi="Times New Roman" w:cs="Times New Roman"/>
                <w:noProof/>
              </w:rPr>
              <w:t>ATI</w:t>
            </w:r>
            <w:r w:rsidR="005627AF" w:rsidRPr="001C3010">
              <w:rPr>
                <w:rStyle w:val="Hyperlink"/>
                <w:rFonts w:ascii="Times New Roman" w:eastAsia="Times New Roman" w:hAnsi="Times New Roman" w:cs="Times New Roman"/>
                <w:noProof/>
                <w:spacing w:val="1"/>
              </w:rPr>
              <w:t>O</w:t>
            </w:r>
            <w:r w:rsidR="005627AF" w:rsidRPr="001C3010">
              <w:rPr>
                <w:rStyle w:val="Hyperlink"/>
                <w:rFonts w:ascii="Times New Roman" w:eastAsia="Times New Roman" w:hAnsi="Times New Roman" w:cs="Times New Roman"/>
                <w:noProof/>
              </w:rPr>
              <w:t>NS</w:t>
            </w:r>
            <w:r w:rsidR="005627AF">
              <w:rPr>
                <w:noProof/>
                <w:webHidden/>
              </w:rPr>
              <w:tab/>
            </w:r>
            <w:r w:rsidR="005627AF">
              <w:rPr>
                <w:noProof/>
                <w:webHidden/>
              </w:rPr>
              <w:fldChar w:fldCharType="begin"/>
            </w:r>
            <w:r w:rsidR="005627AF">
              <w:rPr>
                <w:noProof/>
                <w:webHidden/>
              </w:rPr>
              <w:instrText xml:space="preserve"> PAGEREF _Toc480797390 \h </w:instrText>
            </w:r>
            <w:r w:rsidR="005627AF">
              <w:rPr>
                <w:noProof/>
                <w:webHidden/>
              </w:rPr>
            </w:r>
            <w:r w:rsidR="005627AF">
              <w:rPr>
                <w:noProof/>
                <w:webHidden/>
              </w:rPr>
              <w:fldChar w:fldCharType="separate"/>
            </w:r>
            <w:r w:rsidR="005627AF">
              <w:rPr>
                <w:noProof/>
                <w:webHidden/>
              </w:rPr>
              <w:t>3</w:t>
            </w:r>
            <w:r w:rsidR="005627AF">
              <w:rPr>
                <w:noProof/>
                <w:webHidden/>
              </w:rPr>
              <w:fldChar w:fldCharType="end"/>
            </w:r>
          </w:hyperlink>
        </w:p>
        <w:p w14:paraId="0D44DF4F" w14:textId="77777777" w:rsidR="005627AF" w:rsidRDefault="00F43947">
          <w:pPr>
            <w:pStyle w:val="TOC1"/>
            <w:rPr>
              <w:rFonts w:eastAsiaTheme="minorEastAsia"/>
              <w:noProof/>
              <w:lang w:val="en-GB" w:eastAsia="en-GB"/>
            </w:rPr>
          </w:pPr>
          <w:hyperlink w:anchor="_Toc480797391" w:history="1">
            <w:r w:rsidR="005627AF" w:rsidRPr="001C3010">
              <w:rPr>
                <w:rStyle w:val="Hyperlink"/>
                <w:rFonts w:ascii="Times New Roman" w:eastAsia="Times New Roman" w:hAnsi="Times New Roman" w:cs="Times New Roman"/>
                <w:noProof/>
                <w:u w:color="000000"/>
              </w:rPr>
              <w:t xml:space="preserve">3.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u w:color="000000"/>
              </w:rPr>
              <w:t>CONS</w:t>
            </w:r>
            <w:r w:rsidR="005627AF" w:rsidRPr="001C3010">
              <w:rPr>
                <w:rStyle w:val="Hyperlink"/>
                <w:rFonts w:ascii="Times New Roman" w:eastAsia="Times New Roman" w:hAnsi="Times New Roman" w:cs="Times New Roman"/>
                <w:noProof/>
                <w:spacing w:val="1"/>
                <w:u w:color="000000"/>
              </w:rPr>
              <w:t>T</w:t>
            </w:r>
            <w:r w:rsidR="005627AF" w:rsidRPr="001C3010">
              <w:rPr>
                <w:rStyle w:val="Hyperlink"/>
                <w:rFonts w:ascii="Times New Roman" w:eastAsia="Times New Roman" w:hAnsi="Times New Roman" w:cs="Times New Roman"/>
                <w:noProof/>
                <w:u w:color="000000"/>
              </w:rPr>
              <w:t>I</w:t>
            </w:r>
            <w:r w:rsidR="005627AF" w:rsidRPr="001C3010">
              <w:rPr>
                <w:rStyle w:val="Hyperlink"/>
                <w:rFonts w:ascii="Times New Roman" w:eastAsia="Times New Roman" w:hAnsi="Times New Roman" w:cs="Times New Roman"/>
                <w:noProof/>
                <w:spacing w:val="1"/>
                <w:u w:color="000000"/>
              </w:rPr>
              <w:t>T</w:t>
            </w:r>
            <w:r w:rsidR="005627AF" w:rsidRPr="001C3010">
              <w:rPr>
                <w:rStyle w:val="Hyperlink"/>
                <w:rFonts w:ascii="Times New Roman" w:eastAsia="Times New Roman" w:hAnsi="Times New Roman" w:cs="Times New Roman"/>
                <w:noProof/>
                <w:u w:color="000000"/>
              </w:rPr>
              <w:t>UTI</w:t>
            </w:r>
            <w:r w:rsidR="005627AF" w:rsidRPr="001C3010">
              <w:rPr>
                <w:rStyle w:val="Hyperlink"/>
                <w:rFonts w:ascii="Times New Roman" w:eastAsia="Times New Roman" w:hAnsi="Times New Roman" w:cs="Times New Roman"/>
                <w:noProof/>
                <w:spacing w:val="1"/>
                <w:u w:color="000000"/>
              </w:rPr>
              <w:t>O</w:t>
            </w:r>
            <w:r w:rsidR="005627AF" w:rsidRPr="001C3010">
              <w:rPr>
                <w:rStyle w:val="Hyperlink"/>
                <w:rFonts w:ascii="Times New Roman" w:eastAsia="Times New Roman" w:hAnsi="Times New Roman" w:cs="Times New Roman"/>
                <w:noProof/>
                <w:u w:color="000000"/>
              </w:rPr>
              <w:t>N</w:t>
            </w:r>
            <w:r w:rsidR="005627AF">
              <w:rPr>
                <w:noProof/>
                <w:webHidden/>
              </w:rPr>
              <w:tab/>
            </w:r>
            <w:r w:rsidR="005627AF">
              <w:rPr>
                <w:noProof/>
                <w:webHidden/>
              </w:rPr>
              <w:fldChar w:fldCharType="begin"/>
            </w:r>
            <w:r w:rsidR="005627AF">
              <w:rPr>
                <w:noProof/>
                <w:webHidden/>
              </w:rPr>
              <w:instrText xml:space="preserve"> PAGEREF _Toc480797391 \h </w:instrText>
            </w:r>
            <w:r w:rsidR="005627AF">
              <w:rPr>
                <w:noProof/>
                <w:webHidden/>
              </w:rPr>
            </w:r>
            <w:r w:rsidR="005627AF">
              <w:rPr>
                <w:noProof/>
                <w:webHidden/>
              </w:rPr>
              <w:fldChar w:fldCharType="separate"/>
            </w:r>
            <w:r w:rsidR="005627AF">
              <w:rPr>
                <w:noProof/>
                <w:webHidden/>
              </w:rPr>
              <w:t>5</w:t>
            </w:r>
            <w:r w:rsidR="005627AF">
              <w:rPr>
                <w:noProof/>
                <w:webHidden/>
              </w:rPr>
              <w:fldChar w:fldCharType="end"/>
            </w:r>
          </w:hyperlink>
        </w:p>
        <w:p w14:paraId="2637A1EF" w14:textId="77777777" w:rsidR="005627AF" w:rsidRDefault="00F43947">
          <w:pPr>
            <w:pStyle w:val="TOC1"/>
            <w:rPr>
              <w:rFonts w:eastAsiaTheme="minorEastAsia"/>
              <w:noProof/>
              <w:lang w:val="en-GB" w:eastAsia="en-GB"/>
            </w:rPr>
          </w:pPr>
          <w:hyperlink w:anchor="_Toc480797392" w:history="1">
            <w:r w:rsidR="005627AF" w:rsidRPr="001C3010">
              <w:rPr>
                <w:rStyle w:val="Hyperlink"/>
                <w:rFonts w:ascii="Times New Roman" w:eastAsia="Times New Roman" w:hAnsi="Times New Roman" w:cs="Times New Roman"/>
                <w:noProof/>
                <w:u w:color="000000"/>
              </w:rPr>
              <w:t xml:space="preserve">4.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u w:color="000000"/>
              </w:rPr>
              <w:t>O</w:t>
            </w:r>
            <w:r w:rsidR="005627AF" w:rsidRPr="001C3010">
              <w:rPr>
                <w:rStyle w:val="Hyperlink"/>
                <w:rFonts w:ascii="Times New Roman" w:eastAsia="Times New Roman" w:hAnsi="Times New Roman" w:cs="Times New Roman"/>
                <w:noProof/>
                <w:spacing w:val="1"/>
                <w:u w:color="000000"/>
              </w:rPr>
              <w:t>B</w:t>
            </w:r>
            <w:r w:rsidR="005627AF" w:rsidRPr="001C3010">
              <w:rPr>
                <w:rStyle w:val="Hyperlink"/>
                <w:rFonts w:ascii="Times New Roman" w:eastAsia="Times New Roman" w:hAnsi="Times New Roman" w:cs="Times New Roman"/>
                <w:noProof/>
                <w:u w:color="000000"/>
              </w:rPr>
              <w:t>JEC</w:t>
            </w:r>
            <w:r w:rsidR="005627AF" w:rsidRPr="001C3010">
              <w:rPr>
                <w:rStyle w:val="Hyperlink"/>
                <w:rFonts w:ascii="Times New Roman" w:eastAsia="Times New Roman" w:hAnsi="Times New Roman" w:cs="Times New Roman"/>
                <w:noProof/>
                <w:spacing w:val="1"/>
                <w:u w:color="000000"/>
              </w:rPr>
              <w:t>T</w:t>
            </w:r>
            <w:r w:rsidR="005627AF" w:rsidRPr="001C3010">
              <w:rPr>
                <w:rStyle w:val="Hyperlink"/>
                <w:rFonts w:ascii="Times New Roman" w:eastAsia="Times New Roman" w:hAnsi="Times New Roman" w:cs="Times New Roman"/>
                <w:noProof/>
                <w:u w:color="000000"/>
              </w:rPr>
              <w:t>IVES</w:t>
            </w:r>
            <w:r w:rsidR="005627AF">
              <w:rPr>
                <w:noProof/>
                <w:webHidden/>
              </w:rPr>
              <w:tab/>
            </w:r>
            <w:r w:rsidR="005627AF">
              <w:rPr>
                <w:noProof/>
                <w:webHidden/>
              </w:rPr>
              <w:fldChar w:fldCharType="begin"/>
            </w:r>
            <w:r w:rsidR="005627AF">
              <w:rPr>
                <w:noProof/>
                <w:webHidden/>
              </w:rPr>
              <w:instrText xml:space="preserve"> PAGEREF _Toc480797392 \h </w:instrText>
            </w:r>
            <w:r w:rsidR="005627AF">
              <w:rPr>
                <w:noProof/>
                <w:webHidden/>
              </w:rPr>
            </w:r>
            <w:r w:rsidR="005627AF">
              <w:rPr>
                <w:noProof/>
                <w:webHidden/>
              </w:rPr>
              <w:fldChar w:fldCharType="separate"/>
            </w:r>
            <w:r w:rsidR="005627AF">
              <w:rPr>
                <w:noProof/>
                <w:webHidden/>
              </w:rPr>
              <w:t>5</w:t>
            </w:r>
            <w:r w:rsidR="005627AF">
              <w:rPr>
                <w:noProof/>
                <w:webHidden/>
              </w:rPr>
              <w:fldChar w:fldCharType="end"/>
            </w:r>
          </w:hyperlink>
        </w:p>
        <w:p w14:paraId="3F4C0532" w14:textId="77777777" w:rsidR="005627AF" w:rsidRDefault="00F43947">
          <w:pPr>
            <w:pStyle w:val="TOC1"/>
            <w:rPr>
              <w:rFonts w:eastAsiaTheme="minorEastAsia"/>
              <w:noProof/>
              <w:lang w:val="en-GB" w:eastAsia="en-GB"/>
            </w:rPr>
          </w:pPr>
          <w:hyperlink w:anchor="_Toc480797393" w:history="1">
            <w:r w:rsidR="005627AF" w:rsidRPr="001C3010">
              <w:rPr>
                <w:rStyle w:val="Hyperlink"/>
                <w:rFonts w:ascii="Times New Roman" w:eastAsia="Times New Roman" w:hAnsi="Times New Roman" w:cs="Times New Roman"/>
                <w:noProof/>
                <w:u w:color="000000"/>
              </w:rPr>
              <w:t xml:space="preserve">5.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spacing w:val="-1"/>
                <w:u w:color="000000"/>
              </w:rPr>
              <w:t>MEMBER</w:t>
            </w:r>
            <w:r w:rsidR="005627AF" w:rsidRPr="001C3010">
              <w:rPr>
                <w:rStyle w:val="Hyperlink"/>
                <w:rFonts w:ascii="Times New Roman" w:eastAsia="Times New Roman" w:hAnsi="Times New Roman" w:cs="Times New Roman"/>
                <w:noProof/>
                <w:u w:color="000000"/>
              </w:rPr>
              <w:t>S</w:t>
            </w:r>
            <w:r w:rsidR="005627AF" w:rsidRPr="001C3010">
              <w:rPr>
                <w:rStyle w:val="Hyperlink"/>
                <w:rFonts w:ascii="Times New Roman" w:eastAsia="Times New Roman" w:hAnsi="Times New Roman" w:cs="Times New Roman"/>
                <w:noProof/>
                <w:spacing w:val="1"/>
                <w:u w:color="000000"/>
              </w:rPr>
              <w:t>H</w:t>
            </w:r>
            <w:r w:rsidR="005627AF" w:rsidRPr="001C3010">
              <w:rPr>
                <w:rStyle w:val="Hyperlink"/>
                <w:rFonts w:ascii="Times New Roman" w:eastAsia="Times New Roman" w:hAnsi="Times New Roman" w:cs="Times New Roman"/>
                <w:noProof/>
                <w:u w:color="000000"/>
              </w:rPr>
              <w:t>IP</w:t>
            </w:r>
            <w:r w:rsidR="005627AF">
              <w:rPr>
                <w:noProof/>
                <w:webHidden/>
              </w:rPr>
              <w:tab/>
            </w:r>
            <w:r w:rsidR="005627AF">
              <w:rPr>
                <w:noProof/>
                <w:webHidden/>
              </w:rPr>
              <w:fldChar w:fldCharType="begin"/>
            </w:r>
            <w:r w:rsidR="005627AF">
              <w:rPr>
                <w:noProof/>
                <w:webHidden/>
              </w:rPr>
              <w:instrText xml:space="preserve"> PAGEREF _Toc480797393 \h </w:instrText>
            </w:r>
            <w:r w:rsidR="005627AF">
              <w:rPr>
                <w:noProof/>
                <w:webHidden/>
              </w:rPr>
            </w:r>
            <w:r w:rsidR="005627AF">
              <w:rPr>
                <w:noProof/>
                <w:webHidden/>
              </w:rPr>
              <w:fldChar w:fldCharType="separate"/>
            </w:r>
            <w:r w:rsidR="005627AF">
              <w:rPr>
                <w:noProof/>
                <w:webHidden/>
              </w:rPr>
              <w:t>6</w:t>
            </w:r>
            <w:r w:rsidR="005627AF">
              <w:rPr>
                <w:noProof/>
                <w:webHidden/>
              </w:rPr>
              <w:fldChar w:fldCharType="end"/>
            </w:r>
          </w:hyperlink>
        </w:p>
        <w:p w14:paraId="627031EB" w14:textId="77777777" w:rsidR="005627AF" w:rsidRDefault="00F43947">
          <w:pPr>
            <w:pStyle w:val="TOC1"/>
            <w:rPr>
              <w:rFonts w:eastAsiaTheme="minorEastAsia"/>
              <w:noProof/>
              <w:lang w:val="en-GB" w:eastAsia="en-GB"/>
            </w:rPr>
          </w:pPr>
          <w:hyperlink w:anchor="_Toc480797394" w:history="1">
            <w:r w:rsidR="005627AF" w:rsidRPr="001C3010">
              <w:rPr>
                <w:rStyle w:val="Hyperlink"/>
                <w:rFonts w:ascii="Times New Roman" w:eastAsia="Times New Roman" w:hAnsi="Times New Roman" w:cs="Times New Roman"/>
                <w:noProof/>
                <w:u w:color="000000"/>
              </w:rPr>
              <w:t xml:space="preserve">6.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u w:color="000000"/>
              </w:rPr>
              <w:t>AL</w:t>
            </w:r>
            <w:r w:rsidR="005627AF" w:rsidRPr="001C3010">
              <w:rPr>
                <w:rStyle w:val="Hyperlink"/>
                <w:rFonts w:ascii="Times New Roman" w:eastAsia="Times New Roman" w:hAnsi="Times New Roman" w:cs="Times New Roman"/>
                <w:noProof/>
                <w:spacing w:val="1"/>
                <w:u w:color="000000"/>
              </w:rPr>
              <w:t>T</w:t>
            </w:r>
            <w:r w:rsidR="005627AF" w:rsidRPr="001C3010">
              <w:rPr>
                <w:rStyle w:val="Hyperlink"/>
                <w:rFonts w:ascii="Times New Roman" w:eastAsia="Times New Roman" w:hAnsi="Times New Roman" w:cs="Times New Roman"/>
                <w:noProof/>
                <w:u w:color="000000"/>
              </w:rPr>
              <w:t>ER</w:t>
            </w:r>
            <w:r w:rsidR="005627AF" w:rsidRPr="001C3010">
              <w:rPr>
                <w:rStyle w:val="Hyperlink"/>
                <w:rFonts w:ascii="Times New Roman" w:eastAsia="Times New Roman" w:hAnsi="Times New Roman" w:cs="Times New Roman"/>
                <w:noProof/>
                <w:spacing w:val="-1"/>
                <w:u w:color="000000"/>
              </w:rPr>
              <w:t>N</w:t>
            </w:r>
            <w:r w:rsidR="005627AF" w:rsidRPr="001C3010">
              <w:rPr>
                <w:rStyle w:val="Hyperlink"/>
                <w:rFonts w:ascii="Times New Roman" w:eastAsia="Times New Roman" w:hAnsi="Times New Roman" w:cs="Times New Roman"/>
                <w:noProof/>
                <w:u w:color="000000"/>
              </w:rPr>
              <w:t>AT</w:t>
            </w:r>
            <w:r w:rsidR="005627AF" w:rsidRPr="001C3010">
              <w:rPr>
                <w:rStyle w:val="Hyperlink"/>
                <w:rFonts w:ascii="Times New Roman" w:eastAsia="Times New Roman" w:hAnsi="Times New Roman" w:cs="Times New Roman"/>
                <w:noProof/>
                <w:spacing w:val="1"/>
                <w:u w:color="000000"/>
              </w:rPr>
              <w:t>E</w:t>
            </w:r>
            <w:r w:rsidR="005627AF" w:rsidRPr="001C3010">
              <w:rPr>
                <w:rStyle w:val="Hyperlink"/>
                <w:rFonts w:ascii="Times New Roman" w:eastAsia="Times New Roman" w:hAnsi="Times New Roman" w:cs="Times New Roman"/>
                <w:noProof/>
                <w:u w:color="000000"/>
              </w:rPr>
              <w:t>S</w:t>
            </w:r>
            <w:r w:rsidR="005627AF">
              <w:rPr>
                <w:noProof/>
                <w:webHidden/>
              </w:rPr>
              <w:tab/>
            </w:r>
            <w:r w:rsidR="005627AF">
              <w:rPr>
                <w:noProof/>
                <w:webHidden/>
              </w:rPr>
              <w:fldChar w:fldCharType="begin"/>
            </w:r>
            <w:r w:rsidR="005627AF">
              <w:rPr>
                <w:noProof/>
                <w:webHidden/>
              </w:rPr>
              <w:instrText xml:space="preserve"> PAGEREF _Toc480797394 \h </w:instrText>
            </w:r>
            <w:r w:rsidR="005627AF">
              <w:rPr>
                <w:noProof/>
                <w:webHidden/>
              </w:rPr>
            </w:r>
            <w:r w:rsidR="005627AF">
              <w:rPr>
                <w:noProof/>
                <w:webHidden/>
              </w:rPr>
              <w:fldChar w:fldCharType="separate"/>
            </w:r>
            <w:r w:rsidR="005627AF">
              <w:rPr>
                <w:noProof/>
                <w:webHidden/>
              </w:rPr>
              <w:t>7</w:t>
            </w:r>
            <w:r w:rsidR="005627AF">
              <w:rPr>
                <w:noProof/>
                <w:webHidden/>
              </w:rPr>
              <w:fldChar w:fldCharType="end"/>
            </w:r>
          </w:hyperlink>
        </w:p>
        <w:p w14:paraId="0537EDA6" w14:textId="77777777" w:rsidR="005627AF" w:rsidRDefault="00F43947">
          <w:pPr>
            <w:pStyle w:val="TOC1"/>
            <w:rPr>
              <w:rFonts w:eastAsiaTheme="minorEastAsia"/>
              <w:noProof/>
              <w:lang w:val="en-GB" w:eastAsia="en-GB"/>
            </w:rPr>
          </w:pPr>
          <w:hyperlink w:anchor="_Toc480797395" w:history="1">
            <w:r w:rsidR="005627AF" w:rsidRPr="001C3010">
              <w:rPr>
                <w:rStyle w:val="Hyperlink"/>
                <w:rFonts w:ascii="Times New Roman" w:eastAsia="Times New Roman" w:hAnsi="Times New Roman" w:cs="Times New Roman"/>
                <w:noProof/>
                <w:u w:color="000000"/>
              </w:rPr>
              <w:t xml:space="preserve">7.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u w:color="000000"/>
              </w:rPr>
              <w:t>RE</w:t>
            </w:r>
            <w:r w:rsidR="005627AF" w:rsidRPr="001C3010">
              <w:rPr>
                <w:rStyle w:val="Hyperlink"/>
                <w:rFonts w:ascii="Times New Roman" w:eastAsia="Times New Roman" w:hAnsi="Times New Roman" w:cs="Times New Roman"/>
                <w:noProof/>
                <w:spacing w:val="-2"/>
                <w:u w:color="000000"/>
              </w:rPr>
              <w:t>P</w:t>
            </w:r>
            <w:r w:rsidR="005627AF" w:rsidRPr="001C3010">
              <w:rPr>
                <w:rStyle w:val="Hyperlink"/>
                <w:rFonts w:ascii="Times New Roman" w:eastAsia="Times New Roman" w:hAnsi="Times New Roman" w:cs="Times New Roman"/>
                <w:noProof/>
                <w:u w:color="000000"/>
              </w:rPr>
              <w:t>RE</w:t>
            </w:r>
            <w:r w:rsidR="005627AF" w:rsidRPr="001C3010">
              <w:rPr>
                <w:rStyle w:val="Hyperlink"/>
                <w:rFonts w:ascii="Times New Roman" w:eastAsia="Times New Roman" w:hAnsi="Times New Roman" w:cs="Times New Roman"/>
                <w:noProof/>
                <w:spacing w:val="1"/>
                <w:u w:color="000000"/>
              </w:rPr>
              <w:t>S</w:t>
            </w:r>
            <w:r w:rsidR="005627AF" w:rsidRPr="001C3010">
              <w:rPr>
                <w:rStyle w:val="Hyperlink"/>
                <w:rFonts w:ascii="Times New Roman" w:eastAsia="Times New Roman" w:hAnsi="Times New Roman" w:cs="Times New Roman"/>
                <w:noProof/>
                <w:u w:color="000000"/>
              </w:rPr>
              <w:t>ENTATION A</w:t>
            </w:r>
            <w:r w:rsidR="005627AF" w:rsidRPr="001C3010">
              <w:rPr>
                <w:rStyle w:val="Hyperlink"/>
                <w:rFonts w:ascii="Times New Roman" w:eastAsia="Times New Roman" w:hAnsi="Times New Roman" w:cs="Times New Roman"/>
                <w:noProof/>
                <w:spacing w:val="-1"/>
                <w:u w:color="000000"/>
              </w:rPr>
              <w:t>N</w:t>
            </w:r>
            <w:r w:rsidR="005627AF" w:rsidRPr="001C3010">
              <w:rPr>
                <w:rStyle w:val="Hyperlink"/>
                <w:rFonts w:ascii="Times New Roman" w:eastAsia="Times New Roman" w:hAnsi="Times New Roman" w:cs="Times New Roman"/>
                <w:noProof/>
                <w:u w:color="000000"/>
              </w:rPr>
              <w:t xml:space="preserve">D </w:t>
            </w:r>
            <w:r w:rsidR="005627AF" w:rsidRPr="001C3010">
              <w:rPr>
                <w:rStyle w:val="Hyperlink"/>
                <w:rFonts w:ascii="Times New Roman" w:eastAsia="Times New Roman" w:hAnsi="Times New Roman" w:cs="Times New Roman"/>
                <w:noProof/>
                <w:spacing w:val="-1"/>
                <w:u w:color="000000"/>
              </w:rPr>
              <w:t>V</w:t>
            </w:r>
            <w:r w:rsidR="005627AF" w:rsidRPr="001C3010">
              <w:rPr>
                <w:rStyle w:val="Hyperlink"/>
                <w:rFonts w:ascii="Times New Roman" w:eastAsia="Times New Roman" w:hAnsi="Times New Roman" w:cs="Times New Roman"/>
                <w:noProof/>
                <w:u w:color="000000"/>
              </w:rPr>
              <w:t>O</w:t>
            </w:r>
            <w:r w:rsidR="005627AF" w:rsidRPr="001C3010">
              <w:rPr>
                <w:rStyle w:val="Hyperlink"/>
                <w:rFonts w:ascii="Times New Roman" w:eastAsia="Times New Roman" w:hAnsi="Times New Roman" w:cs="Times New Roman"/>
                <w:noProof/>
                <w:spacing w:val="1"/>
                <w:u w:color="000000"/>
              </w:rPr>
              <w:t>T</w:t>
            </w:r>
            <w:r w:rsidR="005627AF" w:rsidRPr="001C3010">
              <w:rPr>
                <w:rStyle w:val="Hyperlink"/>
                <w:rFonts w:ascii="Times New Roman" w:eastAsia="Times New Roman" w:hAnsi="Times New Roman" w:cs="Times New Roman"/>
                <w:noProof/>
                <w:u w:color="000000"/>
              </w:rPr>
              <w:t>ING</w:t>
            </w:r>
            <w:r w:rsidR="005627AF">
              <w:rPr>
                <w:noProof/>
                <w:webHidden/>
              </w:rPr>
              <w:tab/>
            </w:r>
            <w:r w:rsidR="005627AF">
              <w:rPr>
                <w:noProof/>
                <w:webHidden/>
              </w:rPr>
              <w:fldChar w:fldCharType="begin"/>
            </w:r>
            <w:r w:rsidR="005627AF">
              <w:rPr>
                <w:noProof/>
                <w:webHidden/>
              </w:rPr>
              <w:instrText xml:space="preserve"> PAGEREF _Toc480797395 \h </w:instrText>
            </w:r>
            <w:r w:rsidR="005627AF">
              <w:rPr>
                <w:noProof/>
                <w:webHidden/>
              </w:rPr>
            </w:r>
            <w:r w:rsidR="005627AF">
              <w:rPr>
                <w:noProof/>
                <w:webHidden/>
              </w:rPr>
              <w:fldChar w:fldCharType="separate"/>
            </w:r>
            <w:r w:rsidR="005627AF">
              <w:rPr>
                <w:noProof/>
                <w:webHidden/>
              </w:rPr>
              <w:t>7</w:t>
            </w:r>
            <w:r w:rsidR="005627AF">
              <w:rPr>
                <w:noProof/>
                <w:webHidden/>
              </w:rPr>
              <w:fldChar w:fldCharType="end"/>
            </w:r>
          </w:hyperlink>
        </w:p>
        <w:p w14:paraId="4DA4B4A6" w14:textId="77777777" w:rsidR="005627AF" w:rsidRDefault="00F43947">
          <w:pPr>
            <w:pStyle w:val="TOC1"/>
            <w:rPr>
              <w:rFonts w:eastAsiaTheme="minorEastAsia"/>
              <w:noProof/>
              <w:lang w:val="en-GB" w:eastAsia="en-GB"/>
            </w:rPr>
          </w:pPr>
          <w:hyperlink w:anchor="_Toc480797396" w:history="1">
            <w:r w:rsidR="005627AF" w:rsidRPr="001C3010">
              <w:rPr>
                <w:rStyle w:val="Hyperlink"/>
                <w:rFonts w:ascii="Times New Roman" w:eastAsia="Times New Roman" w:hAnsi="Times New Roman" w:cs="Times New Roman"/>
                <w:noProof/>
                <w:u w:color="000000"/>
              </w:rPr>
              <w:t xml:space="preserve">8.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u w:color="000000"/>
              </w:rPr>
              <w:t>THE</w:t>
            </w:r>
            <w:r w:rsidR="005627AF" w:rsidRPr="001C3010">
              <w:rPr>
                <w:rStyle w:val="Hyperlink"/>
                <w:rFonts w:ascii="Times New Roman" w:eastAsia="Times New Roman" w:hAnsi="Times New Roman" w:cs="Times New Roman"/>
                <w:noProof/>
                <w:spacing w:val="1"/>
                <w:u w:color="000000"/>
              </w:rPr>
              <w:t xml:space="preserve"> </w:t>
            </w:r>
            <w:r w:rsidR="005627AF" w:rsidRPr="001C3010">
              <w:rPr>
                <w:rStyle w:val="Hyperlink"/>
                <w:rFonts w:ascii="Times New Roman" w:eastAsia="Times New Roman" w:hAnsi="Times New Roman" w:cs="Times New Roman"/>
                <w:noProof/>
                <w:u w:color="000000"/>
              </w:rPr>
              <w:t>CHAI</w:t>
            </w:r>
            <w:r w:rsidR="005627AF" w:rsidRPr="001C3010">
              <w:rPr>
                <w:rStyle w:val="Hyperlink"/>
                <w:rFonts w:ascii="Times New Roman" w:eastAsia="Times New Roman" w:hAnsi="Times New Roman" w:cs="Times New Roman"/>
                <w:noProof/>
                <w:spacing w:val="-1"/>
                <w:u w:color="000000"/>
              </w:rPr>
              <w:t>RM</w:t>
            </w:r>
            <w:r w:rsidR="005627AF" w:rsidRPr="001C3010">
              <w:rPr>
                <w:rStyle w:val="Hyperlink"/>
                <w:rFonts w:ascii="Times New Roman" w:eastAsia="Times New Roman" w:hAnsi="Times New Roman" w:cs="Times New Roman"/>
                <w:noProof/>
                <w:u w:color="000000"/>
              </w:rPr>
              <w:t>AN</w:t>
            </w:r>
            <w:r w:rsidR="005627AF">
              <w:rPr>
                <w:noProof/>
                <w:webHidden/>
              </w:rPr>
              <w:tab/>
            </w:r>
            <w:r w:rsidR="005627AF">
              <w:rPr>
                <w:noProof/>
                <w:webHidden/>
              </w:rPr>
              <w:fldChar w:fldCharType="begin"/>
            </w:r>
            <w:r w:rsidR="005627AF">
              <w:rPr>
                <w:noProof/>
                <w:webHidden/>
              </w:rPr>
              <w:instrText xml:space="preserve"> PAGEREF _Toc480797396 \h </w:instrText>
            </w:r>
            <w:r w:rsidR="005627AF">
              <w:rPr>
                <w:noProof/>
                <w:webHidden/>
              </w:rPr>
            </w:r>
            <w:r w:rsidR="005627AF">
              <w:rPr>
                <w:noProof/>
                <w:webHidden/>
              </w:rPr>
              <w:fldChar w:fldCharType="separate"/>
            </w:r>
            <w:r w:rsidR="005627AF">
              <w:rPr>
                <w:noProof/>
                <w:webHidden/>
              </w:rPr>
              <w:t>8</w:t>
            </w:r>
            <w:r w:rsidR="005627AF">
              <w:rPr>
                <w:noProof/>
                <w:webHidden/>
              </w:rPr>
              <w:fldChar w:fldCharType="end"/>
            </w:r>
          </w:hyperlink>
        </w:p>
        <w:p w14:paraId="42B318C0" w14:textId="77777777" w:rsidR="005627AF" w:rsidRDefault="00F43947">
          <w:pPr>
            <w:pStyle w:val="TOC1"/>
            <w:rPr>
              <w:rFonts w:eastAsiaTheme="minorEastAsia"/>
              <w:noProof/>
              <w:lang w:val="en-GB" w:eastAsia="en-GB"/>
            </w:rPr>
          </w:pPr>
          <w:hyperlink w:anchor="_Toc480797397" w:history="1">
            <w:r w:rsidR="005627AF" w:rsidRPr="001C3010">
              <w:rPr>
                <w:rStyle w:val="Hyperlink"/>
                <w:rFonts w:ascii="Times New Roman" w:eastAsia="Times New Roman" w:hAnsi="Times New Roman" w:cs="Times New Roman"/>
                <w:noProof/>
                <w:u w:color="000000"/>
              </w:rPr>
              <w:t xml:space="preserve">9.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u w:color="000000"/>
              </w:rPr>
              <w:t>THE SECRETARY</w:t>
            </w:r>
            <w:r w:rsidR="005627AF">
              <w:rPr>
                <w:noProof/>
                <w:webHidden/>
              </w:rPr>
              <w:tab/>
            </w:r>
            <w:r w:rsidR="005627AF">
              <w:rPr>
                <w:noProof/>
                <w:webHidden/>
              </w:rPr>
              <w:fldChar w:fldCharType="begin"/>
            </w:r>
            <w:r w:rsidR="005627AF">
              <w:rPr>
                <w:noProof/>
                <w:webHidden/>
              </w:rPr>
              <w:instrText xml:space="preserve"> PAGEREF _Toc480797397 \h </w:instrText>
            </w:r>
            <w:r w:rsidR="005627AF">
              <w:rPr>
                <w:noProof/>
                <w:webHidden/>
              </w:rPr>
            </w:r>
            <w:r w:rsidR="005627AF">
              <w:rPr>
                <w:noProof/>
                <w:webHidden/>
              </w:rPr>
              <w:fldChar w:fldCharType="separate"/>
            </w:r>
            <w:r w:rsidR="005627AF">
              <w:rPr>
                <w:noProof/>
                <w:webHidden/>
              </w:rPr>
              <w:t>8</w:t>
            </w:r>
            <w:r w:rsidR="005627AF">
              <w:rPr>
                <w:noProof/>
                <w:webHidden/>
              </w:rPr>
              <w:fldChar w:fldCharType="end"/>
            </w:r>
          </w:hyperlink>
        </w:p>
        <w:p w14:paraId="6BC94C6C" w14:textId="77777777" w:rsidR="005627AF" w:rsidRDefault="00F43947">
          <w:pPr>
            <w:pStyle w:val="TOC1"/>
            <w:rPr>
              <w:rFonts w:eastAsiaTheme="minorEastAsia"/>
              <w:noProof/>
              <w:lang w:val="en-GB" w:eastAsia="en-GB"/>
            </w:rPr>
          </w:pPr>
          <w:hyperlink w:anchor="_Toc480797398" w:history="1">
            <w:r w:rsidR="005627AF" w:rsidRPr="001C3010">
              <w:rPr>
                <w:rStyle w:val="Hyperlink"/>
                <w:rFonts w:ascii="Times New Roman" w:eastAsia="Times New Roman" w:hAnsi="Times New Roman" w:cs="Times New Roman"/>
                <w:noProof/>
                <w:u w:color="000000"/>
              </w:rPr>
              <w:t xml:space="preserve">10.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spacing w:val="-1"/>
                <w:u w:color="000000"/>
              </w:rPr>
              <w:t>M</w:t>
            </w:r>
            <w:r w:rsidR="005627AF" w:rsidRPr="001C3010">
              <w:rPr>
                <w:rStyle w:val="Hyperlink"/>
                <w:rFonts w:ascii="Times New Roman" w:eastAsia="Times New Roman" w:hAnsi="Times New Roman" w:cs="Times New Roman"/>
                <w:noProof/>
                <w:u w:color="000000"/>
              </w:rPr>
              <w:t>EETIN</w:t>
            </w:r>
            <w:r w:rsidR="005627AF" w:rsidRPr="001C3010">
              <w:rPr>
                <w:rStyle w:val="Hyperlink"/>
                <w:rFonts w:ascii="Times New Roman" w:eastAsia="Times New Roman" w:hAnsi="Times New Roman" w:cs="Times New Roman"/>
                <w:noProof/>
                <w:spacing w:val="-2"/>
                <w:u w:color="000000"/>
              </w:rPr>
              <w:t>G</w:t>
            </w:r>
            <w:r w:rsidR="005627AF" w:rsidRPr="001C3010">
              <w:rPr>
                <w:rStyle w:val="Hyperlink"/>
                <w:rFonts w:ascii="Times New Roman" w:eastAsia="Times New Roman" w:hAnsi="Times New Roman" w:cs="Times New Roman"/>
                <w:noProof/>
                <w:u w:color="000000"/>
              </w:rPr>
              <w:t>S</w:t>
            </w:r>
            <w:r w:rsidR="005627AF">
              <w:rPr>
                <w:noProof/>
                <w:webHidden/>
              </w:rPr>
              <w:tab/>
            </w:r>
            <w:r w:rsidR="005627AF">
              <w:rPr>
                <w:noProof/>
                <w:webHidden/>
              </w:rPr>
              <w:fldChar w:fldCharType="begin"/>
            </w:r>
            <w:r w:rsidR="005627AF">
              <w:rPr>
                <w:noProof/>
                <w:webHidden/>
              </w:rPr>
              <w:instrText xml:space="preserve"> PAGEREF _Toc480797398 \h </w:instrText>
            </w:r>
            <w:r w:rsidR="005627AF">
              <w:rPr>
                <w:noProof/>
                <w:webHidden/>
              </w:rPr>
            </w:r>
            <w:r w:rsidR="005627AF">
              <w:rPr>
                <w:noProof/>
                <w:webHidden/>
              </w:rPr>
              <w:fldChar w:fldCharType="separate"/>
            </w:r>
            <w:r w:rsidR="005627AF">
              <w:rPr>
                <w:noProof/>
                <w:webHidden/>
              </w:rPr>
              <w:t>8</w:t>
            </w:r>
            <w:r w:rsidR="005627AF">
              <w:rPr>
                <w:noProof/>
                <w:webHidden/>
              </w:rPr>
              <w:fldChar w:fldCharType="end"/>
            </w:r>
          </w:hyperlink>
        </w:p>
        <w:p w14:paraId="2485C0CD" w14:textId="77777777" w:rsidR="005627AF" w:rsidRDefault="00F43947">
          <w:pPr>
            <w:pStyle w:val="TOC1"/>
            <w:rPr>
              <w:rFonts w:eastAsiaTheme="minorEastAsia"/>
              <w:noProof/>
              <w:lang w:val="en-GB" w:eastAsia="en-GB"/>
            </w:rPr>
          </w:pPr>
          <w:hyperlink w:anchor="_Toc480797399" w:history="1">
            <w:r w:rsidR="005627AF" w:rsidRPr="001C3010">
              <w:rPr>
                <w:rStyle w:val="Hyperlink"/>
                <w:rFonts w:ascii="Times New Roman" w:eastAsia="Times New Roman" w:hAnsi="Times New Roman" w:cs="Times New Roman"/>
                <w:noProof/>
              </w:rPr>
              <w:t xml:space="preserve">11.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rPr>
              <w:t xml:space="preserve">NOTICE </w:t>
            </w:r>
            <w:r w:rsidR="005627AF" w:rsidRPr="001C3010">
              <w:rPr>
                <w:rStyle w:val="Hyperlink"/>
                <w:rFonts w:ascii="Times New Roman" w:eastAsia="Times New Roman" w:hAnsi="Times New Roman" w:cs="Times New Roman"/>
                <w:noProof/>
                <w:spacing w:val="1"/>
              </w:rPr>
              <w:t>O</w:t>
            </w:r>
            <w:r w:rsidR="005627AF" w:rsidRPr="001C3010">
              <w:rPr>
                <w:rStyle w:val="Hyperlink"/>
                <w:rFonts w:ascii="Times New Roman" w:eastAsia="Times New Roman" w:hAnsi="Times New Roman" w:cs="Times New Roman"/>
                <w:noProof/>
              </w:rPr>
              <w:t>F</w:t>
            </w:r>
            <w:r w:rsidR="005627AF" w:rsidRPr="001C3010">
              <w:rPr>
                <w:rStyle w:val="Hyperlink"/>
                <w:rFonts w:ascii="Times New Roman" w:eastAsia="Times New Roman" w:hAnsi="Times New Roman" w:cs="Times New Roman"/>
                <w:noProof/>
                <w:spacing w:val="-3"/>
              </w:rPr>
              <w:t xml:space="preserve"> </w:t>
            </w:r>
            <w:r w:rsidR="005627AF" w:rsidRPr="001C3010">
              <w:rPr>
                <w:rStyle w:val="Hyperlink"/>
                <w:rFonts w:ascii="Times New Roman" w:eastAsia="Times New Roman" w:hAnsi="Times New Roman" w:cs="Times New Roman"/>
                <w:noProof/>
                <w:spacing w:val="-1"/>
              </w:rPr>
              <w:t>M</w:t>
            </w:r>
            <w:r w:rsidR="005627AF" w:rsidRPr="001C3010">
              <w:rPr>
                <w:rStyle w:val="Hyperlink"/>
                <w:rFonts w:ascii="Times New Roman" w:eastAsia="Times New Roman" w:hAnsi="Times New Roman" w:cs="Times New Roman"/>
                <w:noProof/>
              </w:rPr>
              <w:t>EETIN</w:t>
            </w:r>
            <w:r w:rsidR="005627AF" w:rsidRPr="001C3010">
              <w:rPr>
                <w:rStyle w:val="Hyperlink"/>
                <w:rFonts w:ascii="Times New Roman" w:eastAsia="Times New Roman" w:hAnsi="Times New Roman" w:cs="Times New Roman"/>
                <w:noProof/>
                <w:spacing w:val="-2"/>
              </w:rPr>
              <w:t>G</w:t>
            </w:r>
            <w:r w:rsidR="005627AF" w:rsidRPr="001C3010">
              <w:rPr>
                <w:rStyle w:val="Hyperlink"/>
                <w:rFonts w:ascii="Times New Roman" w:eastAsia="Times New Roman" w:hAnsi="Times New Roman" w:cs="Times New Roman"/>
                <w:noProof/>
              </w:rPr>
              <w:t>S</w:t>
            </w:r>
            <w:r w:rsidR="005627AF">
              <w:rPr>
                <w:noProof/>
                <w:webHidden/>
              </w:rPr>
              <w:tab/>
            </w:r>
            <w:r w:rsidR="005627AF">
              <w:rPr>
                <w:noProof/>
                <w:webHidden/>
              </w:rPr>
              <w:fldChar w:fldCharType="begin"/>
            </w:r>
            <w:r w:rsidR="005627AF">
              <w:rPr>
                <w:noProof/>
                <w:webHidden/>
              </w:rPr>
              <w:instrText xml:space="preserve"> PAGEREF _Toc480797399 \h </w:instrText>
            </w:r>
            <w:r w:rsidR="005627AF">
              <w:rPr>
                <w:noProof/>
                <w:webHidden/>
              </w:rPr>
            </w:r>
            <w:r w:rsidR="005627AF">
              <w:rPr>
                <w:noProof/>
                <w:webHidden/>
              </w:rPr>
              <w:fldChar w:fldCharType="separate"/>
            </w:r>
            <w:r w:rsidR="005627AF">
              <w:rPr>
                <w:noProof/>
                <w:webHidden/>
              </w:rPr>
              <w:t>9</w:t>
            </w:r>
            <w:r w:rsidR="005627AF">
              <w:rPr>
                <w:noProof/>
                <w:webHidden/>
              </w:rPr>
              <w:fldChar w:fldCharType="end"/>
            </w:r>
          </w:hyperlink>
        </w:p>
        <w:p w14:paraId="3A422BCD" w14:textId="77777777" w:rsidR="005627AF" w:rsidRDefault="00F43947">
          <w:pPr>
            <w:pStyle w:val="TOC1"/>
            <w:rPr>
              <w:rFonts w:eastAsiaTheme="minorEastAsia"/>
              <w:noProof/>
              <w:lang w:val="en-GB" w:eastAsia="en-GB"/>
            </w:rPr>
          </w:pPr>
          <w:hyperlink w:anchor="_Toc480797400" w:history="1">
            <w:r w:rsidR="005627AF" w:rsidRPr="001C3010">
              <w:rPr>
                <w:rStyle w:val="Hyperlink"/>
                <w:rFonts w:ascii="Times New Roman" w:eastAsia="Times New Roman" w:hAnsi="Times New Roman" w:cs="Times New Roman"/>
                <w:noProof/>
                <w:u w:color="000000"/>
              </w:rPr>
              <w:t xml:space="preserve">12.     </w:t>
            </w:r>
            <w:r w:rsidR="00D15B97">
              <w:rPr>
                <w:rStyle w:val="Hyperlink"/>
                <w:rFonts w:ascii="Times New Roman" w:eastAsia="Times New Roman" w:hAnsi="Times New Roman" w:cs="Times New Roman"/>
                <w:noProof/>
                <w:u w:color="000000"/>
              </w:rPr>
              <w:t xml:space="preserve">  </w:t>
            </w:r>
            <w:r w:rsidR="005627AF" w:rsidRPr="001C3010">
              <w:rPr>
                <w:rStyle w:val="Hyperlink"/>
                <w:rFonts w:ascii="Times New Roman" w:eastAsia="Times New Roman" w:hAnsi="Times New Roman" w:cs="Times New Roman"/>
                <w:noProof/>
                <w:spacing w:val="-3"/>
                <w:u w:color="000000"/>
              </w:rPr>
              <w:t>P</w:t>
            </w:r>
            <w:r w:rsidR="005627AF" w:rsidRPr="001C3010">
              <w:rPr>
                <w:rStyle w:val="Hyperlink"/>
                <w:rFonts w:ascii="Times New Roman" w:eastAsia="Times New Roman" w:hAnsi="Times New Roman" w:cs="Times New Roman"/>
                <w:noProof/>
                <w:u w:color="000000"/>
              </w:rPr>
              <w:t>ROCE</w:t>
            </w:r>
            <w:r w:rsidR="005627AF" w:rsidRPr="001C3010">
              <w:rPr>
                <w:rStyle w:val="Hyperlink"/>
                <w:rFonts w:ascii="Times New Roman" w:eastAsia="Times New Roman" w:hAnsi="Times New Roman" w:cs="Times New Roman"/>
                <w:noProof/>
                <w:spacing w:val="1"/>
                <w:u w:color="000000"/>
              </w:rPr>
              <w:t>E</w:t>
            </w:r>
            <w:r w:rsidR="005627AF" w:rsidRPr="001C3010">
              <w:rPr>
                <w:rStyle w:val="Hyperlink"/>
                <w:rFonts w:ascii="Times New Roman" w:eastAsia="Times New Roman" w:hAnsi="Times New Roman" w:cs="Times New Roman"/>
                <w:noProof/>
                <w:u w:color="000000"/>
              </w:rPr>
              <w:t>DI</w:t>
            </w:r>
            <w:r w:rsidR="005627AF" w:rsidRPr="001C3010">
              <w:rPr>
                <w:rStyle w:val="Hyperlink"/>
                <w:rFonts w:ascii="Times New Roman" w:eastAsia="Times New Roman" w:hAnsi="Times New Roman" w:cs="Times New Roman"/>
                <w:noProof/>
                <w:spacing w:val="1"/>
                <w:u w:color="000000"/>
              </w:rPr>
              <w:t>N</w:t>
            </w:r>
            <w:r w:rsidR="005627AF" w:rsidRPr="001C3010">
              <w:rPr>
                <w:rStyle w:val="Hyperlink"/>
                <w:rFonts w:ascii="Times New Roman" w:eastAsia="Times New Roman" w:hAnsi="Times New Roman" w:cs="Times New Roman"/>
                <w:noProof/>
                <w:spacing w:val="-2"/>
                <w:u w:color="000000"/>
              </w:rPr>
              <w:t>G</w:t>
            </w:r>
            <w:r w:rsidR="005627AF" w:rsidRPr="001C3010">
              <w:rPr>
                <w:rStyle w:val="Hyperlink"/>
                <w:rFonts w:ascii="Times New Roman" w:eastAsia="Times New Roman" w:hAnsi="Times New Roman" w:cs="Times New Roman"/>
                <w:noProof/>
                <w:u w:color="000000"/>
              </w:rPr>
              <w:t>S</w:t>
            </w:r>
            <w:r w:rsidR="005627AF" w:rsidRPr="001C3010">
              <w:rPr>
                <w:rStyle w:val="Hyperlink"/>
                <w:rFonts w:ascii="Times New Roman" w:eastAsia="Times New Roman" w:hAnsi="Times New Roman" w:cs="Times New Roman"/>
                <w:noProof/>
                <w:spacing w:val="1"/>
                <w:u w:color="000000"/>
              </w:rPr>
              <w:t xml:space="preserve"> </w:t>
            </w:r>
            <w:r w:rsidR="005627AF" w:rsidRPr="001C3010">
              <w:rPr>
                <w:rStyle w:val="Hyperlink"/>
                <w:rFonts w:ascii="Times New Roman" w:eastAsia="Times New Roman" w:hAnsi="Times New Roman" w:cs="Times New Roman"/>
                <w:noProof/>
                <w:u w:color="000000"/>
              </w:rPr>
              <w:t xml:space="preserve">AT </w:t>
            </w:r>
            <w:r w:rsidR="005627AF" w:rsidRPr="001C3010">
              <w:rPr>
                <w:rStyle w:val="Hyperlink"/>
                <w:rFonts w:ascii="Times New Roman" w:eastAsia="Times New Roman" w:hAnsi="Times New Roman" w:cs="Times New Roman"/>
                <w:noProof/>
                <w:spacing w:val="1"/>
                <w:u w:color="000000"/>
              </w:rPr>
              <w:t>M</w:t>
            </w:r>
            <w:r w:rsidR="005627AF" w:rsidRPr="001C3010">
              <w:rPr>
                <w:rStyle w:val="Hyperlink"/>
                <w:rFonts w:ascii="Times New Roman" w:eastAsia="Times New Roman" w:hAnsi="Times New Roman" w:cs="Times New Roman"/>
                <w:noProof/>
                <w:u w:color="000000"/>
              </w:rPr>
              <w:t>EETIN</w:t>
            </w:r>
            <w:r w:rsidR="005627AF" w:rsidRPr="001C3010">
              <w:rPr>
                <w:rStyle w:val="Hyperlink"/>
                <w:rFonts w:ascii="Times New Roman" w:eastAsia="Times New Roman" w:hAnsi="Times New Roman" w:cs="Times New Roman"/>
                <w:noProof/>
                <w:spacing w:val="-2"/>
                <w:u w:color="000000"/>
              </w:rPr>
              <w:t>G</w:t>
            </w:r>
            <w:r w:rsidR="005627AF" w:rsidRPr="001C3010">
              <w:rPr>
                <w:rStyle w:val="Hyperlink"/>
                <w:rFonts w:ascii="Times New Roman" w:eastAsia="Times New Roman" w:hAnsi="Times New Roman" w:cs="Times New Roman"/>
                <w:noProof/>
                <w:u w:color="000000"/>
              </w:rPr>
              <w:t>S</w:t>
            </w:r>
            <w:r w:rsidR="005627AF">
              <w:rPr>
                <w:noProof/>
                <w:webHidden/>
              </w:rPr>
              <w:tab/>
            </w:r>
            <w:r w:rsidR="005627AF">
              <w:rPr>
                <w:noProof/>
                <w:webHidden/>
              </w:rPr>
              <w:fldChar w:fldCharType="begin"/>
            </w:r>
            <w:r w:rsidR="005627AF">
              <w:rPr>
                <w:noProof/>
                <w:webHidden/>
              </w:rPr>
              <w:instrText xml:space="preserve"> PAGEREF _Toc480797400 \h </w:instrText>
            </w:r>
            <w:r w:rsidR="005627AF">
              <w:rPr>
                <w:noProof/>
                <w:webHidden/>
              </w:rPr>
            </w:r>
            <w:r w:rsidR="005627AF">
              <w:rPr>
                <w:noProof/>
                <w:webHidden/>
              </w:rPr>
              <w:fldChar w:fldCharType="separate"/>
            </w:r>
            <w:r w:rsidR="005627AF">
              <w:rPr>
                <w:noProof/>
                <w:webHidden/>
              </w:rPr>
              <w:t>9</w:t>
            </w:r>
            <w:r w:rsidR="005627AF">
              <w:rPr>
                <w:noProof/>
                <w:webHidden/>
              </w:rPr>
              <w:fldChar w:fldCharType="end"/>
            </w:r>
          </w:hyperlink>
        </w:p>
        <w:p w14:paraId="17971B36" w14:textId="77777777" w:rsidR="005627AF" w:rsidRDefault="00F43947">
          <w:pPr>
            <w:pStyle w:val="TOC1"/>
            <w:rPr>
              <w:rFonts w:eastAsiaTheme="minorEastAsia"/>
              <w:noProof/>
              <w:lang w:val="en-GB" w:eastAsia="en-GB"/>
            </w:rPr>
          </w:pPr>
          <w:hyperlink w:anchor="_Toc480797401" w:history="1">
            <w:r w:rsidR="005627AF" w:rsidRPr="001C3010">
              <w:rPr>
                <w:rStyle w:val="Hyperlink"/>
                <w:rFonts w:ascii="Times New Roman" w:eastAsia="Times New Roman" w:hAnsi="Times New Roman" w:cs="Times New Roman"/>
                <w:noProof/>
                <w:u w:color="000000"/>
              </w:rPr>
              <w:t xml:space="preserve">13.      </w:t>
            </w:r>
            <w:r w:rsidR="00D15B97">
              <w:rPr>
                <w:rStyle w:val="Hyperlink"/>
                <w:rFonts w:ascii="Times New Roman" w:eastAsia="Times New Roman" w:hAnsi="Times New Roman" w:cs="Times New Roman"/>
                <w:noProof/>
                <w:u w:color="000000"/>
              </w:rPr>
              <w:t xml:space="preserve"> </w:t>
            </w:r>
            <w:r w:rsidR="005627AF" w:rsidRPr="001C3010">
              <w:rPr>
                <w:rStyle w:val="Hyperlink"/>
                <w:rFonts w:ascii="Times New Roman" w:eastAsia="Times New Roman" w:hAnsi="Times New Roman" w:cs="Times New Roman"/>
                <w:noProof/>
                <w:u w:color="000000"/>
              </w:rPr>
              <w:t>RE</w:t>
            </w:r>
            <w:r w:rsidR="005627AF" w:rsidRPr="001C3010">
              <w:rPr>
                <w:rStyle w:val="Hyperlink"/>
                <w:rFonts w:ascii="Times New Roman" w:eastAsia="Times New Roman" w:hAnsi="Times New Roman" w:cs="Times New Roman"/>
                <w:noProof/>
                <w:spacing w:val="1"/>
                <w:u w:color="000000"/>
              </w:rPr>
              <w:t>S</w:t>
            </w:r>
            <w:r w:rsidR="005627AF" w:rsidRPr="001C3010">
              <w:rPr>
                <w:rStyle w:val="Hyperlink"/>
                <w:rFonts w:ascii="Times New Roman" w:eastAsia="Times New Roman" w:hAnsi="Times New Roman" w:cs="Times New Roman"/>
                <w:noProof/>
                <w:u w:color="000000"/>
              </w:rPr>
              <w:t>O</w:t>
            </w:r>
            <w:r w:rsidR="005627AF" w:rsidRPr="001C3010">
              <w:rPr>
                <w:rStyle w:val="Hyperlink"/>
                <w:rFonts w:ascii="Times New Roman" w:eastAsia="Times New Roman" w:hAnsi="Times New Roman" w:cs="Times New Roman"/>
                <w:noProof/>
                <w:spacing w:val="1"/>
                <w:u w:color="000000"/>
              </w:rPr>
              <w:t>L</w:t>
            </w:r>
            <w:r w:rsidR="005627AF" w:rsidRPr="001C3010">
              <w:rPr>
                <w:rStyle w:val="Hyperlink"/>
                <w:rFonts w:ascii="Times New Roman" w:eastAsia="Times New Roman" w:hAnsi="Times New Roman" w:cs="Times New Roman"/>
                <w:noProof/>
                <w:u w:color="000000"/>
              </w:rPr>
              <w:t>UTI</w:t>
            </w:r>
            <w:r w:rsidR="005627AF" w:rsidRPr="001C3010">
              <w:rPr>
                <w:rStyle w:val="Hyperlink"/>
                <w:rFonts w:ascii="Times New Roman" w:eastAsia="Times New Roman" w:hAnsi="Times New Roman" w:cs="Times New Roman"/>
                <w:noProof/>
                <w:spacing w:val="1"/>
                <w:u w:color="000000"/>
              </w:rPr>
              <w:t>O</w:t>
            </w:r>
            <w:r w:rsidR="005627AF" w:rsidRPr="001C3010">
              <w:rPr>
                <w:rStyle w:val="Hyperlink"/>
                <w:rFonts w:ascii="Times New Roman" w:eastAsia="Times New Roman" w:hAnsi="Times New Roman" w:cs="Times New Roman"/>
                <w:noProof/>
                <w:spacing w:val="-3"/>
                <w:u w:color="000000"/>
              </w:rPr>
              <w:t>N</w:t>
            </w:r>
            <w:r w:rsidR="005627AF" w:rsidRPr="001C3010">
              <w:rPr>
                <w:rStyle w:val="Hyperlink"/>
                <w:rFonts w:ascii="Times New Roman" w:eastAsia="Times New Roman" w:hAnsi="Times New Roman" w:cs="Times New Roman"/>
                <w:noProof/>
                <w:u w:color="000000"/>
              </w:rPr>
              <w:t>S</w:t>
            </w:r>
            <w:r w:rsidR="005627AF">
              <w:rPr>
                <w:noProof/>
                <w:webHidden/>
              </w:rPr>
              <w:tab/>
            </w:r>
            <w:r w:rsidR="005627AF">
              <w:rPr>
                <w:noProof/>
                <w:webHidden/>
              </w:rPr>
              <w:fldChar w:fldCharType="begin"/>
            </w:r>
            <w:r w:rsidR="005627AF">
              <w:rPr>
                <w:noProof/>
                <w:webHidden/>
              </w:rPr>
              <w:instrText xml:space="preserve"> PAGEREF _Toc480797401 \h </w:instrText>
            </w:r>
            <w:r w:rsidR="005627AF">
              <w:rPr>
                <w:noProof/>
                <w:webHidden/>
              </w:rPr>
            </w:r>
            <w:r w:rsidR="005627AF">
              <w:rPr>
                <w:noProof/>
                <w:webHidden/>
              </w:rPr>
              <w:fldChar w:fldCharType="separate"/>
            </w:r>
            <w:r w:rsidR="005627AF">
              <w:rPr>
                <w:noProof/>
                <w:webHidden/>
              </w:rPr>
              <w:t>9</w:t>
            </w:r>
            <w:r w:rsidR="005627AF">
              <w:rPr>
                <w:noProof/>
                <w:webHidden/>
              </w:rPr>
              <w:fldChar w:fldCharType="end"/>
            </w:r>
          </w:hyperlink>
        </w:p>
        <w:p w14:paraId="1AFBA1E3" w14:textId="77777777" w:rsidR="005627AF" w:rsidRDefault="00F43947">
          <w:pPr>
            <w:pStyle w:val="TOC1"/>
            <w:rPr>
              <w:rFonts w:eastAsiaTheme="minorEastAsia"/>
              <w:noProof/>
              <w:lang w:val="en-GB" w:eastAsia="en-GB"/>
            </w:rPr>
          </w:pPr>
          <w:hyperlink w:anchor="_Toc480797402" w:history="1">
            <w:r w:rsidR="005627AF" w:rsidRPr="001C3010">
              <w:rPr>
                <w:rStyle w:val="Hyperlink"/>
                <w:rFonts w:ascii="Times New Roman" w:eastAsia="Times New Roman" w:hAnsi="Times New Roman" w:cs="Times New Roman"/>
                <w:noProof/>
                <w:u w:color="000000"/>
              </w:rPr>
              <w:t xml:space="preserve">14.     </w:t>
            </w:r>
            <w:r w:rsidR="00D15B97">
              <w:rPr>
                <w:rStyle w:val="Hyperlink"/>
                <w:rFonts w:ascii="Times New Roman" w:eastAsia="Times New Roman" w:hAnsi="Times New Roman" w:cs="Times New Roman"/>
                <w:noProof/>
                <w:u w:color="000000"/>
              </w:rPr>
              <w:t xml:space="preserve">  </w:t>
            </w:r>
            <w:r w:rsidR="005627AF" w:rsidRPr="001C3010">
              <w:rPr>
                <w:rStyle w:val="Hyperlink"/>
                <w:rFonts w:ascii="Times New Roman" w:eastAsia="Times New Roman" w:hAnsi="Times New Roman" w:cs="Times New Roman"/>
                <w:noProof/>
                <w:spacing w:val="-1"/>
                <w:u w:color="000000"/>
              </w:rPr>
              <w:t>M</w:t>
            </w:r>
            <w:r w:rsidR="005627AF" w:rsidRPr="001C3010">
              <w:rPr>
                <w:rStyle w:val="Hyperlink"/>
                <w:rFonts w:ascii="Times New Roman" w:eastAsia="Times New Roman" w:hAnsi="Times New Roman" w:cs="Times New Roman"/>
                <w:noProof/>
                <w:u w:color="000000"/>
              </w:rPr>
              <w:t>IN</w:t>
            </w:r>
            <w:r w:rsidR="005627AF" w:rsidRPr="001C3010">
              <w:rPr>
                <w:rStyle w:val="Hyperlink"/>
                <w:rFonts w:ascii="Times New Roman" w:eastAsia="Times New Roman" w:hAnsi="Times New Roman" w:cs="Times New Roman"/>
                <w:noProof/>
                <w:spacing w:val="-1"/>
                <w:u w:color="000000"/>
              </w:rPr>
              <w:t>U</w:t>
            </w:r>
            <w:r w:rsidR="005627AF" w:rsidRPr="001C3010">
              <w:rPr>
                <w:rStyle w:val="Hyperlink"/>
                <w:rFonts w:ascii="Times New Roman" w:eastAsia="Times New Roman" w:hAnsi="Times New Roman" w:cs="Times New Roman"/>
                <w:noProof/>
                <w:u w:color="000000"/>
              </w:rPr>
              <w:t>TES</w:t>
            </w:r>
            <w:r w:rsidR="005627AF">
              <w:rPr>
                <w:noProof/>
                <w:webHidden/>
              </w:rPr>
              <w:tab/>
            </w:r>
            <w:r w:rsidR="005627AF">
              <w:rPr>
                <w:noProof/>
                <w:webHidden/>
              </w:rPr>
              <w:fldChar w:fldCharType="begin"/>
            </w:r>
            <w:r w:rsidR="005627AF">
              <w:rPr>
                <w:noProof/>
                <w:webHidden/>
              </w:rPr>
              <w:instrText xml:space="preserve"> PAGEREF _Toc480797402 \h </w:instrText>
            </w:r>
            <w:r w:rsidR="005627AF">
              <w:rPr>
                <w:noProof/>
                <w:webHidden/>
              </w:rPr>
            </w:r>
            <w:r w:rsidR="005627AF">
              <w:rPr>
                <w:noProof/>
                <w:webHidden/>
              </w:rPr>
              <w:fldChar w:fldCharType="separate"/>
            </w:r>
            <w:r w:rsidR="005627AF">
              <w:rPr>
                <w:noProof/>
                <w:webHidden/>
              </w:rPr>
              <w:t>10</w:t>
            </w:r>
            <w:r w:rsidR="005627AF">
              <w:rPr>
                <w:noProof/>
                <w:webHidden/>
              </w:rPr>
              <w:fldChar w:fldCharType="end"/>
            </w:r>
          </w:hyperlink>
        </w:p>
        <w:p w14:paraId="427E4EF1" w14:textId="77777777" w:rsidR="005627AF" w:rsidRDefault="00F43947">
          <w:pPr>
            <w:pStyle w:val="TOC1"/>
            <w:rPr>
              <w:rFonts w:eastAsiaTheme="minorEastAsia"/>
              <w:noProof/>
              <w:lang w:val="en-GB" w:eastAsia="en-GB"/>
            </w:rPr>
          </w:pPr>
          <w:hyperlink w:anchor="_Toc480797403" w:history="1">
            <w:r w:rsidR="005627AF" w:rsidRPr="001C3010">
              <w:rPr>
                <w:rStyle w:val="Hyperlink"/>
                <w:rFonts w:ascii="Times New Roman" w:eastAsia="Times New Roman" w:hAnsi="Times New Roman" w:cs="Times New Roman"/>
                <w:noProof/>
                <w:u w:color="000000"/>
              </w:rPr>
              <w:t xml:space="preserve">15.     </w:t>
            </w:r>
            <w:r w:rsidR="00D15B97">
              <w:rPr>
                <w:rStyle w:val="Hyperlink"/>
                <w:rFonts w:ascii="Times New Roman" w:eastAsia="Times New Roman" w:hAnsi="Times New Roman" w:cs="Times New Roman"/>
                <w:noProof/>
                <w:u w:color="000000"/>
              </w:rPr>
              <w:t xml:space="preserve">  </w:t>
            </w:r>
            <w:r w:rsidR="005627AF" w:rsidRPr="001C3010">
              <w:rPr>
                <w:rStyle w:val="Hyperlink"/>
                <w:rFonts w:ascii="Times New Roman" w:eastAsia="Times New Roman" w:hAnsi="Times New Roman" w:cs="Times New Roman"/>
                <w:noProof/>
                <w:spacing w:val="-2"/>
                <w:u w:color="000000"/>
              </w:rPr>
              <w:t>G</w:t>
            </w:r>
            <w:r w:rsidR="005627AF" w:rsidRPr="001C3010">
              <w:rPr>
                <w:rStyle w:val="Hyperlink"/>
                <w:rFonts w:ascii="Times New Roman" w:eastAsia="Times New Roman" w:hAnsi="Times New Roman" w:cs="Times New Roman"/>
                <w:noProof/>
                <w:u w:color="000000"/>
              </w:rPr>
              <w:t>UI</w:t>
            </w:r>
            <w:r w:rsidR="005627AF" w:rsidRPr="001C3010">
              <w:rPr>
                <w:rStyle w:val="Hyperlink"/>
                <w:rFonts w:ascii="Times New Roman" w:eastAsia="Times New Roman" w:hAnsi="Times New Roman" w:cs="Times New Roman"/>
                <w:noProof/>
                <w:spacing w:val="-1"/>
                <w:u w:color="000000"/>
              </w:rPr>
              <w:t>D</w:t>
            </w:r>
            <w:r w:rsidR="005627AF" w:rsidRPr="001C3010">
              <w:rPr>
                <w:rStyle w:val="Hyperlink"/>
                <w:rFonts w:ascii="Times New Roman" w:eastAsia="Times New Roman" w:hAnsi="Times New Roman" w:cs="Times New Roman"/>
                <w:noProof/>
                <w:spacing w:val="2"/>
                <w:u w:color="000000"/>
              </w:rPr>
              <w:t>A</w:t>
            </w:r>
            <w:r w:rsidR="005627AF" w:rsidRPr="001C3010">
              <w:rPr>
                <w:rStyle w:val="Hyperlink"/>
                <w:rFonts w:ascii="Times New Roman" w:eastAsia="Times New Roman" w:hAnsi="Times New Roman" w:cs="Times New Roman"/>
                <w:noProof/>
                <w:u w:color="000000"/>
              </w:rPr>
              <w:t>N</w:t>
            </w:r>
            <w:r w:rsidR="005627AF" w:rsidRPr="001C3010">
              <w:rPr>
                <w:rStyle w:val="Hyperlink"/>
                <w:rFonts w:ascii="Times New Roman" w:eastAsia="Times New Roman" w:hAnsi="Times New Roman" w:cs="Times New Roman"/>
                <w:noProof/>
                <w:spacing w:val="-1"/>
                <w:u w:color="000000"/>
              </w:rPr>
              <w:t>C</w:t>
            </w:r>
            <w:r w:rsidR="005627AF" w:rsidRPr="001C3010">
              <w:rPr>
                <w:rStyle w:val="Hyperlink"/>
                <w:rFonts w:ascii="Times New Roman" w:eastAsia="Times New Roman" w:hAnsi="Times New Roman" w:cs="Times New Roman"/>
                <w:noProof/>
                <w:u w:color="000000"/>
              </w:rPr>
              <w:t>E</w:t>
            </w:r>
            <w:r w:rsidR="005627AF" w:rsidRPr="001C3010">
              <w:rPr>
                <w:rStyle w:val="Hyperlink"/>
                <w:rFonts w:ascii="Times New Roman" w:eastAsia="Times New Roman" w:hAnsi="Times New Roman" w:cs="Times New Roman"/>
                <w:noProof/>
                <w:spacing w:val="3"/>
                <w:u w:color="000000"/>
              </w:rPr>
              <w:t xml:space="preserve"> </w:t>
            </w:r>
            <w:r w:rsidR="005627AF" w:rsidRPr="001C3010">
              <w:rPr>
                <w:rStyle w:val="Hyperlink"/>
                <w:rFonts w:ascii="Times New Roman" w:eastAsia="Times New Roman" w:hAnsi="Times New Roman" w:cs="Times New Roman"/>
                <w:noProof/>
                <w:spacing w:val="-3"/>
                <w:u w:color="000000"/>
              </w:rPr>
              <w:t>F</w:t>
            </w:r>
            <w:r w:rsidR="005627AF" w:rsidRPr="001C3010">
              <w:rPr>
                <w:rStyle w:val="Hyperlink"/>
                <w:rFonts w:ascii="Times New Roman" w:eastAsia="Times New Roman" w:hAnsi="Times New Roman" w:cs="Times New Roman"/>
                <w:noProof/>
                <w:u w:color="000000"/>
              </w:rPr>
              <w:t>ROM</w:t>
            </w:r>
            <w:r w:rsidR="005627AF" w:rsidRPr="001C3010">
              <w:rPr>
                <w:rStyle w:val="Hyperlink"/>
                <w:rFonts w:ascii="Times New Roman" w:eastAsia="Times New Roman" w:hAnsi="Times New Roman" w:cs="Times New Roman"/>
                <w:noProof/>
                <w:spacing w:val="-1"/>
                <w:u w:color="000000"/>
              </w:rPr>
              <w:t xml:space="preserve"> </w:t>
            </w:r>
            <w:r w:rsidR="005627AF" w:rsidRPr="001C3010">
              <w:rPr>
                <w:rStyle w:val="Hyperlink"/>
                <w:rFonts w:ascii="Times New Roman" w:eastAsia="Times New Roman" w:hAnsi="Times New Roman" w:cs="Times New Roman"/>
                <w:noProof/>
                <w:spacing w:val="3"/>
                <w:u w:color="000000"/>
              </w:rPr>
              <w:t>T</w:t>
            </w:r>
            <w:r w:rsidR="005627AF" w:rsidRPr="001C3010">
              <w:rPr>
                <w:rStyle w:val="Hyperlink"/>
                <w:rFonts w:ascii="Times New Roman" w:eastAsia="Times New Roman" w:hAnsi="Times New Roman" w:cs="Times New Roman"/>
                <w:noProof/>
                <w:u w:color="000000"/>
              </w:rPr>
              <w:t>HE</w:t>
            </w:r>
            <w:r w:rsidR="005627AF" w:rsidRPr="001C3010">
              <w:rPr>
                <w:rStyle w:val="Hyperlink"/>
                <w:rFonts w:ascii="Times New Roman" w:eastAsia="Times New Roman" w:hAnsi="Times New Roman" w:cs="Times New Roman"/>
                <w:noProof/>
                <w:spacing w:val="1"/>
                <w:u w:color="000000"/>
              </w:rPr>
              <w:t xml:space="preserve"> </w:t>
            </w:r>
            <w:r w:rsidR="005627AF" w:rsidRPr="001C3010">
              <w:rPr>
                <w:rStyle w:val="Hyperlink"/>
                <w:rFonts w:ascii="Times New Roman" w:eastAsia="Times New Roman" w:hAnsi="Times New Roman" w:cs="Times New Roman"/>
                <w:noProof/>
                <w:spacing w:val="-3"/>
                <w:u w:color="000000"/>
              </w:rPr>
              <w:t>P</w:t>
            </w:r>
            <w:r w:rsidR="005627AF" w:rsidRPr="001C3010">
              <w:rPr>
                <w:rStyle w:val="Hyperlink"/>
                <w:rFonts w:ascii="Times New Roman" w:eastAsia="Times New Roman" w:hAnsi="Times New Roman" w:cs="Times New Roman"/>
                <w:noProof/>
                <w:u w:color="000000"/>
              </w:rPr>
              <w:t>A</w:t>
            </w:r>
            <w:r w:rsidR="005627AF" w:rsidRPr="001C3010">
              <w:rPr>
                <w:rStyle w:val="Hyperlink"/>
                <w:rFonts w:ascii="Times New Roman" w:eastAsia="Times New Roman" w:hAnsi="Times New Roman" w:cs="Times New Roman"/>
                <w:noProof/>
                <w:spacing w:val="-1"/>
                <w:u w:color="000000"/>
              </w:rPr>
              <w:t>N</w:t>
            </w:r>
            <w:r w:rsidR="005627AF" w:rsidRPr="001C3010">
              <w:rPr>
                <w:rStyle w:val="Hyperlink"/>
                <w:rFonts w:ascii="Times New Roman" w:eastAsia="Times New Roman" w:hAnsi="Times New Roman" w:cs="Times New Roman"/>
                <w:noProof/>
                <w:u w:color="000000"/>
              </w:rPr>
              <w:t>EL</w:t>
            </w:r>
            <w:r w:rsidR="005627AF">
              <w:rPr>
                <w:noProof/>
                <w:webHidden/>
              </w:rPr>
              <w:tab/>
            </w:r>
            <w:r w:rsidR="005627AF">
              <w:rPr>
                <w:noProof/>
                <w:webHidden/>
              </w:rPr>
              <w:fldChar w:fldCharType="begin"/>
            </w:r>
            <w:r w:rsidR="005627AF">
              <w:rPr>
                <w:noProof/>
                <w:webHidden/>
              </w:rPr>
              <w:instrText xml:space="preserve"> PAGEREF _Toc480797403 \h </w:instrText>
            </w:r>
            <w:r w:rsidR="005627AF">
              <w:rPr>
                <w:noProof/>
                <w:webHidden/>
              </w:rPr>
            </w:r>
            <w:r w:rsidR="005627AF">
              <w:rPr>
                <w:noProof/>
                <w:webHidden/>
              </w:rPr>
              <w:fldChar w:fldCharType="separate"/>
            </w:r>
            <w:r w:rsidR="005627AF">
              <w:rPr>
                <w:noProof/>
                <w:webHidden/>
              </w:rPr>
              <w:t>10</w:t>
            </w:r>
            <w:r w:rsidR="005627AF">
              <w:rPr>
                <w:noProof/>
                <w:webHidden/>
              </w:rPr>
              <w:fldChar w:fldCharType="end"/>
            </w:r>
          </w:hyperlink>
        </w:p>
        <w:p w14:paraId="02A7465A" w14:textId="77777777" w:rsidR="005627AF" w:rsidRDefault="00F43947">
          <w:pPr>
            <w:pStyle w:val="TOC1"/>
            <w:rPr>
              <w:rFonts w:eastAsiaTheme="minorEastAsia"/>
              <w:noProof/>
              <w:lang w:val="en-GB" w:eastAsia="en-GB"/>
            </w:rPr>
          </w:pPr>
          <w:hyperlink w:anchor="_Toc480797404" w:history="1">
            <w:r w:rsidR="005627AF" w:rsidRPr="001C3010">
              <w:rPr>
                <w:rStyle w:val="Hyperlink"/>
                <w:rFonts w:ascii="Times New Roman" w:eastAsia="Times New Roman" w:hAnsi="Times New Roman" w:cs="Times New Roman"/>
                <w:noProof/>
                <w:u w:color="000000"/>
              </w:rPr>
              <w:t xml:space="preserve">16.     </w:t>
            </w:r>
            <w:r w:rsidR="00D15B97">
              <w:rPr>
                <w:rStyle w:val="Hyperlink"/>
                <w:rFonts w:ascii="Times New Roman" w:eastAsia="Times New Roman" w:hAnsi="Times New Roman" w:cs="Times New Roman"/>
                <w:noProof/>
                <w:u w:color="000000"/>
              </w:rPr>
              <w:t xml:space="preserve">  </w:t>
            </w:r>
            <w:r w:rsidR="005627AF" w:rsidRPr="001C3010">
              <w:rPr>
                <w:rStyle w:val="Hyperlink"/>
                <w:rFonts w:ascii="Times New Roman" w:eastAsia="Times New Roman" w:hAnsi="Times New Roman" w:cs="Times New Roman"/>
                <w:noProof/>
                <w:spacing w:val="1"/>
                <w:u w:color="000000"/>
              </w:rPr>
              <w:t>S</w:t>
            </w:r>
            <w:r w:rsidR="005627AF" w:rsidRPr="001C3010">
              <w:rPr>
                <w:rStyle w:val="Hyperlink"/>
                <w:rFonts w:ascii="Times New Roman" w:eastAsia="Times New Roman" w:hAnsi="Times New Roman" w:cs="Times New Roman"/>
                <w:noProof/>
                <w:u w:color="000000"/>
              </w:rPr>
              <w:t>U</w:t>
            </w:r>
            <w:r w:rsidR="005627AF" w:rsidRPr="001C3010">
              <w:rPr>
                <w:rStyle w:val="Hyperlink"/>
                <w:rFonts w:ascii="Times New Roman" w:eastAsia="Times New Roman" w:hAnsi="Times New Roman" w:cs="Times New Roman"/>
                <w:noProof/>
                <w:spacing w:val="1"/>
                <w:u w:color="000000"/>
              </w:rPr>
              <w:t>B</w:t>
            </w:r>
            <w:r w:rsidR="005627AF" w:rsidRPr="001C3010">
              <w:rPr>
                <w:rStyle w:val="Hyperlink"/>
                <w:rFonts w:ascii="Times New Roman" w:eastAsia="Times New Roman" w:hAnsi="Times New Roman" w:cs="Times New Roman"/>
                <w:noProof/>
                <w:spacing w:val="-1"/>
                <w:u w:color="000000"/>
              </w:rPr>
              <w:t>-</w:t>
            </w:r>
            <w:r w:rsidR="005627AF" w:rsidRPr="001C3010">
              <w:rPr>
                <w:rStyle w:val="Hyperlink"/>
                <w:rFonts w:ascii="Times New Roman" w:eastAsia="Times New Roman" w:hAnsi="Times New Roman" w:cs="Times New Roman"/>
                <w:noProof/>
                <w:u w:color="000000"/>
              </w:rPr>
              <w:t>CO</w:t>
            </w:r>
            <w:r w:rsidR="005627AF" w:rsidRPr="001C3010">
              <w:rPr>
                <w:rStyle w:val="Hyperlink"/>
                <w:rFonts w:ascii="Times New Roman" w:eastAsia="Times New Roman" w:hAnsi="Times New Roman" w:cs="Times New Roman"/>
                <w:noProof/>
                <w:spacing w:val="-1"/>
                <w:u w:color="000000"/>
              </w:rPr>
              <w:t>MM</w:t>
            </w:r>
            <w:r w:rsidR="005627AF" w:rsidRPr="001C3010">
              <w:rPr>
                <w:rStyle w:val="Hyperlink"/>
                <w:rFonts w:ascii="Times New Roman" w:eastAsia="Times New Roman" w:hAnsi="Times New Roman" w:cs="Times New Roman"/>
                <w:noProof/>
                <w:u w:color="000000"/>
              </w:rPr>
              <w:t>I</w:t>
            </w:r>
            <w:r w:rsidR="005627AF" w:rsidRPr="001C3010">
              <w:rPr>
                <w:rStyle w:val="Hyperlink"/>
                <w:rFonts w:ascii="Times New Roman" w:eastAsia="Times New Roman" w:hAnsi="Times New Roman" w:cs="Times New Roman"/>
                <w:noProof/>
                <w:spacing w:val="1"/>
                <w:u w:color="000000"/>
              </w:rPr>
              <w:t>T</w:t>
            </w:r>
            <w:r w:rsidR="005627AF" w:rsidRPr="001C3010">
              <w:rPr>
                <w:rStyle w:val="Hyperlink"/>
                <w:rFonts w:ascii="Times New Roman" w:eastAsia="Times New Roman" w:hAnsi="Times New Roman" w:cs="Times New Roman"/>
                <w:noProof/>
                <w:u w:color="000000"/>
              </w:rPr>
              <w:t>TEES</w:t>
            </w:r>
            <w:r w:rsidR="005627AF" w:rsidRPr="001C3010">
              <w:rPr>
                <w:rStyle w:val="Hyperlink"/>
                <w:rFonts w:ascii="Times New Roman" w:eastAsia="Times New Roman" w:hAnsi="Times New Roman" w:cs="Times New Roman"/>
                <w:noProof/>
                <w:spacing w:val="-2"/>
                <w:u w:color="000000"/>
              </w:rPr>
              <w:t xml:space="preserve"> </w:t>
            </w:r>
            <w:r w:rsidR="005627AF" w:rsidRPr="001C3010">
              <w:rPr>
                <w:rStyle w:val="Hyperlink"/>
                <w:rFonts w:ascii="Times New Roman" w:eastAsia="Times New Roman" w:hAnsi="Times New Roman" w:cs="Times New Roman"/>
                <w:noProof/>
                <w:u w:color="000000"/>
              </w:rPr>
              <w:t>A</w:t>
            </w:r>
            <w:r w:rsidR="005627AF" w:rsidRPr="001C3010">
              <w:rPr>
                <w:rStyle w:val="Hyperlink"/>
                <w:rFonts w:ascii="Times New Roman" w:eastAsia="Times New Roman" w:hAnsi="Times New Roman" w:cs="Times New Roman"/>
                <w:noProof/>
                <w:spacing w:val="-1"/>
                <w:u w:color="000000"/>
              </w:rPr>
              <w:t>N</w:t>
            </w:r>
            <w:r w:rsidR="005627AF" w:rsidRPr="001C3010">
              <w:rPr>
                <w:rStyle w:val="Hyperlink"/>
                <w:rFonts w:ascii="Times New Roman" w:eastAsia="Times New Roman" w:hAnsi="Times New Roman" w:cs="Times New Roman"/>
                <w:noProof/>
                <w:u w:color="000000"/>
              </w:rPr>
              <w:t>D WOR</w:t>
            </w:r>
            <w:r w:rsidR="005627AF" w:rsidRPr="001C3010">
              <w:rPr>
                <w:rStyle w:val="Hyperlink"/>
                <w:rFonts w:ascii="Times New Roman" w:eastAsia="Times New Roman" w:hAnsi="Times New Roman" w:cs="Times New Roman"/>
                <w:noProof/>
                <w:spacing w:val="-2"/>
                <w:u w:color="000000"/>
              </w:rPr>
              <w:t>K</w:t>
            </w:r>
            <w:r w:rsidR="005627AF" w:rsidRPr="001C3010">
              <w:rPr>
                <w:rStyle w:val="Hyperlink"/>
                <w:rFonts w:ascii="Times New Roman" w:eastAsia="Times New Roman" w:hAnsi="Times New Roman" w:cs="Times New Roman"/>
                <w:noProof/>
                <w:spacing w:val="2"/>
                <w:u w:color="000000"/>
              </w:rPr>
              <w:t>I</w:t>
            </w:r>
            <w:r w:rsidR="005627AF" w:rsidRPr="001C3010">
              <w:rPr>
                <w:rStyle w:val="Hyperlink"/>
                <w:rFonts w:ascii="Times New Roman" w:eastAsia="Times New Roman" w:hAnsi="Times New Roman" w:cs="Times New Roman"/>
                <w:noProof/>
                <w:u w:color="000000"/>
              </w:rPr>
              <w:t xml:space="preserve">NG </w:t>
            </w:r>
            <w:r w:rsidR="005627AF" w:rsidRPr="001C3010">
              <w:rPr>
                <w:rStyle w:val="Hyperlink"/>
                <w:rFonts w:ascii="Times New Roman" w:eastAsia="Times New Roman" w:hAnsi="Times New Roman" w:cs="Times New Roman"/>
                <w:noProof/>
                <w:spacing w:val="-2"/>
                <w:u w:color="000000"/>
              </w:rPr>
              <w:t>G</w:t>
            </w:r>
            <w:r w:rsidR="005627AF" w:rsidRPr="001C3010">
              <w:rPr>
                <w:rStyle w:val="Hyperlink"/>
                <w:rFonts w:ascii="Times New Roman" w:eastAsia="Times New Roman" w:hAnsi="Times New Roman" w:cs="Times New Roman"/>
                <w:noProof/>
                <w:u w:color="000000"/>
              </w:rPr>
              <w:t>R</w:t>
            </w:r>
            <w:r w:rsidR="005627AF" w:rsidRPr="001C3010">
              <w:rPr>
                <w:rStyle w:val="Hyperlink"/>
                <w:rFonts w:ascii="Times New Roman" w:eastAsia="Times New Roman" w:hAnsi="Times New Roman" w:cs="Times New Roman"/>
                <w:noProof/>
                <w:spacing w:val="2"/>
                <w:u w:color="000000"/>
              </w:rPr>
              <w:t>O</w:t>
            </w:r>
            <w:r w:rsidR="005627AF" w:rsidRPr="001C3010">
              <w:rPr>
                <w:rStyle w:val="Hyperlink"/>
                <w:rFonts w:ascii="Times New Roman" w:eastAsia="Times New Roman" w:hAnsi="Times New Roman" w:cs="Times New Roman"/>
                <w:noProof/>
                <w:u w:color="000000"/>
              </w:rPr>
              <w:t>U</w:t>
            </w:r>
            <w:r w:rsidR="005627AF" w:rsidRPr="001C3010">
              <w:rPr>
                <w:rStyle w:val="Hyperlink"/>
                <w:rFonts w:ascii="Times New Roman" w:eastAsia="Times New Roman" w:hAnsi="Times New Roman" w:cs="Times New Roman"/>
                <w:noProof/>
                <w:spacing w:val="-3"/>
                <w:u w:color="000000"/>
              </w:rPr>
              <w:t>P</w:t>
            </w:r>
            <w:r w:rsidR="005627AF" w:rsidRPr="001C3010">
              <w:rPr>
                <w:rStyle w:val="Hyperlink"/>
                <w:rFonts w:ascii="Times New Roman" w:eastAsia="Times New Roman" w:hAnsi="Times New Roman" w:cs="Times New Roman"/>
                <w:noProof/>
                <w:u w:color="000000"/>
              </w:rPr>
              <w:t>S</w:t>
            </w:r>
            <w:r w:rsidR="005627AF">
              <w:rPr>
                <w:noProof/>
                <w:webHidden/>
              </w:rPr>
              <w:tab/>
            </w:r>
            <w:r w:rsidR="005627AF">
              <w:rPr>
                <w:noProof/>
                <w:webHidden/>
              </w:rPr>
              <w:fldChar w:fldCharType="begin"/>
            </w:r>
            <w:r w:rsidR="005627AF">
              <w:rPr>
                <w:noProof/>
                <w:webHidden/>
              </w:rPr>
              <w:instrText xml:space="preserve"> PAGEREF _Toc480797404 \h </w:instrText>
            </w:r>
            <w:r w:rsidR="005627AF">
              <w:rPr>
                <w:noProof/>
                <w:webHidden/>
              </w:rPr>
            </w:r>
            <w:r w:rsidR="005627AF">
              <w:rPr>
                <w:noProof/>
                <w:webHidden/>
              </w:rPr>
              <w:fldChar w:fldCharType="separate"/>
            </w:r>
            <w:r w:rsidR="005627AF">
              <w:rPr>
                <w:noProof/>
                <w:webHidden/>
              </w:rPr>
              <w:t>10</w:t>
            </w:r>
            <w:r w:rsidR="005627AF">
              <w:rPr>
                <w:noProof/>
                <w:webHidden/>
              </w:rPr>
              <w:fldChar w:fldCharType="end"/>
            </w:r>
          </w:hyperlink>
        </w:p>
        <w:p w14:paraId="66429328" w14:textId="77777777" w:rsidR="005627AF" w:rsidRDefault="00F43947">
          <w:pPr>
            <w:pStyle w:val="TOC1"/>
            <w:rPr>
              <w:rFonts w:eastAsiaTheme="minorEastAsia"/>
              <w:noProof/>
              <w:lang w:val="en-GB" w:eastAsia="en-GB"/>
            </w:rPr>
          </w:pPr>
          <w:hyperlink w:anchor="_Toc480797405" w:history="1">
            <w:r w:rsidR="005627AF" w:rsidRPr="001C3010">
              <w:rPr>
                <w:rStyle w:val="Hyperlink"/>
                <w:rFonts w:ascii="Times New Roman" w:eastAsia="Times New Roman" w:hAnsi="Times New Roman" w:cs="Times New Roman"/>
                <w:noProof/>
                <w:u w:color="000000"/>
              </w:rPr>
              <w:t xml:space="preserve">17.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u w:color="000000"/>
              </w:rPr>
              <w:t>V</w:t>
            </w:r>
            <w:r w:rsidR="005627AF" w:rsidRPr="001C3010">
              <w:rPr>
                <w:rStyle w:val="Hyperlink"/>
                <w:rFonts w:ascii="Times New Roman" w:eastAsia="Times New Roman" w:hAnsi="Times New Roman" w:cs="Times New Roman"/>
                <w:noProof/>
                <w:spacing w:val="-1"/>
                <w:u w:color="000000"/>
              </w:rPr>
              <w:t>A</w:t>
            </w:r>
            <w:r w:rsidR="005627AF" w:rsidRPr="001C3010">
              <w:rPr>
                <w:rStyle w:val="Hyperlink"/>
                <w:rFonts w:ascii="Times New Roman" w:eastAsia="Times New Roman" w:hAnsi="Times New Roman" w:cs="Times New Roman"/>
                <w:noProof/>
                <w:u w:color="000000"/>
              </w:rPr>
              <w:t>C</w:t>
            </w:r>
            <w:r w:rsidR="005627AF" w:rsidRPr="001C3010">
              <w:rPr>
                <w:rStyle w:val="Hyperlink"/>
                <w:rFonts w:ascii="Times New Roman" w:eastAsia="Times New Roman" w:hAnsi="Times New Roman" w:cs="Times New Roman"/>
                <w:noProof/>
                <w:spacing w:val="-1"/>
                <w:u w:color="000000"/>
              </w:rPr>
              <w:t>A</w:t>
            </w:r>
            <w:r w:rsidR="005627AF" w:rsidRPr="001C3010">
              <w:rPr>
                <w:rStyle w:val="Hyperlink"/>
                <w:rFonts w:ascii="Times New Roman" w:eastAsia="Times New Roman" w:hAnsi="Times New Roman" w:cs="Times New Roman"/>
                <w:noProof/>
                <w:u w:color="000000"/>
              </w:rPr>
              <w:t>TION OF</w:t>
            </w:r>
            <w:r w:rsidR="005627AF" w:rsidRPr="001C3010">
              <w:rPr>
                <w:rStyle w:val="Hyperlink"/>
                <w:rFonts w:ascii="Times New Roman" w:eastAsia="Times New Roman" w:hAnsi="Times New Roman" w:cs="Times New Roman"/>
                <w:noProof/>
                <w:spacing w:val="-3"/>
                <w:u w:color="000000"/>
              </w:rPr>
              <w:t xml:space="preserve"> </w:t>
            </w:r>
            <w:r w:rsidR="005627AF" w:rsidRPr="001C3010">
              <w:rPr>
                <w:rStyle w:val="Hyperlink"/>
                <w:rFonts w:ascii="Times New Roman" w:eastAsia="Times New Roman" w:hAnsi="Times New Roman" w:cs="Times New Roman"/>
                <w:noProof/>
                <w:spacing w:val="3"/>
                <w:u w:color="000000"/>
              </w:rPr>
              <w:t>O</w:t>
            </w:r>
            <w:r w:rsidR="005627AF" w:rsidRPr="001C3010">
              <w:rPr>
                <w:rStyle w:val="Hyperlink"/>
                <w:rFonts w:ascii="Times New Roman" w:eastAsia="Times New Roman" w:hAnsi="Times New Roman" w:cs="Times New Roman"/>
                <w:noProof/>
                <w:u w:color="000000"/>
              </w:rPr>
              <w:t>F</w:t>
            </w:r>
            <w:r w:rsidR="005627AF" w:rsidRPr="001C3010">
              <w:rPr>
                <w:rStyle w:val="Hyperlink"/>
                <w:rFonts w:ascii="Times New Roman" w:eastAsia="Times New Roman" w:hAnsi="Times New Roman" w:cs="Times New Roman"/>
                <w:noProof/>
                <w:spacing w:val="-3"/>
                <w:u w:color="000000"/>
              </w:rPr>
              <w:t>F</w:t>
            </w:r>
            <w:r w:rsidR="005627AF" w:rsidRPr="001C3010">
              <w:rPr>
                <w:rStyle w:val="Hyperlink"/>
                <w:rFonts w:ascii="Times New Roman" w:eastAsia="Times New Roman" w:hAnsi="Times New Roman" w:cs="Times New Roman"/>
                <w:noProof/>
                <w:spacing w:val="2"/>
                <w:u w:color="000000"/>
              </w:rPr>
              <w:t>I</w:t>
            </w:r>
            <w:r w:rsidR="005627AF" w:rsidRPr="001C3010">
              <w:rPr>
                <w:rStyle w:val="Hyperlink"/>
                <w:rFonts w:ascii="Times New Roman" w:eastAsia="Times New Roman" w:hAnsi="Times New Roman" w:cs="Times New Roman"/>
                <w:noProof/>
                <w:u w:color="000000"/>
              </w:rPr>
              <w:t>CE</w:t>
            </w:r>
            <w:r w:rsidR="005627AF">
              <w:rPr>
                <w:noProof/>
                <w:webHidden/>
              </w:rPr>
              <w:tab/>
            </w:r>
            <w:r w:rsidR="005627AF">
              <w:rPr>
                <w:noProof/>
                <w:webHidden/>
              </w:rPr>
              <w:fldChar w:fldCharType="begin"/>
            </w:r>
            <w:r w:rsidR="005627AF">
              <w:rPr>
                <w:noProof/>
                <w:webHidden/>
              </w:rPr>
              <w:instrText xml:space="preserve"> PAGEREF _Toc480797405 \h </w:instrText>
            </w:r>
            <w:r w:rsidR="005627AF">
              <w:rPr>
                <w:noProof/>
                <w:webHidden/>
              </w:rPr>
            </w:r>
            <w:r w:rsidR="005627AF">
              <w:rPr>
                <w:noProof/>
                <w:webHidden/>
              </w:rPr>
              <w:fldChar w:fldCharType="separate"/>
            </w:r>
            <w:r w:rsidR="005627AF">
              <w:rPr>
                <w:noProof/>
                <w:webHidden/>
              </w:rPr>
              <w:t>10</w:t>
            </w:r>
            <w:r w:rsidR="005627AF">
              <w:rPr>
                <w:noProof/>
                <w:webHidden/>
              </w:rPr>
              <w:fldChar w:fldCharType="end"/>
            </w:r>
          </w:hyperlink>
        </w:p>
        <w:p w14:paraId="231442AC" w14:textId="77777777" w:rsidR="005627AF" w:rsidRDefault="00F43947">
          <w:pPr>
            <w:pStyle w:val="TOC1"/>
            <w:rPr>
              <w:rFonts w:eastAsiaTheme="minorEastAsia"/>
              <w:noProof/>
              <w:lang w:val="en-GB" w:eastAsia="en-GB"/>
            </w:rPr>
          </w:pPr>
          <w:hyperlink w:anchor="_Toc480797406" w:history="1">
            <w:r w:rsidR="005627AF" w:rsidRPr="001C3010">
              <w:rPr>
                <w:rStyle w:val="Hyperlink"/>
                <w:rFonts w:ascii="Times New Roman" w:eastAsia="Times New Roman" w:hAnsi="Times New Roman" w:cs="Times New Roman"/>
                <w:noProof/>
                <w:u w:color="000000"/>
              </w:rPr>
              <w:t xml:space="preserve">18.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spacing w:val="-1"/>
                <w:u w:color="000000"/>
              </w:rPr>
              <w:t>MEMBER</w:t>
            </w:r>
            <w:r w:rsidR="005627AF" w:rsidRPr="001C3010">
              <w:rPr>
                <w:rStyle w:val="Hyperlink"/>
                <w:rFonts w:ascii="Times New Roman" w:eastAsia="Times New Roman" w:hAnsi="Times New Roman" w:cs="Times New Roman"/>
                <w:noProof/>
                <w:u w:color="000000"/>
              </w:rPr>
              <w:t>S’ RESPONSIBILITIES</w:t>
            </w:r>
            <w:r w:rsidR="005627AF" w:rsidRPr="001C3010">
              <w:rPr>
                <w:rStyle w:val="Hyperlink"/>
                <w:rFonts w:ascii="Times New Roman" w:eastAsia="Times New Roman" w:hAnsi="Times New Roman" w:cs="Times New Roman"/>
                <w:noProof/>
                <w:spacing w:val="1"/>
                <w:u w:color="000000"/>
              </w:rPr>
              <w:t xml:space="preserve"> </w:t>
            </w:r>
            <w:r w:rsidR="005627AF" w:rsidRPr="001C3010">
              <w:rPr>
                <w:rStyle w:val="Hyperlink"/>
                <w:rFonts w:ascii="Times New Roman" w:eastAsia="Times New Roman" w:hAnsi="Times New Roman" w:cs="Times New Roman"/>
                <w:noProof/>
                <w:u w:color="000000"/>
              </w:rPr>
              <w:t>A</w:t>
            </w:r>
            <w:r w:rsidR="005627AF" w:rsidRPr="001C3010">
              <w:rPr>
                <w:rStyle w:val="Hyperlink"/>
                <w:rFonts w:ascii="Times New Roman" w:eastAsia="Times New Roman" w:hAnsi="Times New Roman" w:cs="Times New Roman"/>
                <w:noProof/>
                <w:spacing w:val="-1"/>
                <w:u w:color="000000"/>
              </w:rPr>
              <w:t>N</w:t>
            </w:r>
            <w:r w:rsidR="005627AF" w:rsidRPr="001C3010">
              <w:rPr>
                <w:rStyle w:val="Hyperlink"/>
                <w:rFonts w:ascii="Times New Roman" w:eastAsia="Times New Roman" w:hAnsi="Times New Roman" w:cs="Times New Roman"/>
                <w:noProof/>
                <w:u w:color="000000"/>
              </w:rPr>
              <w:t xml:space="preserve">D </w:t>
            </w:r>
            <w:r w:rsidR="005627AF" w:rsidRPr="001C3010">
              <w:rPr>
                <w:rStyle w:val="Hyperlink"/>
                <w:rFonts w:ascii="Times New Roman" w:eastAsia="Times New Roman" w:hAnsi="Times New Roman" w:cs="Times New Roman"/>
                <w:noProof/>
                <w:spacing w:val="-3"/>
                <w:u w:color="000000"/>
              </w:rPr>
              <w:t>P</w:t>
            </w:r>
            <w:r w:rsidR="005627AF" w:rsidRPr="001C3010">
              <w:rPr>
                <w:rStyle w:val="Hyperlink"/>
                <w:rFonts w:ascii="Times New Roman" w:eastAsia="Times New Roman" w:hAnsi="Times New Roman" w:cs="Times New Roman"/>
                <w:noProof/>
                <w:u w:color="000000"/>
              </w:rPr>
              <w:t>ROTECTI</w:t>
            </w:r>
            <w:r w:rsidR="005627AF" w:rsidRPr="001C3010">
              <w:rPr>
                <w:rStyle w:val="Hyperlink"/>
                <w:rFonts w:ascii="Times New Roman" w:eastAsia="Times New Roman" w:hAnsi="Times New Roman" w:cs="Times New Roman"/>
                <w:noProof/>
                <w:spacing w:val="1"/>
                <w:u w:color="000000"/>
              </w:rPr>
              <w:t>O</w:t>
            </w:r>
            <w:r w:rsidR="005627AF" w:rsidRPr="001C3010">
              <w:rPr>
                <w:rStyle w:val="Hyperlink"/>
                <w:rFonts w:ascii="Times New Roman" w:eastAsia="Times New Roman" w:hAnsi="Times New Roman" w:cs="Times New Roman"/>
                <w:noProof/>
                <w:u w:color="000000"/>
              </w:rPr>
              <w:t>NS</w:t>
            </w:r>
            <w:r w:rsidR="005627AF">
              <w:rPr>
                <w:noProof/>
                <w:webHidden/>
              </w:rPr>
              <w:tab/>
            </w:r>
            <w:r w:rsidR="005627AF">
              <w:rPr>
                <w:noProof/>
                <w:webHidden/>
              </w:rPr>
              <w:fldChar w:fldCharType="begin"/>
            </w:r>
            <w:r w:rsidR="005627AF">
              <w:rPr>
                <w:noProof/>
                <w:webHidden/>
              </w:rPr>
              <w:instrText xml:space="preserve"> PAGEREF _Toc480797406 \h </w:instrText>
            </w:r>
            <w:r w:rsidR="005627AF">
              <w:rPr>
                <w:noProof/>
                <w:webHidden/>
              </w:rPr>
            </w:r>
            <w:r w:rsidR="005627AF">
              <w:rPr>
                <w:noProof/>
                <w:webHidden/>
              </w:rPr>
              <w:fldChar w:fldCharType="separate"/>
            </w:r>
            <w:r w:rsidR="005627AF">
              <w:rPr>
                <w:noProof/>
                <w:webHidden/>
              </w:rPr>
              <w:t>11</w:t>
            </w:r>
            <w:r w:rsidR="005627AF">
              <w:rPr>
                <w:noProof/>
                <w:webHidden/>
              </w:rPr>
              <w:fldChar w:fldCharType="end"/>
            </w:r>
          </w:hyperlink>
        </w:p>
        <w:p w14:paraId="5B4E827F" w14:textId="77777777" w:rsidR="005627AF" w:rsidRDefault="00F43947">
          <w:pPr>
            <w:pStyle w:val="TOC1"/>
            <w:rPr>
              <w:rFonts w:eastAsiaTheme="minorEastAsia"/>
              <w:noProof/>
              <w:lang w:val="en-GB" w:eastAsia="en-GB"/>
            </w:rPr>
          </w:pPr>
          <w:hyperlink w:anchor="_Toc480797407" w:history="1">
            <w:r w:rsidR="005627AF" w:rsidRPr="001C3010">
              <w:rPr>
                <w:rStyle w:val="Hyperlink"/>
                <w:rFonts w:ascii="Times New Roman" w:eastAsia="Times New Roman" w:hAnsi="Times New Roman" w:cs="Times New Roman"/>
                <w:noProof/>
                <w:u w:color="000000"/>
              </w:rPr>
              <w:t xml:space="preserve">19.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spacing w:val="-1"/>
                <w:u w:color="000000"/>
              </w:rPr>
              <w:t>MEMBER</w:t>
            </w:r>
            <w:r w:rsidR="005627AF" w:rsidRPr="001C3010">
              <w:rPr>
                <w:rStyle w:val="Hyperlink"/>
                <w:rFonts w:ascii="Times New Roman" w:eastAsia="Times New Roman" w:hAnsi="Times New Roman" w:cs="Times New Roman"/>
                <w:noProof/>
                <w:u w:color="000000"/>
              </w:rPr>
              <w:t xml:space="preserve">S’  </w:t>
            </w:r>
            <w:r w:rsidR="005627AF" w:rsidRPr="001C3010">
              <w:rPr>
                <w:rStyle w:val="Hyperlink"/>
                <w:rFonts w:ascii="Times New Roman" w:eastAsia="Times New Roman" w:hAnsi="Times New Roman" w:cs="Times New Roman"/>
                <w:noProof/>
                <w:spacing w:val="-1"/>
                <w:u w:color="000000"/>
              </w:rPr>
              <w:t>A</w:t>
            </w:r>
            <w:r w:rsidR="005627AF" w:rsidRPr="001C3010">
              <w:rPr>
                <w:rStyle w:val="Hyperlink"/>
                <w:rFonts w:ascii="Times New Roman" w:eastAsia="Times New Roman" w:hAnsi="Times New Roman" w:cs="Times New Roman"/>
                <w:noProof/>
                <w:u w:color="000000"/>
              </w:rPr>
              <w:t>D</w:t>
            </w:r>
            <w:r w:rsidR="005627AF" w:rsidRPr="001C3010">
              <w:rPr>
                <w:rStyle w:val="Hyperlink"/>
                <w:rFonts w:ascii="Times New Roman" w:eastAsia="Times New Roman" w:hAnsi="Times New Roman" w:cs="Times New Roman"/>
                <w:noProof/>
                <w:spacing w:val="-1"/>
                <w:u w:color="000000"/>
              </w:rPr>
              <w:t>D</w:t>
            </w:r>
            <w:r w:rsidR="005627AF" w:rsidRPr="001C3010">
              <w:rPr>
                <w:rStyle w:val="Hyperlink"/>
                <w:rFonts w:ascii="Times New Roman" w:eastAsia="Times New Roman" w:hAnsi="Times New Roman" w:cs="Times New Roman"/>
                <w:noProof/>
                <w:u w:color="000000"/>
              </w:rPr>
              <w:t>RESSES</w:t>
            </w:r>
            <w:r w:rsidR="005627AF">
              <w:rPr>
                <w:noProof/>
                <w:webHidden/>
              </w:rPr>
              <w:tab/>
            </w:r>
            <w:r w:rsidR="005627AF">
              <w:rPr>
                <w:noProof/>
                <w:webHidden/>
              </w:rPr>
              <w:fldChar w:fldCharType="begin"/>
            </w:r>
            <w:r w:rsidR="005627AF">
              <w:rPr>
                <w:noProof/>
                <w:webHidden/>
              </w:rPr>
              <w:instrText xml:space="preserve"> PAGEREF _Toc480797407 \h </w:instrText>
            </w:r>
            <w:r w:rsidR="005627AF">
              <w:rPr>
                <w:noProof/>
                <w:webHidden/>
              </w:rPr>
            </w:r>
            <w:r w:rsidR="005627AF">
              <w:rPr>
                <w:noProof/>
                <w:webHidden/>
              </w:rPr>
              <w:fldChar w:fldCharType="separate"/>
            </w:r>
            <w:r w:rsidR="005627AF">
              <w:rPr>
                <w:noProof/>
                <w:webHidden/>
              </w:rPr>
              <w:t>11</w:t>
            </w:r>
            <w:r w:rsidR="005627AF">
              <w:rPr>
                <w:noProof/>
                <w:webHidden/>
              </w:rPr>
              <w:fldChar w:fldCharType="end"/>
            </w:r>
          </w:hyperlink>
        </w:p>
        <w:p w14:paraId="6DF11CF3" w14:textId="77777777" w:rsidR="005627AF" w:rsidRDefault="00F43947">
          <w:pPr>
            <w:pStyle w:val="TOC1"/>
            <w:rPr>
              <w:rFonts w:eastAsiaTheme="minorEastAsia"/>
              <w:noProof/>
              <w:lang w:val="en-GB" w:eastAsia="en-GB"/>
            </w:rPr>
          </w:pPr>
          <w:hyperlink w:anchor="_Toc480797408" w:history="1">
            <w:r w:rsidR="005627AF" w:rsidRPr="001C3010">
              <w:rPr>
                <w:rStyle w:val="Hyperlink"/>
                <w:rFonts w:ascii="Times New Roman" w:eastAsia="Times New Roman" w:hAnsi="Times New Roman" w:cs="Times New Roman"/>
                <w:noProof/>
                <w:u w:color="000000"/>
              </w:rPr>
              <w:t xml:space="preserve">20.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spacing w:val="1"/>
                <w:u w:color="000000"/>
              </w:rPr>
              <w:t>S</w:t>
            </w:r>
            <w:r w:rsidR="005627AF" w:rsidRPr="001C3010">
              <w:rPr>
                <w:rStyle w:val="Hyperlink"/>
                <w:rFonts w:ascii="Times New Roman" w:eastAsia="Times New Roman" w:hAnsi="Times New Roman" w:cs="Times New Roman"/>
                <w:noProof/>
                <w:u w:color="000000"/>
              </w:rPr>
              <w:t>ER</w:t>
            </w:r>
            <w:r w:rsidR="005627AF" w:rsidRPr="001C3010">
              <w:rPr>
                <w:rStyle w:val="Hyperlink"/>
                <w:rFonts w:ascii="Times New Roman" w:eastAsia="Times New Roman" w:hAnsi="Times New Roman" w:cs="Times New Roman"/>
                <w:noProof/>
                <w:spacing w:val="-1"/>
                <w:u w:color="000000"/>
              </w:rPr>
              <w:t>V</w:t>
            </w:r>
            <w:r w:rsidR="005627AF" w:rsidRPr="001C3010">
              <w:rPr>
                <w:rStyle w:val="Hyperlink"/>
                <w:rFonts w:ascii="Times New Roman" w:eastAsia="Times New Roman" w:hAnsi="Times New Roman" w:cs="Times New Roman"/>
                <w:noProof/>
                <w:u w:color="000000"/>
              </w:rPr>
              <w:t xml:space="preserve">ICE </w:t>
            </w:r>
            <w:r w:rsidR="005627AF" w:rsidRPr="001C3010">
              <w:rPr>
                <w:rStyle w:val="Hyperlink"/>
                <w:rFonts w:ascii="Times New Roman" w:eastAsia="Times New Roman" w:hAnsi="Times New Roman" w:cs="Times New Roman"/>
                <w:noProof/>
                <w:spacing w:val="-2"/>
                <w:u w:color="000000"/>
              </w:rPr>
              <w:t>P</w:t>
            </w:r>
            <w:r w:rsidR="005627AF" w:rsidRPr="001C3010">
              <w:rPr>
                <w:rStyle w:val="Hyperlink"/>
                <w:rFonts w:ascii="Times New Roman" w:eastAsia="Times New Roman" w:hAnsi="Times New Roman" w:cs="Times New Roman"/>
                <w:noProof/>
                <w:u w:color="000000"/>
              </w:rPr>
              <w:t>ROVI</w:t>
            </w:r>
            <w:r w:rsidR="005627AF" w:rsidRPr="001C3010">
              <w:rPr>
                <w:rStyle w:val="Hyperlink"/>
                <w:rFonts w:ascii="Times New Roman" w:eastAsia="Times New Roman" w:hAnsi="Times New Roman" w:cs="Times New Roman"/>
                <w:noProof/>
                <w:spacing w:val="-1"/>
                <w:u w:color="000000"/>
              </w:rPr>
              <w:t>D</w:t>
            </w:r>
            <w:r w:rsidR="005627AF" w:rsidRPr="001C3010">
              <w:rPr>
                <w:rStyle w:val="Hyperlink"/>
                <w:rFonts w:ascii="Times New Roman" w:eastAsia="Times New Roman" w:hAnsi="Times New Roman" w:cs="Times New Roman"/>
                <w:noProof/>
                <w:u w:color="000000"/>
              </w:rPr>
              <w:t>E</w:t>
            </w:r>
            <w:r w:rsidR="005627AF" w:rsidRPr="001C3010">
              <w:rPr>
                <w:rStyle w:val="Hyperlink"/>
                <w:rFonts w:ascii="Times New Roman" w:eastAsia="Times New Roman" w:hAnsi="Times New Roman" w:cs="Times New Roman"/>
                <w:noProof/>
                <w:spacing w:val="2"/>
                <w:u w:color="000000"/>
              </w:rPr>
              <w:t>R</w:t>
            </w:r>
            <w:r w:rsidR="005627AF" w:rsidRPr="001C3010">
              <w:rPr>
                <w:rStyle w:val="Hyperlink"/>
                <w:rFonts w:ascii="Times New Roman" w:eastAsia="Times New Roman" w:hAnsi="Times New Roman" w:cs="Times New Roman"/>
                <w:noProof/>
                <w:u w:color="000000"/>
              </w:rPr>
              <w:t>S</w:t>
            </w:r>
            <w:r w:rsidR="005627AF" w:rsidRPr="001C3010">
              <w:rPr>
                <w:rStyle w:val="Hyperlink"/>
                <w:rFonts w:ascii="Times New Roman" w:eastAsia="Times New Roman" w:hAnsi="Times New Roman" w:cs="Times New Roman"/>
                <w:noProof/>
                <w:spacing w:val="1"/>
                <w:u w:color="000000"/>
              </w:rPr>
              <w:t xml:space="preserve"> </w:t>
            </w:r>
            <w:r w:rsidR="005627AF" w:rsidRPr="001C3010">
              <w:rPr>
                <w:rStyle w:val="Hyperlink"/>
                <w:rFonts w:ascii="Times New Roman" w:eastAsia="Times New Roman" w:hAnsi="Times New Roman" w:cs="Times New Roman"/>
                <w:noProof/>
                <w:u w:color="000000"/>
              </w:rPr>
              <w:t>A</w:t>
            </w:r>
            <w:r w:rsidR="005627AF" w:rsidRPr="001C3010">
              <w:rPr>
                <w:rStyle w:val="Hyperlink"/>
                <w:rFonts w:ascii="Times New Roman" w:eastAsia="Times New Roman" w:hAnsi="Times New Roman" w:cs="Times New Roman"/>
                <w:noProof/>
                <w:spacing w:val="-1"/>
                <w:u w:color="000000"/>
              </w:rPr>
              <w:t>N</w:t>
            </w:r>
            <w:r w:rsidR="005627AF" w:rsidRPr="001C3010">
              <w:rPr>
                <w:rStyle w:val="Hyperlink"/>
                <w:rFonts w:ascii="Times New Roman" w:eastAsia="Times New Roman" w:hAnsi="Times New Roman" w:cs="Times New Roman"/>
                <w:noProof/>
                <w:u w:color="000000"/>
              </w:rPr>
              <w:t xml:space="preserve">D </w:t>
            </w:r>
            <w:r w:rsidR="005627AF" w:rsidRPr="001C3010">
              <w:rPr>
                <w:rStyle w:val="Hyperlink"/>
                <w:rFonts w:ascii="Times New Roman" w:eastAsia="Times New Roman" w:hAnsi="Times New Roman" w:cs="Times New Roman"/>
                <w:noProof/>
                <w:spacing w:val="-1"/>
                <w:u w:color="000000"/>
              </w:rPr>
              <w:t>A</w:t>
            </w:r>
            <w:r w:rsidR="005627AF" w:rsidRPr="001C3010">
              <w:rPr>
                <w:rStyle w:val="Hyperlink"/>
                <w:rFonts w:ascii="Times New Roman" w:eastAsia="Times New Roman" w:hAnsi="Times New Roman" w:cs="Times New Roman"/>
                <w:noProof/>
                <w:u w:color="000000"/>
              </w:rPr>
              <w:t>D</w:t>
            </w:r>
            <w:r w:rsidR="005627AF" w:rsidRPr="001C3010">
              <w:rPr>
                <w:rStyle w:val="Hyperlink"/>
                <w:rFonts w:ascii="Times New Roman" w:eastAsia="Times New Roman" w:hAnsi="Times New Roman" w:cs="Times New Roman"/>
                <w:noProof/>
                <w:spacing w:val="-1"/>
                <w:u w:color="000000"/>
              </w:rPr>
              <w:t>V</w:t>
            </w:r>
            <w:r w:rsidR="005627AF" w:rsidRPr="001C3010">
              <w:rPr>
                <w:rStyle w:val="Hyperlink"/>
                <w:rFonts w:ascii="Times New Roman" w:eastAsia="Times New Roman" w:hAnsi="Times New Roman" w:cs="Times New Roman"/>
                <w:noProof/>
                <w:u w:color="000000"/>
              </w:rPr>
              <w:t>I</w:t>
            </w:r>
            <w:r w:rsidR="005627AF" w:rsidRPr="001C3010">
              <w:rPr>
                <w:rStyle w:val="Hyperlink"/>
                <w:rFonts w:ascii="Times New Roman" w:eastAsia="Times New Roman" w:hAnsi="Times New Roman" w:cs="Times New Roman"/>
                <w:noProof/>
                <w:spacing w:val="1"/>
                <w:u w:color="000000"/>
              </w:rPr>
              <w:t>S</w:t>
            </w:r>
            <w:r w:rsidR="005627AF" w:rsidRPr="001C3010">
              <w:rPr>
                <w:rStyle w:val="Hyperlink"/>
                <w:rFonts w:ascii="Times New Roman" w:eastAsia="Times New Roman" w:hAnsi="Times New Roman" w:cs="Times New Roman"/>
                <w:noProof/>
                <w:u w:color="000000"/>
              </w:rPr>
              <w:t>ERS</w:t>
            </w:r>
            <w:r w:rsidR="005627AF">
              <w:rPr>
                <w:noProof/>
                <w:webHidden/>
              </w:rPr>
              <w:tab/>
            </w:r>
            <w:r w:rsidR="005627AF">
              <w:rPr>
                <w:noProof/>
                <w:webHidden/>
              </w:rPr>
              <w:fldChar w:fldCharType="begin"/>
            </w:r>
            <w:r w:rsidR="005627AF">
              <w:rPr>
                <w:noProof/>
                <w:webHidden/>
              </w:rPr>
              <w:instrText xml:space="preserve"> PAGEREF _Toc480797408 \h </w:instrText>
            </w:r>
            <w:r w:rsidR="005627AF">
              <w:rPr>
                <w:noProof/>
                <w:webHidden/>
              </w:rPr>
            </w:r>
            <w:r w:rsidR="005627AF">
              <w:rPr>
                <w:noProof/>
                <w:webHidden/>
              </w:rPr>
              <w:fldChar w:fldCharType="separate"/>
            </w:r>
            <w:r w:rsidR="005627AF">
              <w:rPr>
                <w:noProof/>
                <w:webHidden/>
              </w:rPr>
              <w:t>11</w:t>
            </w:r>
            <w:r w:rsidR="005627AF">
              <w:rPr>
                <w:noProof/>
                <w:webHidden/>
              </w:rPr>
              <w:fldChar w:fldCharType="end"/>
            </w:r>
          </w:hyperlink>
        </w:p>
        <w:p w14:paraId="55F075CF" w14:textId="77777777" w:rsidR="005627AF" w:rsidRDefault="00F43947">
          <w:pPr>
            <w:pStyle w:val="TOC1"/>
            <w:rPr>
              <w:rFonts w:eastAsiaTheme="minorEastAsia"/>
              <w:noProof/>
              <w:lang w:val="en-GB" w:eastAsia="en-GB"/>
            </w:rPr>
          </w:pPr>
          <w:hyperlink w:anchor="_Toc480797409" w:history="1">
            <w:r w:rsidR="005627AF" w:rsidRPr="001C3010">
              <w:rPr>
                <w:rStyle w:val="Hyperlink"/>
                <w:rFonts w:ascii="Times New Roman" w:eastAsia="Times New Roman" w:hAnsi="Times New Roman" w:cs="Times New Roman"/>
                <w:noProof/>
                <w:u w:color="000000"/>
              </w:rPr>
              <w:t xml:space="preserve">21.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u w:color="000000"/>
              </w:rPr>
              <w:t>CONSULTATI</w:t>
            </w:r>
            <w:r w:rsidR="005627AF" w:rsidRPr="001C3010">
              <w:rPr>
                <w:rStyle w:val="Hyperlink"/>
                <w:rFonts w:ascii="Times New Roman" w:eastAsia="Times New Roman" w:hAnsi="Times New Roman" w:cs="Times New Roman"/>
                <w:noProof/>
                <w:spacing w:val="1"/>
                <w:u w:color="000000"/>
              </w:rPr>
              <w:t>O</w:t>
            </w:r>
            <w:r w:rsidR="005627AF" w:rsidRPr="001C3010">
              <w:rPr>
                <w:rStyle w:val="Hyperlink"/>
                <w:rFonts w:ascii="Times New Roman" w:eastAsia="Times New Roman" w:hAnsi="Times New Roman" w:cs="Times New Roman"/>
                <w:noProof/>
                <w:u w:color="000000"/>
              </w:rPr>
              <w:t xml:space="preserve">N </w:t>
            </w:r>
            <w:r w:rsidR="005627AF" w:rsidRPr="001C3010">
              <w:rPr>
                <w:rStyle w:val="Hyperlink"/>
                <w:rFonts w:ascii="Times New Roman" w:eastAsia="Times New Roman" w:hAnsi="Times New Roman" w:cs="Times New Roman"/>
                <w:noProof/>
                <w:spacing w:val="-1"/>
                <w:u w:color="000000"/>
              </w:rPr>
              <w:t>A</w:t>
            </w:r>
            <w:r w:rsidR="005627AF" w:rsidRPr="001C3010">
              <w:rPr>
                <w:rStyle w:val="Hyperlink"/>
                <w:rFonts w:ascii="Times New Roman" w:eastAsia="Times New Roman" w:hAnsi="Times New Roman" w:cs="Times New Roman"/>
                <w:noProof/>
                <w:u w:color="000000"/>
              </w:rPr>
              <w:t>ND</w:t>
            </w:r>
            <w:r w:rsidR="005627AF" w:rsidRPr="001C3010">
              <w:rPr>
                <w:rStyle w:val="Hyperlink"/>
                <w:rFonts w:ascii="Times New Roman" w:eastAsia="Times New Roman" w:hAnsi="Times New Roman" w:cs="Times New Roman"/>
                <w:noProof/>
                <w:spacing w:val="-1"/>
                <w:u w:color="000000"/>
              </w:rPr>
              <w:t xml:space="preserve"> </w:t>
            </w:r>
            <w:r w:rsidR="005627AF" w:rsidRPr="001C3010">
              <w:rPr>
                <w:rStyle w:val="Hyperlink"/>
                <w:rFonts w:ascii="Times New Roman" w:eastAsia="Times New Roman" w:hAnsi="Times New Roman" w:cs="Times New Roman"/>
                <w:noProof/>
                <w:spacing w:val="2"/>
                <w:u w:color="000000"/>
              </w:rPr>
              <w:t>A</w:t>
            </w:r>
            <w:r w:rsidR="005627AF" w:rsidRPr="001C3010">
              <w:rPr>
                <w:rStyle w:val="Hyperlink"/>
                <w:rFonts w:ascii="Times New Roman" w:eastAsia="Times New Roman" w:hAnsi="Times New Roman" w:cs="Times New Roman"/>
                <w:noProof/>
                <w:u w:color="000000"/>
              </w:rPr>
              <w:t>P</w:t>
            </w:r>
            <w:r w:rsidR="005627AF" w:rsidRPr="001C3010">
              <w:rPr>
                <w:rStyle w:val="Hyperlink"/>
                <w:rFonts w:ascii="Times New Roman" w:eastAsia="Times New Roman" w:hAnsi="Times New Roman" w:cs="Times New Roman"/>
                <w:noProof/>
                <w:spacing w:val="-3"/>
                <w:u w:color="000000"/>
              </w:rPr>
              <w:t>P</w:t>
            </w:r>
            <w:r w:rsidR="005627AF" w:rsidRPr="001C3010">
              <w:rPr>
                <w:rStyle w:val="Hyperlink"/>
                <w:rFonts w:ascii="Times New Roman" w:eastAsia="Times New Roman" w:hAnsi="Times New Roman" w:cs="Times New Roman"/>
                <w:noProof/>
                <w:u w:color="000000"/>
              </w:rPr>
              <w:t>ROV</w:t>
            </w:r>
            <w:r w:rsidR="005627AF" w:rsidRPr="001C3010">
              <w:rPr>
                <w:rStyle w:val="Hyperlink"/>
                <w:rFonts w:ascii="Times New Roman" w:eastAsia="Times New Roman" w:hAnsi="Times New Roman" w:cs="Times New Roman"/>
                <w:noProof/>
                <w:spacing w:val="-1"/>
                <w:u w:color="000000"/>
              </w:rPr>
              <w:t>A</w:t>
            </w:r>
            <w:r w:rsidR="005627AF" w:rsidRPr="001C3010">
              <w:rPr>
                <w:rStyle w:val="Hyperlink"/>
                <w:rFonts w:ascii="Times New Roman" w:eastAsia="Times New Roman" w:hAnsi="Times New Roman" w:cs="Times New Roman"/>
                <w:noProof/>
                <w:u w:color="000000"/>
              </w:rPr>
              <w:t xml:space="preserve">L </w:t>
            </w:r>
            <w:r w:rsidR="005627AF" w:rsidRPr="001C3010">
              <w:rPr>
                <w:rStyle w:val="Hyperlink"/>
                <w:rFonts w:ascii="Times New Roman" w:eastAsia="Times New Roman" w:hAnsi="Times New Roman" w:cs="Times New Roman"/>
                <w:noProof/>
                <w:spacing w:val="3"/>
                <w:u w:color="000000"/>
              </w:rPr>
              <w:t>O</w:t>
            </w:r>
            <w:r w:rsidR="005627AF" w:rsidRPr="001C3010">
              <w:rPr>
                <w:rStyle w:val="Hyperlink"/>
                <w:rFonts w:ascii="Times New Roman" w:eastAsia="Times New Roman" w:hAnsi="Times New Roman" w:cs="Times New Roman"/>
                <w:noProof/>
                <w:u w:color="000000"/>
              </w:rPr>
              <w:t>F DIS</w:t>
            </w:r>
            <w:r w:rsidR="005627AF" w:rsidRPr="001C3010">
              <w:rPr>
                <w:rStyle w:val="Hyperlink"/>
                <w:rFonts w:ascii="Times New Roman" w:eastAsia="Times New Roman" w:hAnsi="Times New Roman" w:cs="Times New Roman"/>
                <w:noProof/>
                <w:spacing w:val="1"/>
                <w:u w:color="000000"/>
              </w:rPr>
              <w:t>T</w:t>
            </w:r>
            <w:r w:rsidR="005627AF" w:rsidRPr="001C3010">
              <w:rPr>
                <w:rStyle w:val="Hyperlink"/>
                <w:rFonts w:ascii="Times New Roman" w:eastAsia="Times New Roman" w:hAnsi="Times New Roman" w:cs="Times New Roman"/>
                <w:noProof/>
                <w:u w:color="000000"/>
              </w:rPr>
              <w:t>RIBUTION CODE</w:t>
            </w:r>
            <w:r w:rsidR="005627AF" w:rsidRPr="001C3010">
              <w:rPr>
                <w:rStyle w:val="Hyperlink"/>
                <w:rFonts w:ascii="Times New Roman" w:eastAsia="Times New Roman" w:hAnsi="Times New Roman" w:cs="Times New Roman"/>
                <w:noProof/>
                <w:spacing w:val="-1"/>
                <w:u w:color="000000"/>
              </w:rPr>
              <w:t xml:space="preserve"> M</w:t>
            </w:r>
            <w:r w:rsidR="005627AF" w:rsidRPr="001C3010">
              <w:rPr>
                <w:rStyle w:val="Hyperlink"/>
                <w:rFonts w:ascii="Times New Roman" w:eastAsia="Times New Roman" w:hAnsi="Times New Roman" w:cs="Times New Roman"/>
                <w:noProof/>
                <w:u w:color="000000"/>
              </w:rPr>
              <w:t>ODI</w:t>
            </w:r>
            <w:r w:rsidR="005627AF" w:rsidRPr="001C3010">
              <w:rPr>
                <w:rStyle w:val="Hyperlink"/>
                <w:rFonts w:ascii="Times New Roman" w:eastAsia="Times New Roman" w:hAnsi="Times New Roman" w:cs="Times New Roman"/>
                <w:noProof/>
                <w:spacing w:val="-2"/>
                <w:u w:color="000000"/>
              </w:rPr>
              <w:t>F</w:t>
            </w:r>
            <w:r w:rsidR="005627AF" w:rsidRPr="001C3010">
              <w:rPr>
                <w:rStyle w:val="Hyperlink"/>
                <w:rFonts w:ascii="Times New Roman" w:eastAsia="Times New Roman" w:hAnsi="Times New Roman" w:cs="Times New Roman"/>
                <w:noProof/>
                <w:spacing w:val="2"/>
                <w:u w:color="000000"/>
              </w:rPr>
              <w:t>I</w:t>
            </w:r>
            <w:r w:rsidR="005627AF" w:rsidRPr="001C3010">
              <w:rPr>
                <w:rStyle w:val="Hyperlink"/>
                <w:rFonts w:ascii="Times New Roman" w:eastAsia="Times New Roman" w:hAnsi="Times New Roman" w:cs="Times New Roman"/>
                <w:noProof/>
                <w:u w:color="000000"/>
              </w:rPr>
              <w:t>C</w:t>
            </w:r>
            <w:r w:rsidR="005627AF" w:rsidRPr="001C3010">
              <w:rPr>
                <w:rStyle w:val="Hyperlink"/>
                <w:rFonts w:ascii="Times New Roman" w:eastAsia="Times New Roman" w:hAnsi="Times New Roman" w:cs="Times New Roman"/>
                <w:noProof/>
                <w:spacing w:val="-1"/>
                <w:u w:color="000000"/>
              </w:rPr>
              <w:t>A</w:t>
            </w:r>
            <w:r w:rsidR="005627AF" w:rsidRPr="001C3010">
              <w:rPr>
                <w:rStyle w:val="Hyperlink"/>
                <w:rFonts w:ascii="Times New Roman" w:eastAsia="Times New Roman" w:hAnsi="Times New Roman" w:cs="Times New Roman"/>
                <w:noProof/>
                <w:u w:color="000000"/>
              </w:rPr>
              <w:t>TIONS</w:t>
            </w:r>
            <w:r w:rsidR="005627AF">
              <w:rPr>
                <w:noProof/>
                <w:webHidden/>
              </w:rPr>
              <w:tab/>
            </w:r>
            <w:r w:rsidR="005627AF">
              <w:rPr>
                <w:noProof/>
                <w:webHidden/>
              </w:rPr>
              <w:fldChar w:fldCharType="begin"/>
            </w:r>
            <w:r w:rsidR="005627AF">
              <w:rPr>
                <w:noProof/>
                <w:webHidden/>
              </w:rPr>
              <w:instrText xml:space="preserve"> PAGEREF _Toc480797409 \h </w:instrText>
            </w:r>
            <w:r w:rsidR="005627AF">
              <w:rPr>
                <w:noProof/>
                <w:webHidden/>
              </w:rPr>
            </w:r>
            <w:r w:rsidR="005627AF">
              <w:rPr>
                <w:noProof/>
                <w:webHidden/>
              </w:rPr>
              <w:fldChar w:fldCharType="separate"/>
            </w:r>
            <w:r w:rsidR="005627AF">
              <w:rPr>
                <w:noProof/>
                <w:webHidden/>
              </w:rPr>
              <w:t>12</w:t>
            </w:r>
            <w:r w:rsidR="005627AF">
              <w:rPr>
                <w:noProof/>
                <w:webHidden/>
              </w:rPr>
              <w:fldChar w:fldCharType="end"/>
            </w:r>
          </w:hyperlink>
        </w:p>
        <w:p w14:paraId="04E476D2" w14:textId="77777777" w:rsidR="005627AF" w:rsidRDefault="00F43947">
          <w:pPr>
            <w:pStyle w:val="TOC1"/>
            <w:rPr>
              <w:rFonts w:eastAsiaTheme="minorEastAsia"/>
              <w:noProof/>
              <w:lang w:val="en-GB" w:eastAsia="en-GB"/>
            </w:rPr>
          </w:pPr>
          <w:hyperlink w:anchor="_Toc480797410" w:history="1">
            <w:r w:rsidR="005627AF" w:rsidRPr="001C3010">
              <w:rPr>
                <w:rStyle w:val="Hyperlink"/>
                <w:rFonts w:ascii="Times New Roman" w:eastAsia="Times New Roman" w:hAnsi="Times New Roman" w:cs="Times New Roman"/>
                <w:noProof/>
                <w:u w:color="000000"/>
              </w:rPr>
              <w:t xml:space="preserve">22.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u w:color="000000"/>
              </w:rPr>
              <w:t>IN</w:t>
            </w:r>
            <w:r w:rsidR="005627AF" w:rsidRPr="001C3010">
              <w:rPr>
                <w:rStyle w:val="Hyperlink"/>
                <w:rFonts w:ascii="Times New Roman" w:eastAsia="Times New Roman" w:hAnsi="Times New Roman" w:cs="Times New Roman"/>
                <w:noProof/>
                <w:spacing w:val="-3"/>
                <w:u w:color="000000"/>
              </w:rPr>
              <w:t>F</w:t>
            </w:r>
            <w:r w:rsidR="005627AF" w:rsidRPr="001C3010">
              <w:rPr>
                <w:rStyle w:val="Hyperlink"/>
                <w:rFonts w:ascii="Times New Roman" w:eastAsia="Times New Roman" w:hAnsi="Times New Roman" w:cs="Times New Roman"/>
                <w:noProof/>
                <w:u w:color="000000"/>
              </w:rPr>
              <w:t>O</w:t>
            </w:r>
            <w:r w:rsidR="005627AF" w:rsidRPr="001C3010">
              <w:rPr>
                <w:rStyle w:val="Hyperlink"/>
                <w:rFonts w:ascii="Times New Roman" w:eastAsia="Times New Roman" w:hAnsi="Times New Roman" w:cs="Times New Roman"/>
                <w:noProof/>
                <w:spacing w:val="2"/>
                <w:u w:color="000000"/>
              </w:rPr>
              <w:t>R</w:t>
            </w:r>
            <w:r w:rsidR="005627AF" w:rsidRPr="001C3010">
              <w:rPr>
                <w:rStyle w:val="Hyperlink"/>
                <w:rFonts w:ascii="Times New Roman" w:eastAsia="Times New Roman" w:hAnsi="Times New Roman" w:cs="Times New Roman"/>
                <w:noProof/>
                <w:spacing w:val="-1"/>
                <w:u w:color="000000"/>
              </w:rPr>
              <w:t>M</w:t>
            </w:r>
            <w:r w:rsidR="005627AF" w:rsidRPr="001C3010">
              <w:rPr>
                <w:rStyle w:val="Hyperlink"/>
                <w:rFonts w:ascii="Times New Roman" w:eastAsia="Times New Roman" w:hAnsi="Times New Roman" w:cs="Times New Roman"/>
                <w:noProof/>
                <w:u w:color="000000"/>
              </w:rPr>
              <w:t>ATI</w:t>
            </w:r>
            <w:r w:rsidR="005627AF" w:rsidRPr="001C3010">
              <w:rPr>
                <w:rStyle w:val="Hyperlink"/>
                <w:rFonts w:ascii="Times New Roman" w:eastAsia="Times New Roman" w:hAnsi="Times New Roman" w:cs="Times New Roman"/>
                <w:noProof/>
                <w:spacing w:val="1"/>
                <w:u w:color="000000"/>
              </w:rPr>
              <w:t>O</w:t>
            </w:r>
            <w:r w:rsidR="005627AF" w:rsidRPr="001C3010">
              <w:rPr>
                <w:rStyle w:val="Hyperlink"/>
                <w:rFonts w:ascii="Times New Roman" w:eastAsia="Times New Roman" w:hAnsi="Times New Roman" w:cs="Times New Roman"/>
                <w:noProof/>
                <w:u w:color="000000"/>
              </w:rPr>
              <w:t xml:space="preserve">N </w:t>
            </w:r>
            <w:r w:rsidR="005627AF" w:rsidRPr="001C3010">
              <w:rPr>
                <w:rStyle w:val="Hyperlink"/>
                <w:rFonts w:ascii="Times New Roman" w:eastAsia="Times New Roman" w:hAnsi="Times New Roman" w:cs="Times New Roman"/>
                <w:noProof/>
                <w:spacing w:val="-1"/>
                <w:u w:color="000000"/>
              </w:rPr>
              <w:t>A</w:t>
            </w:r>
            <w:r w:rsidR="005627AF" w:rsidRPr="001C3010">
              <w:rPr>
                <w:rStyle w:val="Hyperlink"/>
                <w:rFonts w:ascii="Times New Roman" w:eastAsia="Times New Roman" w:hAnsi="Times New Roman" w:cs="Times New Roman"/>
                <w:noProof/>
                <w:u w:color="000000"/>
              </w:rPr>
              <w:t>ND</w:t>
            </w:r>
            <w:r w:rsidR="005627AF" w:rsidRPr="001C3010">
              <w:rPr>
                <w:rStyle w:val="Hyperlink"/>
                <w:rFonts w:ascii="Times New Roman" w:eastAsia="Times New Roman" w:hAnsi="Times New Roman" w:cs="Times New Roman"/>
                <w:noProof/>
                <w:spacing w:val="1"/>
                <w:u w:color="000000"/>
              </w:rPr>
              <w:t xml:space="preserve"> </w:t>
            </w:r>
            <w:r w:rsidR="005627AF" w:rsidRPr="001C3010">
              <w:rPr>
                <w:rStyle w:val="Hyperlink"/>
                <w:rFonts w:ascii="Times New Roman" w:eastAsia="Times New Roman" w:hAnsi="Times New Roman" w:cs="Times New Roman"/>
                <w:noProof/>
                <w:spacing w:val="-3"/>
                <w:u w:color="000000"/>
              </w:rPr>
              <w:t>P</w:t>
            </w:r>
            <w:r w:rsidR="005627AF" w:rsidRPr="001C3010">
              <w:rPr>
                <w:rStyle w:val="Hyperlink"/>
                <w:rFonts w:ascii="Times New Roman" w:eastAsia="Times New Roman" w:hAnsi="Times New Roman" w:cs="Times New Roman"/>
                <w:noProof/>
                <w:u w:color="000000"/>
              </w:rPr>
              <w:t>UB</w:t>
            </w:r>
            <w:r w:rsidR="005627AF" w:rsidRPr="001C3010">
              <w:rPr>
                <w:rStyle w:val="Hyperlink"/>
                <w:rFonts w:ascii="Times New Roman" w:eastAsia="Times New Roman" w:hAnsi="Times New Roman" w:cs="Times New Roman"/>
                <w:noProof/>
                <w:spacing w:val="1"/>
                <w:u w:color="000000"/>
              </w:rPr>
              <w:t>L</w:t>
            </w:r>
            <w:r w:rsidR="005627AF" w:rsidRPr="001C3010">
              <w:rPr>
                <w:rStyle w:val="Hyperlink"/>
                <w:rFonts w:ascii="Times New Roman" w:eastAsia="Times New Roman" w:hAnsi="Times New Roman" w:cs="Times New Roman"/>
                <w:noProof/>
                <w:u w:color="000000"/>
              </w:rPr>
              <w:t>ICITY</w:t>
            </w:r>
            <w:r w:rsidR="005627AF">
              <w:rPr>
                <w:noProof/>
                <w:webHidden/>
              </w:rPr>
              <w:tab/>
            </w:r>
            <w:r w:rsidR="005627AF">
              <w:rPr>
                <w:noProof/>
                <w:webHidden/>
              </w:rPr>
              <w:fldChar w:fldCharType="begin"/>
            </w:r>
            <w:r w:rsidR="005627AF">
              <w:rPr>
                <w:noProof/>
                <w:webHidden/>
              </w:rPr>
              <w:instrText xml:space="preserve"> PAGEREF _Toc480797410 \h </w:instrText>
            </w:r>
            <w:r w:rsidR="005627AF">
              <w:rPr>
                <w:noProof/>
                <w:webHidden/>
              </w:rPr>
            </w:r>
            <w:r w:rsidR="005627AF">
              <w:rPr>
                <w:noProof/>
                <w:webHidden/>
              </w:rPr>
              <w:fldChar w:fldCharType="separate"/>
            </w:r>
            <w:r w:rsidR="005627AF">
              <w:rPr>
                <w:noProof/>
                <w:webHidden/>
              </w:rPr>
              <w:t>15</w:t>
            </w:r>
            <w:r w:rsidR="005627AF">
              <w:rPr>
                <w:noProof/>
                <w:webHidden/>
              </w:rPr>
              <w:fldChar w:fldCharType="end"/>
            </w:r>
          </w:hyperlink>
        </w:p>
        <w:p w14:paraId="4BAF09FD" w14:textId="77777777" w:rsidR="005627AF" w:rsidRDefault="00F43947">
          <w:pPr>
            <w:pStyle w:val="TOC1"/>
            <w:rPr>
              <w:rFonts w:eastAsiaTheme="minorEastAsia"/>
              <w:noProof/>
              <w:lang w:val="en-GB" w:eastAsia="en-GB"/>
            </w:rPr>
          </w:pPr>
          <w:hyperlink w:anchor="_Toc480797411" w:history="1">
            <w:r w:rsidR="005627AF" w:rsidRPr="001C3010">
              <w:rPr>
                <w:rStyle w:val="Hyperlink"/>
                <w:rFonts w:ascii="Times New Roman" w:eastAsia="Times New Roman" w:hAnsi="Times New Roman" w:cs="Times New Roman"/>
                <w:noProof/>
                <w:u w:color="000000"/>
              </w:rPr>
              <w:t xml:space="preserve">23.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u w:color="000000"/>
              </w:rPr>
              <w:t>A</w:t>
            </w:r>
            <w:r w:rsidR="005627AF" w:rsidRPr="001C3010">
              <w:rPr>
                <w:rStyle w:val="Hyperlink"/>
                <w:rFonts w:ascii="Times New Roman" w:eastAsia="Times New Roman" w:hAnsi="Times New Roman" w:cs="Times New Roman"/>
                <w:noProof/>
                <w:spacing w:val="-1"/>
                <w:u w:color="000000"/>
              </w:rPr>
              <w:t>N</w:t>
            </w:r>
            <w:r w:rsidR="005627AF" w:rsidRPr="001C3010">
              <w:rPr>
                <w:rStyle w:val="Hyperlink"/>
                <w:rFonts w:ascii="Times New Roman" w:eastAsia="Times New Roman" w:hAnsi="Times New Roman" w:cs="Times New Roman"/>
                <w:noProof/>
                <w:u w:color="000000"/>
              </w:rPr>
              <w:t>N</w:t>
            </w:r>
            <w:r w:rsidR="005627AF" w:rsidRPr="001C3010">
              <w:rPr>
                <w:rStyle w:val="Hyperlink"/>
                <w:rFonts w:ascii="Times New Roman" w:eastAsia="Times New Roman" w:hAnsi="Times New Roman" w:cs="Times New Roman"/>
                <w:noProof/>
                <w:spacing w:val="-1"/>
                <w:u w:color="000000"/>
              </w:rPr>
              <w:t>U</w:t>
            </w:r>
            <w:r w:rsidR="005627AF" w:rsidRPr="001C3010">
              <w:rPr>
                <w:rStyle w:val="Hyperlink"/>
                <w:rFonts w:ascii="Times New Roman" w:eastAsia="Times New Roman" w:hAnsi="Times New Roman" w:cs="Times New Roman"/>
                <w:noProof/>
                <w:u w:color="000000"/>
              </w:rPr>
              <w:t>AL R</w:t>
            </w:r>
            <w:r w:rsidR="005627AF" w:rsidRPr="001C3010">
              <w:rPr>
                <w:rStyle w:val="Hyperlink"/>
                <w:rFonts w:ascii="Times New Roman" w:eastAsia="Times New Roman" w:hAnsi="Times New Roman" w:cs="Times New Roman"/>
                <w:noProof/>
                <w:spacing w:val="3"/>
                <w:u w:color="000000"/>
              </w:rPr>
              <w:t>E</w:t>
            </w:r>
            <w:r w:rsidR="005627AF" w:rsidRPr="001C3010">
              <w:rPr>
                <w:rStyle w:val="Hyperlink"/>
                <w:rFonts w:ascii="Times New Roman" w:eastAsia="Times New Roman" w:hAnsi="Times New Roman" w:cs="Times New Roman"/>
                <w:noProof/>
                <w:spacing w:val="-3"/>
                <w:u w:color="000000"/>
              </w:rPr>
              <w:t>P</w:t>
            </w:r>
            <w:r w:rsidR="005627AF" w:rsidRPr="001C3010">
              <w:rPr>
                <w:rStyle w:val="Hyperlink"/>
                <w:rFonts w:ascii="Times New Roman" w:eastAsia="Times New Roman" w:hAnsi="Times New Roman" w:cs="Times New Roman"/>
                <w:noProof/>
                <w:u w:color="000000"/>
              </w:rPr>
              <w:t>ORT</w:t>
            </w:r>
            <w:r w:rsidR="005627AF">
              <w:rPr>
                <w:noProof/>
                <w:webHidden/>
              </w:rPr>
              <w:tab/>
            </w:r>
            <w:r w:rsidR="005627AF">
              <w:rPr>
                <w:noProof/>
                <w:webHidden/>
              </w:rPr>
              <w:fldChar w:fldCharType="begin"/>
            </w:r>
            <w:r w:rsidR="005627AF">
              <w:rPr>
                <w:noProof/>
                <w:webHidden/>
              </w:rPr>
              <w:instrText xml:space="preserve"> PAGEREF _Toc480797411 \h </w:instrText>
            </w:r>
            <w:r w:rsidR="005627AF">
              <w:rPr>
                <w:noProof/>
                <w:webHidden/>
              </w:rPr>
            </w:r>
            <w:r w:rsidR="005627AF">
              <w:rPr>
                <w:noProof/>
                <w:webHidden/>
              </w:rPr>
              <w:fldChar w:fldCharType="separate"/>
            </w:r>
            <w:r w:rsidR="005627AF">
              <w:rPr>
                <w:noProof/>
                <w:webHidden/>
              </w:rPr>
              <w:t>15</w:t>
            </w:r>
            <w:r w:rsidR="005627AF">
              <w:rPr>
                <w:noProof/>
                <w:webHidden/>
              </w:rPr>
              <w:fldChar w:fldCharType="end"/>
            </w:r>
          </w:hyperlink>
        </w:p>
        <w:p w14:paraId="151F157D" w14:textId="77777777" w:rsidR="005627AF" w:rsidRDefault="00F43947">
          <w:pPr>
            <w:pStyle w:val="TOC1"/>
            <w:rPr>
              <w:rFonts w:eastAsiaTheme="minorEastAsia"/>
              <w:noProof/>
              <w:lang w:val="en-GB" w:eastAsia="en-GB"/>
            </w:rPr>
          </w:pPr>
          <w:hyperlink w:anchor="_Toc480797412" w:history="1">
            <w:r w:rsidR="005627AF" w:rsidRPr="001C3010">
              <w:rPr>
                <w:rStyle w:val="Hyperlink"/>
                <w:rFonts w:ascii="Times New Roman" w:eastAsia="Times New Roman" w:hAnsi="Times New Roman" w:cs="Times New Roman"/>
                <w:noProof/>
                <w:u w:color="000000"/>
              </w:rPr>
              <w:t xml:space="preserve">24. </w:t>
            </w:r>
            <w:r w:rsidR="005627AF">
              <w:rPr>
                <w:rFonts w:eastAsiaTheme="minorEastAsia"/>
                <w:noProof/>
                <w:lang w:val="en-GB" w:eastAsia="en-GB"/>
              </w:rPr>
              <w:tab/>
            </w:r>
            <w:r w:rsidR="005627AF" w:rsidRPr="001C3010">
              <w:rPr>
                <w:rStyle w:val="Hyperlink"/>
                <w:rFonts w:ascii="Times New Roman" w:eastAsia="Times New Roman" w:hAnsi="Times New Roman" w:cs="Times New Roman"/>
                <w:noProof/>
                <w:spacing w:val="-3"/>
                <w:u w:color="000000"/>
              </w:rPr>
              <w:t>F</w:t>
            </w:r>
            <w:r w:rsidR="005627AF" w:rsidRPr="001C3010">
              <w:rPr>
                <w:rStyle w:val="Hyperlink"/>
                <w:rFonts w:ascii="Times New Roman" w:eastAsia="Times New Roman" w:hAnsi="Times New Roman" w:cs="Times New Roman"/>
                <w:noProof/>
                <w:spacing w:val="2"/>
                <w:u w:color="000000"/>
              </w:rPr>
              <w:t>U</w:t>
            </w:r>
            <w:r w:rsidR="005627AF" w:rsidRPr="001C3010">
              <w:rPr>
                <w:rStyle w:val="Hyperlink"/>
                <w:rFonts w:ascii="Times New Roman" w:eastAsia="Times New Roman" w:hAnsi="Times New Roman" w:cs="Times New Roman"/>
                <w:noProof/>
                <w:u w:color="000000"/>
              </w:rPr>
              <w:t>N</w:t>
            </w:r>
            <w:r w:rsidR="005627AF" w:rsidRPr="001C3010">
              <w:rPr>
                <w:rStyle w:val="Hyperlink"/>
                <w:rFonts w:ascii="Times New Roman" w:eastAsia="Times New Roman" w:hAnsi="Times New Roman" w:cs="Times New Roman"/>
                <w:noProof/>
                <w:spacing w:val="-1"/>
                <w:u w:color="000000"/>
              </w:rPr>
              <w:t>D</w:t>
            </w:r>
            <w:r w:rsidR="005627AF" w:rsidRPr="001C3010">
              <w:rPr>
                <w:rStyle w:val="Hyperlink"/>
                <w:rFonts w:ascii="Times New Roman" w:eastAsia="Times New Roman" w:hAnsi="Times New Roman" w:cs="Times New Roman"/>
                <w:noProof/>
                <w:u w:color="000000"/>
              </w:rPr>
              <w:t>I</w:t>
            </w:r>
            <w:r w:rsidR="005627AF" w:rsidRPr="001C3010">
              <w:rPr>
                <w:rStyle w:val="Hyperlink"/>
                <w:rFonts w:ascii="Times New Roman" w:eastAsia="Times New Roman" w:hAnsi="Times New Roman" w:cs="Times New Roman"/>
                <w:noProof/>
                <w:spacing w:val="2"/>
                <w:u w:color="000000"/>
              </w:rPr>
              <w:t>N</w:t>
            </w:r>
            <w:r w:rsidR="005627AF" w:rsidRPr="001C3010">
              <w:rPr>
                <w:rStyle w:val="Hyperlink"/>
                <w:rFonts w:ascii="Times New Roman" w:eastAsia="Times New Roman" w:hAnsi="Times New Roman" w:cs="Times New Roman"/>
                <w:noProof/>
                <w:u w:color="000000"/>
              </w:rPr>
              <w:t>G</w:t>
            </w:r>
            <w:r w:rsidR="005627AF">
              <w:rPr>
                <w:noProof/>
                <w:webHidden/>
              </w:rPr>
              <w:tab/>
            </w:r>
            <w:r w:rsidR="005627AF">
              <w:rPr>
                <w:noProof/>
                <w:webHidden/>
              </w:rPr>
              <w:fldChar w:fldCharType="begin"/>
            </w:r>
            <w:r w:rsidR="005627AF">
              <w:rPr>
                <w:noProof/>
                <w:webHidden/>
              </w:rPr>
              <w:instrText xml:space="preserve"> PAGEREF _Toc480797412 \h </w:instrText>
            </w:r>
            <w:r w:rsidR="005627AF">
              <w:rPr>
                <w:noProof/>
                <w:webHidden/>
              </w:rPr>
            </w:r>
            <w:r w:rsidR="005627AF">
              <w:rPr>
                <w:noProof/>
                <w:webHidden/>
              </w:rPr>
              <w:fldChar w:fldCharType="separate"/>
            </w:r>
            <w:r w:rsidR="005627AF">
              <w:rPr>
                <w:noProof/>
                <w:webHidden/>
              </w:rPr>
              <w:t>16</w:t>
            </w:r>
            <w:r w:rsidR="005627AF">
              <w:rPr>
                <w:noProof/>
                <w:webHidden/>
              </w:rPr>
              <w:fldChar w:fldCharType="end"/>
            </w:r>
          </w:hyperlink>
        </w:p>
        <w:p w14:paraId="6488296F" w14:textId="77777777" w:rsidR="005627AF" w:rsidRDefault="00F43947">
          <w:pPr>
            <w:pStyle w:val="TOC1"/>
            <w:rPr>
              <w:rFonts w:eastAsiaTheme="minorEastAsia"/>
              <w:noProof/>
              <w:lang w:val="en-GB" w:eastAsia="en-GB"/>
            </w:rPr>
          </w:pPr>
          <w:hyperlink w:anchor="_Toc480797413" w:history="1">
            <w:r w:rsidR="005627AF" w:rsidRPr="001C3010">
              <w:rPr>
                <w:rStyle w:val="Hyperlink"/>
                <w:rFonts w:ascii="Times New Roman" w:eastAsia="Times New Roman" w:hAnsi="Times New Roman" w:cs="Times New Roman"/>
                <w:noProof/>
                <w:u w:color="000000"/>
              </w:rPr>
              <w:t>REVI</w:t>
            </w:r>
            <w:r w:rsidR="005627AF" w:rsidRPr="001C3010">
              <w:rPr>
                <w:rStyle w:val="Hyperlink"/>
                <w:rFonts w:ascii="Times New Roman" w:eastAsia="Times New Roman" w:hAnsi="Times New Roman" w:cs="Times New Roman"/>
                <w:noProof/>
                <w:spacing w:val="1"/>
                <w:u w:color="000000"/>
              </w:rPr>
              <w:t>S</w:t>
            </w:r>
            <w:r w:rsidR="005627AF" w:rsidRPr="001C3010">
              <w:rPr>
                <w:rStyle w:val="Hyperlink"/>
                <w:rFonts w:ascii="Times New Roman" w:eastAsia="Times New Roman" w:hAnsi="Times New Roman" w:cs="Times New Roman"/>
                <w:noProof/>
                <w:u w:color="000000"/>
              </w:rPr>
              <w:t>IONS</w:t>
            </w:r>
            <w:r w:rsidR="005627AF">
              <w:rPr>
                <w:noProof/>
                <w:webHidden/>
              </w:rPr>
              <w:tab/>
            </w:r>
            <w:r w:rsidR="005627AF">
              <w:rPr>
                <w:noProof/>
                <w:webHidden/>
              </w:rPr>
              <w:fldChar w:fldCharType="begin"/>
            </w:r>
            <w:r w:rsidR="005627AF">
              <w:rPr>
                <w:noProof/>
                <w:webHidden/>
              </w:rPr>
              <w:instrText xml:space="preserve"> PAGEREF _Toc480797413 \h </w:instrText>
            </w:r>
            <w:r w:rsidR="005627AF">
              <w:rPr>
                <w:noProof/>
                <w:webHidden/>
              </w:rPr>
            </w:r>
            <w:r w:rsidR="005627AF">
              <w:rPr>
                <w:noProof/>
                <w:webHidden/>
              </w:rPr>
              <w:fldChar w:fldCharType="separate"/>
            </w:r>
            <w:r w:rsidR="005627AF">
              <w:rPr>
                <w:noProof/>
                <w:webHidden/>
              </w:rPr>
              <w:t>17</w:t>
            </w:r>
            <w:r w:rsidR="005627AF">
              <w:rPr>
                <w:noProof/>
                <w:webHidden/>
              </w:rPr>
              <w:fldChar w:fldCharType="end"/>
            </w:r>
          </w:hyperlink>
        </w:p>
        <w:p w14:paraId="56AA7D09" w14:textId="77777777" w:rsidR="005627AF" w:rsidRDefault="00F43947">
          <w:pPr>
            <w:pStyle w:val="TOC1"/>
            <w:rPr>
              <w:rFonts w:eastAsiaTheme="minorEastAsia"/>
              <w:noProof/>
              <w:lang w:val="en-GB" w:eastAsia="en-GB"/>
            </w:rPr>
          </w:pPr>
          <w:hyperlink w:anchor="_Toc480797414" w:history="1">
            <w:r w:rsidR="005627AF" w:rsidRPr="001C3010">
              <w:rPr>
                <w:rStyle w:val="Hyperlink"/>
                <w:rFonts w:ascii="Times New Roman" w:eastAsia="Arial" w:hAnsi="Times New Roman" w:cs="Times New Roman"/>
                <w:noProof/>
              </w:rPr>
              <w:t>S</w:t>
            </w:r>
            <w:r w:rsidR="005627AF" w:rsidRPr="001C3010">
              <w:rPr>
                <w:rStyle w:val="Hyperlink"/>
                <w:rFonts w:ascii="Times New Roman" w:eastAsia="Arial" w:hAnsi="Times New Roman" w:cs="Times New Roman"/>
                <w:noProof/>
                <w:spacing w:val="-18"/>
              </w:rPr>
              <w:t>T</w:t>
            </w:r>
            <w:r w:rsidR="005627AF" w:rsidRPr="001C3010">
              <w:rPr>
                <w:rStyle w:val="Hyperlink"/>
                <w:rFonts w:ascii="Times New Roman" w:eastAsia="Arial" w:hAnsi="Times New Roman" w:cs="Times New Roman"/>
                <w:noProof/>
                <w:spacing w:val="-6"/>
              </w:rPr>
              <w:t>A</w:t>
            </w:r>
            <w:r w:rsidR="005627AF" w:rsidRPr="001C3010">
              <w:rPr>
                <w:rStyle w:val="Hyperlink"/>
                <w:rFonts w:ascii="Times New Roman" w:eastAsia="Arial" w:hAnsi="Times New Roman" w:cs="Times New Roman"/>
                <w:noProof/>
                <w:spacing w:val="-1"/>
              </w:rPr>
              <w:t>N</w:t>
            </w:r>
            <w:r w:rsidR="005627AF" w:rsidRPr="001C3010">
              <w:rPr>
                <w:rStyle w:val="Hyperlink"/>
                <w:rFonts w:ascii="Times New Roman" w:eastAsia="Arial" w:hAnsi="Times New Roman" w:cs="Times New Roman"/>
                <w:noProof/>
                <w:spacing w:val="3"/>
              </w:rPr>
              <w:t>D</w:t>
            </w:r>
            <w:r w:rsidR="005627AF" w:rsidRPr="001C3010">
              <w:rPr>
                <w:rStyle w:val="Hyperlink"/>
                <w:rFonts w:ascii="Times New Roman" w:eastAsia="Arial" w:hAnsi="Times New Roman" w:cs="Times New Roman"/>
                <w:noProof/>
                <w:spacing w:val="-6"/>
              </w:rPr>
              <w:t>A</w:t>
            </w:r>
            <w:r w:rsidR="005627AF" w:rsidRPr="001C3010">
              <w:rPr>
                <w:rStyle w:val="Hyperlink"/>
                <w:rFonts w:ascii="Times New Roman" w:eastAsia="Arial" w:hAnsi="Times New Roman" w:cs="Times New Roman"/>
                <w:noProof/>
                <w:spacing w:val="1"/>
              </w:rPr>
              <w:t>R</w:t>
            </w:r>
            <w:r w:rsidR="005627AF" w:rsidRPr="001C3010">
              <w:rPr>
                <w:rStyle w:val="Hyperlink"/>
                <w:rFonts w:ascii="Times New Roman" w:eastAsia="Arial" w:hAnsi="Times New Roman" w:cs="Times New Roman"/>
                <w:noProof/>
              </w:rPr>
              <w:t>D P</w:t>
            </w:r>
            <w:r w:rsidR="005627AF" w:rsidRPr="001C3010">
              <w:rPr>
                <w:rStyle w:val="Hyperlink"/>
                <w:rFonts w:ascii="Times New Roman" w:eastAsia="Arial" w:hAnsi="Times New Roman" w:cs="Times New Roman"/>
                <w:noProof/>
                <w:spacing w:val="-1"/>
              </w:rPr>
              <w:t>R</w:t>
            </w:r>
            <w:r w:rsidR="005627AF" w:rsidRPr="001C3010">
              <w:rPr>
                <w:rStyle w:val="Hyperlink"/>
                <w:rFonts w:ascii="Times New Roman" w:eastAsia="Arial" w:hAnsi="Times New Roman" w:cs="Times New Roman"/>
                <w:noProof/>
              </w:rPr>
              <w:t>O</w:t>
            </w:r>
            <w:r w:rsidR="005627AF" w:rsidRPr="001C3010">
              <w:rPr>
                <w:rStyle w:val="Hyperlink"/>
                <w:rFonts w:ascii="Times New Roman" w:eastAsia="Arial" w:hAnsi="Times New Roman" w:cs="Times New Roman"/>
                <w:noProof/>
                <w:spacing w:val="1"/>
              </w:rPr>
              <w:t>C</w:t>
            </w:r>
            <w:r w:rsidR="005627AF" w:rsidRPr="001C3010">
              <w:rPr>
                <w:rStyle w:val="Hyperlink"/>
                <w:rFonts w:ascii="Times New Roman" w:eastAsia="Arial" w:hAnsi="Times New Roman" w:cs="Times New Roman"/>
                <w:noProof/>
              </w:rPr>
              <w:t>E</w:t>
            </w:r>
            <w:r w:rsidR="005627AF" w:rsidRPr="001C3010">
              <w:rPr>
                <w:rStyle w:val="Hyperlink"/>
                <w:rFonts w:ascii="Times New Roman" w:eastAsia="Arial" w:hAnsi="Times New Roman" w:cs="Times New Roman"/>
                <w:noProof/>
                <w:spacing w:val="-1"/>
              </w:rPr>
              <w:t>DUR</w:t>
            </w:r>
            <w:r w:rsidR="005627AF" w:rsidRPr="001C3010">
              <w:rPr>
                <w:rStyle w:val="Hyperlink"/>
                <w:rFonts w:ascii="Times New Roman" w:eastAsia="Arial" w:hAnsi="Times New Roman" w:cs="Times New Roman"/>
                <w:noProof/>
              </w:rPr>
              <w:t>E</w:t>
            </w:r>
            <w:r w:rsidR="005627AF" w:rsidRPr="001C3010">
              <w:rPr>
                <w:rStyle w:val="Hyperlink"/>
                <w:rFonts w:ascii="Times New Roman" w:eastAsia="Arial" w:hAnsi="Times New Roman" w:cs="Times New Roman"/>
                <w:noProof/>
                <w:spacing w:val="1"/>
              </w:rPr>
              <w:t xml:space="preserve"> </w:t>
            </w:r>
            <w:r w:rsidR="005627AF" w:rsidRPr="001C3010">
              <w:rPr>
                <w:rStyle w:val="Hyperlink"/>
                <w:rFonts w:ascii="Times New Roman" w:eastAsia="Arial" w:hAnsi="Times New Roman" w:cs="Times New Roman"/>
                <w:noProof/>
              </w:rPr>
              <w:t>1</w:t>
            </w:r>
            <w:r w:rsidR="005627AF">
              <w:rPr>
                <w:noProof/>
                <w:webHidden/>
              </w:rPr>
              <w:tab/>
            </w:r>
            <w:r w:rsidR="005627AF">
              <w:rPr>
                <w:noProof/>
                <w:webHidden/>
              </w:rPr>
              <w:fldChar w:fldCharType="begin"/>
            </w:r>
            <w:r w:rsidR="005627AF">
              <w:rPr>
                <w:noProof/>
                <w:webHidden/>
              </w:rPr>
              <w:instrText xml:space="preserve"> PAGEREF _Toc480797414 \h </w:instrText>
            </w:r>
            <w:r w:rsidR="005627AF">
              <w:rPr>
                <w:noProof/>
                <w:webHidden/>
              </w:rPr>
            </w:r>
            <w:r w:rsidR="005627AF">
              <w:rPr>
                <w:noProof/>
                <w:webHidden/>
              </w:rPr>
              <w:fldChar w:fldCharType="separate"/>
            </w:r>
            <w:r w:rsidR="005627AF">
              <w:rPr>
                <w:noProof/>
                <w:webHidden/>
              </w:rPr>
              <w:t>19</w:t>
            </w:r>
            <w:r w:rsidR="005627AF">
              <w:rPr>
                <w:noProof/>
                <w:webHidden/>
              </w:rPr>
              <w:fldChar w:fldCharType="end"/>
            </w:r>
          </w:hyperlink>
        </w:p>
        <w:p w14:paraId="658BA9D2" w14:textId="77777777" w:rsidR="005627AF" w:rsidRDefault="00F43947">
          <w:pPr>
            <w:pStyle w:val="TOC1"/>
            <w:rPr>
              <w:rFonts w:eastAsiaTheme="minorEastAsia"/>
              <w:noProof/>
              <w:lang w:val="en-GB" w:eastAsia="en-GB"/>
            </w:rPr>
          </w:pPr>
          <w:hyperlink w:anchor="_Toc480797415" w:history="1">
            <w:r w:rsidR="005627AF" w:rsidRPr="001C3010">
              <w:rPr>
                <w:rStyle w:val="Hyperlink"/>
                <w:rFonts w:ascii="Times New Roman" w:eastAsia="Arial" w:hAnsi="Times New Roman" w:cs="Times New Roman"/>
                <w:noProof/>
              </w:rPr>
              <w:t>S</w:t>
            </w:r>
            <w:r w:rsidR="005627AF" w:rsidRPr="001C3010">
              <w:rPr>
                <w:rStyle w:val="Hyperlink"/>
                <w:rFonts w:ascii="Times New Roman" w:eastAsia="Arial" w:hAnsi="Times New Roman" w:cs="Times New Roman"/>
                <w:noProof/>
                <w:spacing w:val="-19"/>
              </w:rPr>
              <w:t>T</w:t>
            </w:r>
            <w:r w:rsidR="005627AF" w:rsidRPr="001C3010">
              <w:rPr>
                <w:rStyle w:val="Hyperlink"/>
                <w:rFonts w:ascii="Times New Roman" w:eastAsia="Arial" w:hAnsi="Times New Roman" w:cs="Times New Roman"/>
                <w:noProof/>
                <w:spacing w:val="-7"/>
              </w:rPr>
              <w:t>A</w:t>
            </w:r>
            <w:r w:rsidR="005627AF" w:rsidRPr="001C3010">
              <w:rPr>
                <w:rStyle w:val="Hyperlink"/>
                <w:rFonts w:ascii="Times New Roman" w:eastAsia="Arial" w:hAnsi="Times New Roman" w:cs="Times New Roman"/>
                <w:noProof/>
                <w:spacing w:val="2"/>
              </w:rPr>
              <w:t>N</w:t>
            </w:r>
            <w:r w:rsidR="005627AF" w:rsidRPr="001C3010">
              <w:rPr>
                <w:rStyle w:val="Hyperlink"/>
                <w:rFonts w:ascii="Times New Roman" w:eastAsia="Arial" w:hAnsi="Times New Roman" w:cs="Times New Roman"/>
                <w:noProof/>
                <w:spacing w:val="7"/>
              </w:rPr>
              <w:t>D</w:t>
            </w:r>
            <w:r w:rsidR="005627AF" w:rsidRPr="001C3010">
              <w:rPr>
                <w:rStyle w:val="Hyperlink"/>
                <w:rFonts w:ascii="Times New Roman" w:eastAsia="Arial" w:hAnsi="Times New Roman" w:cs="Times New Roman"/>
                <w:noProof/>
                <w:spacing w:val="-7"/>
              </w:rPr>
              <w:t>A</w:t>
            </w:r>
            <w:r w:rsidR="005627AF" w:rsidRPr="001C3010">
              <w:rPr>
                <w:rStyle w:val="Hyperlink"/>
                <w:rFonts w:ascii="Times New Roman" w:eastAsia="Arial" w:hAnsi="Times New Roman" w:cs="Times New Roman"/>
                <w:noProof/>
                <w:spacing w:val="2"/>
              </w:rPr>
              <w:t>R</w:t>
            </w:r>
            <w:r w:rsidR="005627AF" w:rsidRPr="001C3010">
              <w:rPr>
                <w:rStyle w:val="Hyperlink"/>
                <w:rFonts w:ascii="Times New Roman" w:eastAsia="Arial" w:hAnsi="Times New Roman" w:cs="Times New Roman"/>
                <w:noProof/>
              </w:rPr>
              <w:t>D</w:t>
            </w:r>
            <w:r w:rsidR="005627AF" w:rsidRPr="001C3010">
              <w:rPr>
                <w:rStyle w:val="Hyperlink"/>
                <w:rFonts w:ascii="Times New Roman" w:eastAsia="Arial" w:hAnsi="Times New Roman" w:cs="Times New Roman"/>
                <w:noProof/>
                <w:spacing w:val="-18"/>
              </w:rPr>
              <w:t xml:space="preserve"> </w:t>
            </w:r>
            <w:r w:rsidR="005627AF" w:rsidRPr="001C3010">
              <w:rPr>
                <w:rStyle w:val="Hyperlink"/>
                <w:rFonts w:ascii="Times New Roman" w:eastAsia="Arial" w:hAnsi="Times New Roman" w:cs="Times New Roman"/>
                <w:noProof/>
                <w:spacing w:val="3"/>
              </w:rPr>
              <w:t>P</w:t>
            </w:r>
            <w:r w:rsidR="005627AF" w:rsidRPr="001C3010">
              <w:rPr>
                <w:rStyle w:val="Hyperlink"/>
                <w:rFonts w:ascii="Times New Roman" w:eastAsia="Arial" w:hAnsi="Times New Roman" w:cs="Times New Roman"/>
                <w:noProof/>
                <w:spacing w:val="2"/>
              </w:rPr>
              <w:t>R</w:t>
            </w:r>
            <w:r w:rsidR="005627AF" w:rsidRPr="001C3010">
              <w:rPr>
                <w:rStyle w:val="Hyperlink"/>
                <w:rFonts w:ascii="Times New Roman" w:eastAsia="Arial" w:hAnsi="Times New Roman" w:cs="Times New Roman"/>
                <w:noProof/>
                <w:spacing w:val="-1"/>
              </w:rPr>
              <w:t>O</w:t>
            </w:r>
            <w:r w:rsidR="005627AF" w:rsidRPr="001C3010">
              <w:rPr>
                <w:rStyle w:val="Hyperlink"/>
                <w:rFonts w:ascii="Times New Roman" w:eastAsia="Arial" w:hAnsi="Times New Roman" w:cs="Times New Roman"/>
                <w:noProof/>
              </w:rPr>
              <w:t>CE</w:t>
            </w:r>
            <w:r w:rsidR="005627AF" w:rsidRPr="001C3010">
              <w:rPr>
                <w:rStyle w:val="Hyperlink"/>
                <w:rFonts w:ascii="Times New Roman" w:eastAsia="Arial" w:hAnsi="Times New Roman" w:cs="Times New Roman"/>
                <w:noProof/>
                <w:spacing w:val="3"/>
              </w:rPr>
              <w:t>D</w:t>
            </w:r>
            <w:r w:rsidR="005627AF" w:rsidRPr="001C3010">
              <w:rPr>
                <w:rStyle w:val="Hyperlink"/>
                <w:rFonts w:ascii="Times New Roman" w:eastAsia="Arial" w:hAnsi="Times New Roman" w:cs="Times New Roman"/>
                <w:noProof/>
              </w:rPr>
              <w:t>URE</w:t>
            </w:r>
            <w:r w:rsidR="005627AF" w:rsidRPr="001C3010">
              <w:rPr>
                <w:rStyle w:val="Hyperlink"/>
                <w:rFonts w:ascii="Times New Roman" w:eastAsia="Arial" w:hAnsi="Times New Roman" w:cs="Times New Roman"/>
                <w:noProof/>
                <w:spacing w:val="-20"/>
              </w:rPr>
              <w:t xml:space="preserve"> </w:t>
            </w:r>
            <w:r w:rsidR="005627AF" w:rsidRPr="001C3010">
              <w:rPr>
                <w:rStyle w:val="Hyperlink"/>
                <w:rFonts w:ascii="Times New Roman" w:eastAsia="Arial" w:hAnsi="Times New Roman" w:cs="Times New Roman"/>
                <w:noProof/>
              </w:rPr>
              <w:t>2</w:t>
            </w:r>
            <w:r w:rsidR="005627AF">
              <w:rPr>
                <w:noProof/>
                <w:webHidden/>
              </w:rPr>
              <w:tab/>
            </w:r>
            <w:r w:rsidR="005627AF">
              <w:rPr>
                <w:noProof/>
                <w:webHidden/>
              </w:rPr>
              <w:fldChar w:fldCharType="begin"/>
            </w:r>
            <w:r w:rsidR="005627AF">
              <w:rPr>
                <w:noProof/>
                <w:webHidden/>
              </w:rPr>
              <w:instrText xml:space="preserve"> PAGEREF _Toc480797415 \h </w:instrText>
            </w:r>
            <w:r w:rsidR="005627AF">
              <w:rPr>
                <w:noProof/>
                <w:webHidden/>
              </w:rPr>
            </w:r>
            <w:r w:rsidR="005627AF">
              <w:rPr>
                <w:noProof/>
                <w:webHidden/>
              </w:rPr>
              <w:fldChar w:fldCharType="separate"/>
            </w:r>
            <w:r w:rsidR="005627AF">
              <w:rPr>
                <w:noProof/>
                <w:webHidden/>
              </w:rPr>
              <w:t>29</w:t>
            </w:r>
            <w:r w:rsidR="005627AF">
              <w:rPr>
                <w:noProof/>
                <w:webHidden/>
              </w:rPr>
              <w:fldChar w:fldCharType="end"/>
            </w:r>
          </w:hyperlink>
        </w:p>
        <w:p w14:paraId="39FEB82E" w14:textId="77777777" w:rsidR="004B5BC4" w:rsidRDefault="009921DF" w:rsidP="009921DF">
          <w:pPr>
            <w:rPr>
              <w:b/>
              <w:bCs/>
              <w:noProof/>
            </w:rPr>
          </w:pPr>
          <w:r>
            <w:rPr>
              <w:b/>
              <w:bCs/>
              <w:noProof/>
            </w:rPr>
            <w:fldChar w:fldCharType="end"/>
          </w:r>
        </w:p>
      </w:sdtContent>
    </w:sdt>
    <w:p w14:paraId="7BEC7CD9" w14:textId="77777777" w:rsidR="004B5BC4" w:rsidRDefault="004B5BC4">
      <w:pPr>
        <w:rPr>
          <w:b/>
          <w:bCs/>
          <w:noProof/>
        </w:rPr>
      </w:pPr>
      <w:r>
        <w:rPr>
          <w:b/>
          <w:bCs/>
          <w:noProof/>
        </w:rPr>
        <w:br w:type="page"/>
      </w:r>
    </w:p>
    <w:p w14:paraId="3A7E7D41" w14:textId="77777777" w:rsidR="00015D47" w:rsidRPr="00984CD6" w:rsidRDefault="00015D47">
      <w:pPr>
        <w:spacing w:before="7" w:after="0" w:line="110" w:lineRule="exact"/>
        <w:rPr>
          <w:sz w:val="11"/>
          <w:szCs w:val="11"/>
        </w:rPr>
      </w:pPr>
    </w:p>
    <w:p w14:paraId="2197FA29" w14:textId="77777777" w:rsidR="005D6559" w:rsidRDefault="0026255B" w:rsidP="002D7B16">
      <w:pPr>
        <w:spacing w:after="0" w:line="240" w:lineRule="auto"/>
        <w:ind w:left="1437" w:right="1293" w:hanging="1"/>
        <w:jc w:val="center"/>
        <w:rPr>
          <w:rFonts w:ascii="Times New Roman" w:eastAsia="Arial" w:hAnsi="Times New Roman" w:cs="Times New Roman"/>
          <w:sz w:val="24"/>
          <w:szCs w:val="24"/>
        </w:rPr>
      </w:pPr>
      <w:r w:rsidRPr="005D6559">
        <w:rPr>
          <w:rFonts w:ascii="Times New Roman" w:eastAsia="Arial" w:hAnsi="Times New Roman" w:cs="Times New Roman"/>
          <w:spacing w:val="2"/>
          <w:sz w:val="24"/>
          <w:szCs w:val="24"/>
        </w:rPr>
        <w:t>T</w:t>
      </w:r>
      <w:r w:rsidRPr="005D6559">
        <w:rPr>
          <w:rFonts w:ascii="Times New Roman" w:eastAsia="Arial" w:hAnsi="Times New Roman" w:cs="Times New Roman"/>
          <w:sz w:val="24"/>
          <w:szCs w:val="24"/>
        </w:rPr>
        <w:t>HE CON</w:t>
      </w:r>
      <w:r w:rsidRPr="005D6559">
        <w:rPr>
          <w:rFonts w:ascii="Times New Roman" w:eastAsia="Arial" w:hAnsi="Times New Roman" w:cs="Times New Roman"/>
          <w:spacing w:val="-2"/>
          <w:sz w:val="24"/>
          <w:szCs w:val="24"/>
        </w:rPr>
        <w:t>S</w:t>
      </w:r>
      <w:r w:rsidRPr="005D6559">
        <w:rPr>
          <w:rFonts w:ascii="Times New Roman" w:eastAsia="Arial" w:hAnsi="Times New Roman" w:cs="Times New Roman"/>
          <w:spacing w:val="2"/>
          <w:sz w:val="24"/>
          <w:szCs w:val="24"/>
        </w:rPr>
        <w:t>T</w:t>
      </w:r>
      <w:r w:rsidRPr="005D6559">
        <w:rPr>
          <w:rFonts w:ascii="Times New Roman" w:eastAsia="Arial" w:hAnsi="Times New Roman" w:cs="Times New Roman"/>
          <w:spacing w:val="-2"/>
          <w:sz w:val="24"/>
          <w:szCs w:val="24"/>
        </w:rPr>
        <w:t>I</w:t>
      </w:r>
      <w:r w:rsidRPr="005D6559">
        <w:rPr>
          <w:rFonts w:ascii="Times New Roman" w:eastAsia="Arial" w:hAnsi="Times New Roman" w:cs="Times New Roman"/>
          <w:spacing w:val="2"/>
          <w:sz w:val="24"/>
          <w:szCs w:val="24"/>
        </w:rPr>
        <w:t>T</w:t>
      </w:r>
      <w:r w:rsidRPr="005D6559">
        <w:rPr>
          <w:rFonts w:ascii="Times New Roman" w:eastAsia="Arial" w:hAnsi="Times New Roman" w:cs="Times New Roman"/>
          <w:spacing w:val="-3"/>
          <w:sz w:val="24"/>
          <w:szCs w:val="24"/>
        </w:rPr>
        <w:t>U</w:t>
      </w:r>
      <w:r w:rsidRPr="005D6559">
        <w:rPr>
          <w:rFonts w:ascii="Times New Roman" w:eastAsia="Arial" w:hAnsi="Times New Roman" w:cs="Times New Roman"/>
          <w:spacing w:val="2"/>
          <w:sz w:val="24"/>
          <w:szCs w:val="24"/>
        </w:rPr>
        <w:t>T</w:t>
      </w:r>
      <w:r w:rsidRPr="005D6559">
        <w:rPr>
          <w:rFonts w:ascii="Times New Roman" w:eastAsia="Arial" w:hAnsi="Times New Roman" w:cs="Times New Roman"/>
          <w:sz w:val="24"/>
          <w:szCs w:val="24"/>
        </w:rPr>
        <w:t>I</w:t>
      </w:r>
      <w:r w:rsidRPr="005D6559">
        <w:rPr>
          <w:rFonts w:ascii="Times New Roman" w:eastAsia="Arial" w:hAnsi="Times New Roman" w:cs="Times New Roman"/>
          <w:spacing w:val="1"/>
          <w:sz w:val="24"/>
          <w:szCs w:val="24"/>
        </w:rPr>
        <w:t>O</w:t>
      </w:r>
      <w:r w:rsidRPr="005D6559">
        <w:rPr>
          <w:rFonts w:ascii="Times New Roman" w:eastAsia="Arial" w:hAnsi="Times New Roman" w:cs="Times New Roman"/>
          <w:sz w:val="24"/>
          <w:szCs w:val="24"/>
        </w:rPr>
        <w:t>N</w:t>
      </w:r>
      <w:r w:rsidRPr="005D6559">
        <w:rPr>
          <w:rFonts w:ascii="Times New Roman" w:eastAsia="Arial" w:hAnsi="Times New Roman" w:cs="Times New Roman"/>
          <w:spacing w:val="-2"/>
          <w:sz w:val="24"/>
          <w:szCs w:val="24"/>
        </w:rPr>
        <w:t xml:space="preserve"> </w:t>
      </w:r>
      <w:r w:rsidRPr="005D6559">
        <w:rPr>
          <w:rFonts w:ascii="Times New Roman" w:eastAsia="Arial" w:hAnsi="Times New Roman" w:cs="Times New Roman"/>
          <w:sz w:val="24"/>
          <w:szCs w:val="24"/>
        </w:rPr>
        <w:t>AND</w:t>
      </w:r>
      <w:r w:rsidRPr="005D6559">
        <w:rPr>
          <w:rFonts w:ascii="Times New Roman" w:eastAsia="Arial" w:hAnsi="Times New Roman" w:cs="Times New Roman"/>
          <w:spacing w:val="-1"/>
          <w:sz w:val="24"/>
          <w:szCs w:val="24"/>
        </w:rPr>
        <w:t xml:space="preserve"> </w:t>
      </w:r>
      <w:r w:rsidRPr="005D6559">
        <w:rPr>
          <w:rFonts w:ascii="Times New Roman" w:eastAsia="Arial" w:hAnsi="Times New Roman" w:cs="Times New Roman"/>
          <w:sz w:val="24"/>
          <w:szCs w:val="24"/>
        </w:rPr>
        <w:t>RUL</w:t>
      </w:r>
      <w:r w:rsidRPr="005D6559">
        <w:rPr>
          <w:rFonts w:ascii="Times New Roman" w:eastAsia="Arial" w:hAnsi="Times New Roman" w:cs="Times New Roman"/>
          <w:spacing w:val="1"/>
          <w:sz w:val="24"/>
          <w:szCs w:val="24"/>
        </w:rPr>
        <w:t>E</w:t>
      </w:r>
      <w:r w:rsidRPr="005D6559">
        <w:rPr>
          <w:rFonts w:ascii="Times New Roman" w:eastAsia="Arial" w:hAnsi="Times New Roman" w:cs="Times New Roman"/>
          <w:sz w:val="24"/>
          <w:szCs w:val="24"/>
        </w:rPr>
        <w:t xml:space="preserve">S </w:t>
      </w:r>
      <w:r w:rsidRPr="005D6559">
        <w:rPr>
          <w:rFonts w:ascii="Times New Roman" w:eastAsia="Arial" w:hAnsi="Times New Roman" w:cs="Times New Roman"/>
          <w:spacing w:val="1"/>
          <w:sz w:val="24"/>
          <w:szCs w:val="24"/>
        </w:rPr>
        <w:t>O</w:t>
      </w:r>
      <w:r w:rsidRPr="005D6559">
        <w:rPr>
          <w:rFonts w:ascii="Times New Roman" w:eastAsia="Arial" w:hAnsi="Times New Roman" w:cs="Times New Roman"/>
          <w:sz w:val="24"/>
          <w:szCs w:val="24"/>
        </w:rPr>
        <w:t>F</w:t>
      </w:r>
      <w:r w:rsidRPr="005D6559">
        <w:rPr>
          <w:rFonts w:ascii="Times New Roman" w:eastAsia="Arial" w:hAnsi="Times New Roman" w:cs="Times New Roman"/>
          <w:spacing w:val="-2"/>
          <w:sz w:val="24"/>
          <w:szCs w:val="24"/>
        </w:rPr>
        <w:t xml:space="preserve"> </w:t>
      </w:r>
      <w:r w:rsidRPr="005D6559">
        <w:rPr>
          <w:rFonts w:ascii="Times New Roman" w:eastAsia="Arial" w:hAnsi="Times New Roman" w:cs="Times New Roman"/>
          <w:spacing w:val="2"/>
          <w:sz w:val="24"/>
          <w:szCs w:val="24"/>
        </w:rPr>
        <w:t>T</w:t>
      </w:r>
      <w:r w:rsidRPr="005D6559">
        <w:rPr>
          <w:rFonts w:ascii="Times New Roman" w:eastAsia="Arial" w:hAnsi="Times New Roman" w:cs="Times New Roman"/>
          <w:sz w:val="24"/>
          <w:szCs w:val="24"/>
        </w:rPr>
        <w:t>HE DIS</w:t>
      </w:r>
      <w:r w:rsidRPr="005D6559">
        <w:rPr>
          <w:rFonts w:ascii="Times New Roman" w:eastAsia="Arial" w:hAnsi="Times New Roman" w:cs="Times New Roman"/>
          <w:spacing w:val="3"/>
          <w:sz w:val="24"/>
          <w:szCs w:val="24"/>
        </w:rPr>
        <w:t>T</w:t>
      </w:r>
      <w:r w:rsidRPr="005D6559">
        <w:rPr>
          <w:rFonts w:ascii="Times New Roman" w:eastAsia="Arial" w:hAnsi="Times New Roman" w:cs="Times New Roman"/>
          <w:sz w:val="24"/>
          <w:szCs w:val="24"/>
        </w:rPr>
        <w:t>RIB</w:t>
      </w:r>
      <w:r w:rsidRPr="005D6559">
        <w:rPr>
          <w:rFonts w:ascii="Times New Roman" w:eastAsia="Arial" w:hAnsi="Times New Roman" w:cs="Times New Roman"/>
          <w:spacing w:val="-2"/>
          <w:sz w:val="24"/>
          <w:szCs w:val="24"/>
        </w:rPr>
        <w:t>U</w:t>
      </w:r>
      <w:r w:rsidRPr="005D6559">
        <w:rPr>
          <w:rFonts w:ascii="Times New Roman" w:eastAsia="Arial" w:hAnsi="Times New Roman" w:cs="Times New Roman"/>
          <w:spacing w:val="2"/>
          <w:sz w:val="24"/>
          <w:szCs w:val="24"/>
        </w:rPr>
        <w:t>T</w:t>
      </w:r>
      <w:r w:rsidRPr="005D6559">
        <w:rPr>
          <w:rFonts w:ascii="Times New Roman" w:eastAsia="Arial" w:hAnsi="Times New Roman" w:cs="Times New Roman"/>
          <w:spacing w:val="-2"/>
          <w:sz w:val="24"/>
          <w:szCs w:val="24"/>
        </w:rPr>
        <w:t>I</w:t>
      </w:r>
      <w:r w:rsidRPr="005D6559">
        <w:rPr>
          <w:rFonts w:ascii="Times New Roman" w:eastAsia="Arial" w:hAnsi="Times New Roman" w:cs="Times New Roman"/>
          <w:sz w:val="24"/>
          <w:szCs w:val="24"/>
        </w:rPr>
        <w:t>ON CODE</w:t>
      </w:r>
      <w:r w:rsidRPr="005D6559">
        <w:rPr>
          <w:rFonts w:ascii="Times New Roman" w:eastAsia="Arial" w:hAnsi="Times New Roman" w:cs="Times New Roman"/>
          <w:spacing w:val="-2"/>
          <w:sz w:val="24"/>
          <w:szCs w:val="24"/>
        </w:rPr>
        <w:t xml:space="preserve"> </w:t>
      </w:r>
      <w:r w:rsidRPr="005D6559">
        <w:rPr>
          <w:rFonts w:ascii="Times New Roman" w:eastAsia="Arial" w:hAnsi="Times New Roman" w:cs="Times New Roman"/>
          <w:sz w:val="24"/>
          <w:szCs w:val="24"/>
        </w:rPr>
        <w:t>RE</w:t>
      </w:r>
      <w:r w:rsidRPr="005D6559">
        <w:rPr>
          <w:rFonts w:ascii="Times New Roman" w:eastAsia="Arial" w:hAnsi="Times New Roman" w:cs="Times New Roman"/>
          <w:spacing w:val="1"/>
          <w:sz w:val="24"/>
          <w:szCs w:val="24"/>
        </w:rPr>
        <w:t>V</w:t>
      </w:r>
      <w:r w:rsidRPr="005D6559">
        <w:rPr>
          <w:rFonts w:ascii="Times New Roman" w:eastAsia="Arial" w:hAnsi="Times New Roman" w:cs="Times New Roman"/>
          <w:sz w:val="24"/>
          <w:szCs w:val="24"/>
        </w:rPr>
        <w:t>I</w:t>
      </w:r>
      <w:r w:rsidRPr="005D6559">
        <w:rPr>
          <w:rFonts w:ascii="Times New Roman" w:eastAsia="Arial" w:hAnsi="Times New Roman" w:cs="Times New Roman"/>
          <w:spacing w:val="-6"/>
          <w:sz w:val="24"/>
          <w:szCs w:val="24"/>
        </w:rPr>
        <w:t>E</w:t>
      </w:r>
      <w:r w:rsidRPr="005D6559">
        <w:rPr>
          <w:rFonts w:ascii="Times New Roman" w:eastAsia="Arial" w:hAnsi="Times New Roman" w:cs="Times New Roman"/>
          <w:sz w:val="24"/>
          <w:szCs w:val="24"/>
        </w:rPr>
        <w:t>W</w:t>
      </w:r>
      <w:r w:rsidRPr="005D6559">
        <w:rPr>
          <w:rFonts w:ascii="Times New Roman" w:eastAsia="Arial" w:hAnsi="Times New Roman" w:cs="Times New Roman"/>
          <w:spacing w:val="6"/>
          <w:sz w:val="24"/>
          <w:szCs w:val="24"/>
        </w:rPr>
        <w:t xml:space="preserve"> </w:t>
      </w:r>
      <w:r w:rsidRPr="005D6559">
        <w:rPr>
          <w:rFonts w:ascii="Times New Roman" w:eastAsia="Arial" w:hAnsi="Times New Roman" w:cs="Times New Roman"/>
          <w:sz w:val="24"/>
          <w:szCs w:val="24"/>
        </w:rPr>
        <w:t>PA</w:t>
      </w:r>
      <w:r w:rsidRPr="005D6559">
        <w:rPr>
          <w:rFonts w:ascii="Times New Roman" w:eastAsia="Arial" w:hAnsi="Times New Roman" w:cs="Times New Roman"/>
          <w:spacing w:val="-3"/>
          <w:sz w:val="24"/>
          <w:szCs w:val="24"/>
        </w:rPr>
        <w:t>N</w:t>
      </w:r>
      <w:r w:rsidRPr="005D6559">
        <w:rPr>
          <w:rFonts w:ascii="Times New Roman" w:eastAsia="Arial" w:hAnsi="Times New Roman" w:cs="Times New Roman"/>
          <w:sz w:val="24"/>
          <w:szCs w:val="24"/>
        </w:rPr>
        <w:t>EL</w:t>
      </w:r>
      <w:r w:rsidRPr="005D6559">
        <w:rPr>
          <w:rFonts w:ascii="Times New Roman" w:eastAsia="Arial" w:hAnsi="Times New Roman" w:cs="Times New Roman"/>
          <w:spacing w:val="1"/>
          <w:sz w:val="24"/>
          <w:szCs w:val="24"/>
        </w:rPr>
        <w:t xml:space="preserve"> O</w:t>
      </w:r>
      <w:r w:rsidRPr="005D6559">
        <w:rPr>
          <w:rFonts w:ascii="Times New Roman" w:eastAsia="Arial" w:hAnsi="Times New Roman" w:cs="Times New Roman"/>
          <w:sz w:val="24"/>
          <w:szCs w:val="24"/>
        </w:rPr>
        <w:t>F</w:t>
      </w:r>
      <w:r w:rsidRPr="005D6559">
        <w:rPr>
          <w:rFonts w:ascii="Times New Roman" w:eastAsia="Arial" w:hAnsi="Times New Roman" w:cs="Times New Roman"/>
          <w:spacing w:val="-2"/>
          <w:sz w:val="24"/>
          <w:szCs w:val="24"/>
        </w:rPr>
        <w:t xml:space="preserve"> </w:t>
      </w:r>
      <w:r w:rsidRPr="005D6559">
        <w:rPr>
          <w:rFonts w:ascii="Times New Roman" w:eastAsia="Arial" w:hAnsi="Times New Roman" w:cs="Times New Roman"/>
          <w:sz w:val="24"/>
          <w:szCs w:val="24"/>
        </w:rPr>
        <w:t xml:space="preserve">GREAT </w:t>
      </w:r>
      <w:r w:rsidRPr="005D6559">
        <w:rPr>
          <w:rFonts w:ascii="Times New Roman" w:eastAsia="Arial" w:hAnsi="Times New Roman" w:cs="Times New Roman"/>
          <w:spacing w:val="1"/>
          <w:sz w:val="24"/>
          <w:szCs w:val="24"/>
        </w:rPr>
        <w:t>B</w:t>
      </w:r>
      <w:r w:rsidRPr="005D6559">
        <w:rPr>
          <w:rFonts w:ascii="Times New Roman" w:eastAsia="Arial" w:hAnsi="Times New Roman" w:cs="Times New Roman"/>
          <w:sz w:val="24"/>
          <w:szCs w:val="24"/>
        </w:rPr>
        <w:t>R</w:t>
      </w:r>
      <w:r w:rsidRPr="005D6559">
        <w:rPr>
          <w:rFonts w:ascii="Times New Roman" w:eastAsia="Arial" w:hAnsi="Times New Roman" w:cs="Times New Roman"/>
          <w:spacing w:val="-2"/>
          <w:sz w:val="24"/>
          <w:szCs w:val="24"/>
        </w:rPr>
        <w:t>I</w:t>
      </w:r>
      <w:r w:rsidRPr="005D6559">
        <w:rPr>
          <w:rFonts w:ascii="Times New Roman" w:eastAsia="Arial" w:hAnsi="Times New Roman" w:cs="Times New Roman"/>
          <w:spacing w:val="2"/>
          <w:sz w:val="24"/>
          <w:szCs w:val="24"/>
        </w:rPr>
        <w:t>T</w:t>
      </w:r>
      <w:r w:rsidRPr="005D6559">
        <w:rPr>
          <w:rFonts w:ascii="Times New Roman" w:eastAsia="Arial" w:hAnsi="Times New Roman" w:cs="Times New Roman"/>
          <w:sz w:val="24"/>
          <w:szCs w:val="24"/>
        </w:rPr>
        <w:t>AIN</w:t>
      </w:r>
    </w:p>
    <w:p w14:paraId="5E64BEAD" w14:textId="77777777" w:rsidR="00280B56" w:rsidRPr="002D7B16" w:rsidRDefault="00280B56" w:rsidP="002D7B16">
      <w:pPr>
        <w:spacing w:after="0" w:line="240" w:lineRule="auto"/>
        <w:ind w:left="1437" w:right="1293" w:hanging="1"/>
        <w:jc w:val="center"/>
        <w:rPr>
          <w:rFonts w:ascii="Times New Roman" w:eastAsia="Arial" w:hAnsi="Times New Roman" w:cs="Times New Roman"/>
          <w:sz w:val="24"/>
          <w:szCs w:val="24"/>
        </w:rPr>
      </w:pPr>
    </w:p>
    <w:p w14:paraId="59F3CD23" w14:textId="77777777" w:rsidR="00015D47" w:rsidRPr="000721CC" w:rsidRDefault="0026255B" w:rsidP="002D7B16">
      <w:pPr>
        <w:pStyle w:val="Heading1"/>
        <w:spacing w:line="240" w:lineRule="auto"/>
        <w:rPr>
          <w:rFonts w:ascii="Times New Roman" w:eastAsia="Times New Roman" w:hAnsi="Times New Roman" w:cs="Times New Roman"/>
        </w:rPr>
      </w:pPr>
      <w:bookmarkStart w:id="0" w:name="_Toc480797389"/>
      <w:r w:rsidRPr="000721CC">
        <w:rPr>
          <w:rFonts w:ascii="Times New Roman" w:eastAsia="Times New Roman" w:hAnsi="Times New Roman" w:cs="Times New Roman"/>
        </w:rPr>
        <w:t xml:space="preserve">1. </w:t>
      </w:r>
      <w:r w:rsidRPr="000721CC">
        <w:rPr>
          <w:rFonts w:ascii="Times New Roman" w:eastAsia="Times New Roman" w:hAnsi="Times New Roman" w:cs="Times New Roman"/>
        </w:rPr>
        <w:tab/>
        <w:t>N</w:t>
      </w:r>
      <w:r w:rsidRPr="000721CC">
        <w:rPr>
          <w:rFonts w:ascii="Times New Roman" w:eastAsia="Times New Roman" w:hAnsi="Times New Roman" w:cs="Times New Roman"/>
          <w:spacing w:val="-1"/>
        </w:rPr>
        <w:t>AM</w:t>
      </w:r>
      <w:r w:rsidRPr="000721CC">
        <w:rPr>
          <w:rFonts w:ascii="Times New Roman" w:eastAsia="Times New Roman" w:hAnsi="Times New Roman" w:cs="Times New Roman"/>
        </w:rPr>
        <w:t>E</w:t>
      </w:r>
      <w:bookmarkEnd w:id="0"/>
    </w:p>
    <w:p w14:paraId="79118CD5" w14:textId="77777777" w:rsidR="00015D47" w:rsidRPr="000721CC" w:rsidRDefault="00015D47" w:rsidP="002D7B16">
      <w:pPr>
        <w:spacing w:before="2" w:after="0" w:line="240" w:lineRule="auto"/>
      </w:pPr>
    </w:p>
    <w:p w14:paraId="3154AE68" w14:textId="77777777" w:rsidR="000721CC" w:rsidRPr="002D7B16" w:rsidRDefault="0026255B" w:rsidP="002D7B16">
      <w:pPr>
        <w:spacing w:after="0" w:line="240" w:lineRule="auto"/>
        <w:ind w:left="668" w:right="-20"/>
        <w:jc w:val="both"/>
        <w:rPr>
          <w:rFonts w:ascii="Times New Roman" w:eastAsia="Times New Roman" w:hAnsi="Times New Roman" w:cs="Times New Roman"/>
        </w:rPr>
      </w:pP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shall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D</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ribution Code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view</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 of</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B</w:t>
      </w:r>
      <w:r w:rsidRPr="00EF5648">
        <w:rPr>
          <w:rFonts w:ascii="Times New Roman" w:eastAsia="Times New Roman" w:hAnsi="Times New Roman" w:cs="Times New Roman"/>
        </w:rPr>
        <w:t>ri</w:t>
      </w:r>
      <w:r w:rsidRPr="00EF5648">
        <w:rPr>
          <w:rFonts w:ascii="Times New Roman" w:eastAsia="Times New Roman" w:hAnsi="Times New Roman" w:cs="Times New Roman"/>
          <w:spacing w:val="2"/>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in.</w:t>
      </w:r>
    </w:p>
    <w:p w14:paraId="18B39C55" w14:textId="77777777" w:rsidR="00015D47" w:rsidRPr="0028084F" w:rsidRDefault="0026255B" w:rsidP="002D7B16">
      <w:pPr>
        <w:pStyle w:val="Heading1"/>
        <w:spacing w:line="240" w:lineRule="auto"/>
        <w:rPr>
          <w:rFonts w:ascii="Times New Roman" w:eastAsia="Times New Roman" w:hAnsi="Times New Roman" w:cs="Times New Roman"/>
        </w:rPr>
      </w:pPr>
      <w:bookmarkStart w:id="1" w:name="_Toc480797390"/>
      <w:r w:rsidRPr="0028084F">
        <w:rPr>
          <w:rFonts w:ascii="Times New Roman" w:eastAsia="Times New Roman" w:hAnsi="Times New Roman" w:cs="Times New Roman"/>
        </w:rPr>
        <w:t xml:space="preserve">2. </w:t>
      </w:r>
      <w:r w:rsidRPr="0028084F">
        <w:rPr>
          <w:rFonts w:ascii="Times New Roman" w:eastAsia="Times New Roman" w:hAnsi="Times New Roman" w:cs="Times New Roman"/>
        </w:rPr>
        <w:tab/>
        <w:t>DE</w:t>
      </w:r>
      <w:r w:rsidRPr="0028084F">
        <w:rPr>
          <w:rFonts w:ascii="Times New Roman" w:eastAsia="Times New Roman" w:hAnsi="Times New Roman" w:cs="Times New Roman"/>
          <w:spacing w:val="-2"/>
        </w:rPr>
        <w:t>F</w:t>
      </w:r>
      <w:r w:rsidRPr="0028084F">
        <w:rPr>
          <w:rFonts w:ascii="Times New Roman" w:eastAsia="Times New Roman" w:hAnsi="Times New Roman" w:cs="Times New Roman"/>
        </w:rPr>
        <w:t>INI</w:t>
      </w:r>
      <w:r w:rsidRPr="0028084F">
        <w:rPr>
          <w:rFonts w:ascii="Times New Roman" w:eastAsia="Times New Roman" w:hAnsi="Times New Roman" w:cs="Times New Roman"/>
          <w:spacing w:val="1"/>
        </w:rPr>
        <w:t>T</w:t>
      </w:r>
      <w:r w:rsidRPr="0028084F">
        <w:rPr>
          <w:rFonts w:ascii="Times New Roman" w:eastAsia="Times New Roman" w:hAnsi="Times New Roman" w:cs="Times New Roman"/>
        </w:rPr>
        <w:t>IONS</w:t>
      </w:r>
      <w:r w:rsidRPr="0028084F">
        <w:rPr>
          <w:rFonts w:ascii="Times New Roman" w:eastAsia="Times New Roman" w:hAnsi="Times New Roman" w:cs="Times New Roman"/>
          <w:spacing w:val="1"/>
        </w:rPr>
        <w:t xml:space="preserve"> </w:t>
      </w:r>
      <w:r w:rsidRPr="0028084F">
        <w:rPr>
          <w:rFonts w:ascii="Times New Roman" w:eastAsia="Times New Roman" w:hAnsi="Times New Roman" w:cs="Times New Roman"/>
        </w:rPr>
        <w:t>A</w:t>
      </w:r>
      <w:r w:rsidRPr="0028084F">
        <w:rPr>
          <w:rFonts w:ascii="Times New Roman" w:eastAsia="Times New Roman" w:hAnsi="Times New Roman" w:cs="Times New Roman"/>
          <w:spacing w:val="-1"/>
        </w:rPr>
        <w:t>N</w:t>
      </w:r>
      <w:r w:rsidRPr="0028084F">
        <w:rPr>
          <w:rFonts w:ascii="Times New Roman" w:eastAsia="Times New Roman" w:hAnsi="Times New Roman" w:cs="Times New Roman"/>
        </w:rPr>
        <w:t xml:space="preserve">D </w:t>
      </w:r>
      <w:r w:rsidRPr="0028084F">
        <w:rPr>
          <w:rFonts w:ascii="Times New Roman" w:eastAsia="Times New Roman" w:hAnsi="Times New Roman" w:cs="Times New Roman"/>
          <w:spacing w:val="2"/>
        </w:rPr>
        <w:t>I</w:t>
      </w:r>
      <w:r w:rsidRPr="0028084F">
        <w:rPr>
          <w:rFonts w:ascii="Times New Roman" w:eastAsia="Times New Roman" w:hAnsi="Times New Roman" w:cs="Times New Roman"/>
        </w:rPr>
        <w:t>NT</w:t>
      </w:r>
      <w:r w:rsidRPr="0028084F">
        <w:rPr>
          <w:rFonts w:ascii="Times New Roman" w:eastAsia="Times New Roman" w:hAnsi="Times New Roman" w:cs="Times New Roman"/>
          <w:spacing w:val="1"/>
        </w:rPr>
        <w:t>E</w:t>
      </w:r>
      <w:r w:rsidRPr="0028084F">
        <w:rPr>
          <w:rFonts w:ascii="Times New Roman" w:eastAsia="Times New Roman" w:hAnsi="Times New Roman" w:cs="Times New Roman"/>
        </w:rPr>
        <w:t>R</w:t>
      </w:r>
      <w:r w:rsidRPr="0028084F">
        <w:rPr>
          <w:rFonts w:ascii="Times New Roman" w:eastAsia="Times New Roman" w:hAnsi="Times New Roman" w:cs="Times New Roman"/>
          <w:spacing w:val="-3"/>
        </w:rPr>
        <w:t>P</w:t>
      </w:r>
      <w:r w:rsidRPr="0028084F">
        <w:rPr>
          <w:rFonts w:ascii="Times New Roman" w:eastAsia="Times New Roman" w:hAnsi="Times New Roman" w:cs="Times New Roman"/>
        </w:rPr>
        <w:t>RE</w:t>
      </w:r>
      <w:r w:rsidRPr="0028084F">
        <w:rPr>
          <w:rFonts w:ascii="Times New Roman" w:eastAsia="Times New Roman" w:hAnsi="Times New Roman" w:cs="Times New Roman"/>
          <w:spacing w:val="1"/>
        </w:rPr>
        <w:t>T</w:t>
      </w:r>
      <w:r w:rsidRPr="0028084F">
        <w:rPr>
          <w:rFonts w:ascii="Times New Roman" w:eastAsia="Times New Roman" w:hAnsi="Times New Roman" w:cs="Times New Roman"/>
        </w:rPr>
        <w:t>ATI</w:t>
      </w:r>
      <w:r w:rsidRPr="0028084F">
        <w:rPr>
          <w:rFonts w:ascii="Times New Roman" w:eastAsia="Times New Roman" w:hAnsi="Times New Roman" w:cs="Times New Roman"/>
          <w:spacing w:val="1"/>
        </w:rPr>
        <w:t>O</w:t>
      </w:r>
      <w:r w:rsidRPr="0028084F">
        <w:rPr>
          <w:rFonts w:ascii="Times New Roman" w:eastAsia="Times New Roman" w:hAnsi="Times New Roman" w:cs="Times New Roman"/>
        </w:rPr>
        <w:t>NS</w:t>
      </w:r>
      <w:bookmarkEnd w:id="1"/>
    </w:p>
    <w:p w14:paraId="3D812678" w14:textId="77777777" w:rsidR="00015D47" w:rsidRPr="00F82760" w:rsidRDefault="00015D47">
      <w:pPr>
        <w:spacing w:before="2" w:after="0" w:line="130" w:lineRule="exact"/>
      </w:pPr>
    </w:p>
    <w:p w14:paraId="1EADAF46" w14:textId="77777777" w:rsidR="00015D47" w:rsidRPr="00EF5648" w:rsidRDefault="0026255B" w:rsidP="005D6559">
      <w:pPr>
        <w:tabs>
          <w:tab w:val="left" w:pos="660"/>
        </w:tabs>
        <w:spacing w:after="0" w:line="240" w:lineRule="auto"/>
        <w:ind w:left="101" w:right="-20"/>
        <w:jc w:val="both"/>
        <w:rPr>
          <w:rFonts w:ascii="Times New Roman" w:eastAsia="Times New Roman" w:hAnsi="Times New Roman" w:cs="Times New Roman"/>
        </w:rPr>
      </w:pPr>
      <w:r w:rsidRPr="00EF5648">
        <w:rPr>
          <w:rFonts w:ascii="Times New Roman" w:eastAsia="Times New Roman" w:hAnsi="Times New Roman" w:cs="Times New Roman"/>
        </w:rPr>
        <w:t>2.1</w:t>
      </w:r>
      <w:r w:rsidRPr="00EF5648">
        <w:rPr>
          <w:rFonts w:ascii="Times New Roman" w:eastAsia="Times New Roman" w:hAnsi="Times New Roman" w:cs="Times New Roman"/>
        </w:rPr>
        <w:tab/>
        <w:t>The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rPr>
        <w:t>ol</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owing wo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ds a</w:t>
      </w:r>
      <w:r w:rsidRPr="00EF5648">
        <w:rPr>
          <w:rFonts w:ascii="Times New Roman" w:eastAsia="Times New Roman" w:hAnsi="Times New Roman" w:cs="Times New Roman"/>
          <w:spacing w:val="-1"/>
        </w:rPr>
        <w:t>n</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shall have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ol</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owing</w:t>
      </w:r>
      <w:r w:rsidRPr="00EF5648">
        <w:rPr>
          <w:rFonts w:ascii="Times New Roman" w:eastAsia="Times New Roman" w:hAnsi="Times New Roman" w:cs="Times New Roman"/>
          <w:spacing w:val="-2"/>
        </w:rPr>
        <w:t xml:space="preserve"> </w:t>
      </w:r>
      <w:r w:rsidRPr="00A02EA9">
        <w:rPr>
          <w:rFonts w:ascii="Times New Roman" w:eastAsia="Times New Roman" w:hAnsi="Times New Roman" w:cs="Times New Roman"/>
          <w:i/>
          <w:spacing w:val="3"/>
        </w:rPr>
        <w:t>m</w:t>
      </w:r>
      <w:r w:rsidRPr="00A02EA9">
        <w:rPr>
          <w:rFonts w:ascii="Times New Roman" w:eastAsia="Times New Roman" w:hAnsi="Times New Roman" w:cs="Times New Roman"/>
          <w:i/>
          <w:spacing w:val="-1"/>
        </w:rPr>
        <w:t>ea</w:t>
      </w:r>
      <w:r w:rsidRPr="00A02EA9">
        <w:rPr>
          <w:rFonts w:ascii="Times New Roman" w:eastAsia="Times New Roman" w:hAnsi="Times New Roman" w:cs="Times New Roman"/>
          <w:i/>
        </w:rPr>
        <w:t>ni</w:t>
      </w:r>
      <w:r w:rsidRPr="00A02EA9">
        <w:rPr>
          <w:rFonts w:ascii="Times New Roman" w:eastAsia="Times New Roman" w:hAnsi="Times New Roman" w:cs="Times New Roman"/>
          <w:i/>
          <w:spacing w:val="3"/>
        </w:rPr>
        <w:t>n</w:t>
      </w:r>
      <w:r w:rsidRPr="00A02EA9">
        <w:rPr>
          <w:rFonts w:ascii="Times New Roman" w:eastAsia="Times New Roman" w:hAnsi="Times New Roman" w:cs="Times New Roman"/>
          <w:i/>
          <w:spacing w:val="-2"/>
        </w:rPr>
        <w:t>g</w:t>
      </w:r>
      <w:r w:rsidRPr="00A02EA9">
        <w:rPr>
          <w:rFonts w:ascii="Times New Roman" w:eastAsia="Times New Roman" w:hAnsi="Times New Roman" w:cs="Times New Roman"/>
          <w:i/>
        </w:rPr>
        <w:t>s</w:t>
      </w:r>
      <w:r w:rsidRPr="00EF5648">
        <w:rPr>
          <w:rFonts w:ascii="Times New Roman" w:eastAsia="Times New Roman" w:hAnsi="Times New Roman" w:cs="Times New Roman"/>
        </w:rPr>
        <w:t xml:space="preserve"> 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his</w:t>
      </w:r>
    </w:p>
    <w:p w14:paraId="0829D691" w14:textId="77777777" w:rsidR="00015D47" w:rsidRPr="00EF5648" w:rsidRDefault="00B26818" w:rsidP="005D6559">
      <w:pPr>
        <w:spacing w:before="17" w:after="0" w:line="240" w:lineRule="auto"/>
        <w:ind w:left="670" w:right="-20"/>
        <w:jc w:val="both"/>
        <w:rPr>
          <w:rFonts w:ascii="Times New Roman" w:eastAsia="Times New Roman" w:hAnsi="Times New Roman" w:cs="Times New Roman"/>
        </w:rPr>
      </w:pPr>
      <w:r w:rsidRPr="00B26818">
        <w:rPr>
          <w:rFonts w:ascii="Times New Roman" w:eastAsia="Times New Roman" w:hAnsi="Times New Roman" w:cs="Times New Roman"/>
          <w:b/>
        </w:rPr>
        <w:t>Constitution</w:t>
      </w:r>
      <w:r w:rsidR="0026255B" w:rsidRPr="00EF5648">
        <w:rPr>
          <w:rFonts w:ascii="Times New Roman" w:eastAsia="Times New Roman" w:hAnsi="Times New Roman" w:cs="Times New Roman"/>
        </w:rPr>
        <w:t>:</w:t>
      </w:r>
    </w:p>
    <w:p w14:paraId="48192CC0" w14:textId="77777777" w:rsidR="00015D47" w:rsidRPr="00EF5648" w:rsidRDefault="00015D47" w:rsidP="005D6559">
      <w:pPr>
        <w:spacing w:before="10" w:after="0" w:line="240" w:lineRule="auto"/>
        <w:jc w:val="both"/>
      </w:pPr>
    </w:p>
    <w:p w14:paraId="08D6A4CF" w14:textId="77777777" w:rsidR="00D0765B" w:rsidRPr="000721CC" w:rsidRDefault="00D0765B" w:rsidP="005D6559">
      <w:pPr>
        <w:spacing w:after="0" w:line="240" w:lineRule="auto"/>
        <w:ind w:left="670" w:right="-20"/>
        <w:jc w:val="both"/>
        <w:rPr>
          <w:rFonts w:ascii="Times New Roman" w:eastAsia="Times New Roman" w:hAnsi="Times New Roman" w:cs="Times New Roman"/>
          <w:spacing w:val="-1"/>
        </w:rPr>
      </w:pPr>
      <w:r w:rsidRPr="000721CC">
        <w:rPr>
          <w:rFonts w:ascii="Times New Roman" w:eastAsia="Times New Roman" w:hAnsi="Times New Roman" w:cs="Times New Roman"/>
          <w:b/>
          <w:spacing w:val="-1"/>
        </w:rPr>
        <w:t>Authority</w:t>
      </w:r>
      <w:r w:rsidR="001D2793" w:rsidRPr="000721CC">
        <w:rPr>
          <w:rFonts w:ascii="Times New Roman" w:hAnsi="Times New Roman" w:cs="Times New Roman"/>
        </w:rPr>
        <w:t xml:space="preserve"> </w:t>
      </w:r>
      <w:r w:rsidR="00A02EA9">
        <w:rPr>
          <w:rFonts w:ascii="Times New Roman" w:hAnsi="Times New Roman" w:cs="Times New Roman"/>
        </w:rPr>
        <w:t>–</w:t>
      </w:r>
      <w:r w:rsidR="000721CC">
        <w:rPr>
          <w:rFonts w:ascii="Times New Roman" w:hAnsi="Times New Roman" w:cs="Times New Roman"/>
        </w:rPr>
        <w:t xml:space="preserve"> </w:t>
      </w:r>
      <w:r w:rsidR="00A02EA9">
        <w:rPr>
          <w:rFonts w:ascii="Times New Roman" w:hAnsi="Times New Roman" w:cs="Times New Roman"/>
        </w:rPr>
        <w:t xml:space="preserve">means </w:t>
      </w:r>
      <w:r w:rsidR="001D2793" w:rsidRPr="000721CC">
        <w:rPr>
          <w:rFonts w:ascii="Times New Roman" w:eastAsia="Times New Roman" w:hAnsi="Times New Roman" w:cs="Times New Roman"/>
          <w:spacing w:val="-1"/>
        </w:rPr>
        <w:t>the Gas and Electricity Markets Authority established under Section 1 of the Utilities Act 2000</w:t>
      </w:r>
    </w:p>
    <w:p w14:paraId="2D7D519F" w14:textId="77777777" w:rsidR="001D2793" w:rsidRPr="000721CC" w:rsidRDefault="001D2793" w:rsidP="005D6559">
      <w:pPr>
        <w:spacing w:after="0" w:line="240" w:lineRule="auto"/>
        <w:ind w:left="670" w:right="-20"/>
        <w:jc w:val="both"/>
        <w:rPr>
          <w:rFonts w:ascii="Times New Roman" w:eastAsia="Times New Roman" w:hAnsi="Times New Roman" w:cs="Times New Roman"/>
          <w:b/>
          <w:spacing w:val="-1"/>
        </w:rPr>
      </w:pPr>
    </w:p>
    <w:p w14:paraId="3BB111FC" w14:textId="77777777" w:rsidR="001D2793" w:rsidRPr="000721CC" w:rsidRDefault="001D2793" w:rsidP="005D6559">
      <w:pPr>
        <w:spacing w:after="0" w:line="240" w:lineRule="auto"/>
        <w:ind w:left="670" w:right="-20"/>
        <w:jc w:val="both"/>
        <w:rPr>
          <w:rFonts w:ascii="Times New Roman" w:eastAsia="Times New Roman" w:hAnsi="Times New Roman" w:cs="Times New Roman"/>
          <w:spacing w:val="-1"/>
        </w:rPr>
      </w:pPr>
      <w:proofErr w:type="spellStart"/>
      <w:r w:rsidRPr="000721CC">
        <w:rPr>
          <w:rFonts w:ascii="Times New Roman" w:eastAsia="Times New Roman" w:hAnsi="Times New Roman" w:cs="Times New Roman"/>
          <w:b/>
          <w:spacing w:val="-1"/>
        </w:rPr>
        <w:t>Authorised</w:t>
      </w:r>
      <w:proofErr w:type="spellEnd"/>
      <w:r w:rsidRPr="000721CC">
        <w:rPr>
          <w:rFonts w:ascii="Times New Roman" w:eastAsia="Times New Roman" w:hAnsi="Times New Roman" w:cs="Times New Roman"/>
          <w:b/>
          <w:spacing w:val="-1"/>
        </w:rPr>
        <w:t xml:space="preserve"> </w:t>
      </w:r>
      <w:r w:rsidR="00D15B97" w:rsidRPr="000721CC">
        <w:rPr>
          <w:rFonts w:ascii="Times New Roman" w:eastAsia="Times New Roman" w:hAnsi="Times New Roman" w:cs="Times New Roman"/>
          <w:b/>
          <w:spacing w:val="-1"/>
        </w:rPr>
        <w:t>Electricity</w:t>
      </w:r>
      <w:r w:rsidRPr="000721CC">
        <w:rPr>
          <w:rFonts w:ascii="Times New Roman" w:eastAsia="Times New Roman" w:hAnsi="Times New Roman" w:cs="Times New Roman"/>
          <w:b/>
          <w:spacing w:val="-1"/>
        </w:rPr>
        <w:t xml:space="preserve"> Operator </w:t>
      </w:r>
      <w:r w:rsidR="000721CC">
        <w:rPr>
          <w:rFonts w:ascii="Times New Roman" w:eastAsia="Times New Roman" w:hAnsi="Times New Roman" w:cs="Times New Roman"/>
          <w:spacing w:val="-1"/>
        </w:rPr>
        <w:t xml:space="preserve">- </w:t>
      </w:r>
      <w:r w:rsidR="00A02EA9" w:rsidRPr="00A02EA9">
        <w:rPr>
          <w:rFonts w:ascii="Times New Roman" w:eastAsia="Times New Roman" w:hAnsi="Times New Roman" w:cs="Times New Roman"/>
          <w:spacing w:val="-1"/>
        </w:rPr>
        <w:t xml:space="preserve">means </w:t>
      </w:r>
      <w:r w:rsidRPr="000721CC">
        <w:rPr>
          <w:rFonts w:ascii="Times New Roman" w:eastAsia="Times New Roman" w:hAnsi="Times New Roman" w:cs="Times New Roman"/>
          <w:spacing w:val="-1"/>
        </w:rPr>
        <w:t xml:space="preserve">any person (other than the DNO in its capacity as an operator of a Distribution System) who is </w:t>
      </w:r>
      <w:proofErr w:type="spellStart"/>
      <w:r w:rsidRPr="000721CC">
        <w:rPr>
          <w:rFonts w:ascii="Times New Roman" w:eastAsia="Times New Roman" w:hAnsi="Times New Roman" w:cs="Times New Roman"/>
          <w:spacing w:val="-1"/>
        </w:rPr>
        <w:t>authorised</w:t>
      </w:r>
      <w:proofErr w:type="spellEnd"/>
      <w:r w:rsidRPr="000721CC">
        <w:rPr>
          <w:rFonts w:ascii="Times New Roman" w:eastAsia="Times New Roman" w:hAnsi="Times New Roman" w:cs="Times New Roman"/>
          <w:spacing w:val="-1"/>
        </w:rPr>
        <w:t xml:space="preserve"> to generate, participate in the transmission of, d</w:t>
      </w:r>
      <w:r w:rsidR="000721CC">
        <w:rPr>
          <w:rFonts w:ascii="Times New Roman" w:eastAsia="Times New Roman" w:hAnsi="Times New Roman" w:cs="Times New Roman"/>
          <w:spacing w:val="-1"/>
        </w:rPr>
        <w:t>istribute or supply electricity</w:t>
      </w:r>
    </w:p>
    <w:p w14:paraId="130BC67E" w14:textId="77777777" w:rsidR="00D0765B" w:rsidRPr="000721CC" w:rsidRDefault="00D0765B" w:rsidP="005D6559">
      <w:pPr>
        <w:spacing w:after="0" w:line="240" w:lineRule="auto"/>
        <w:ind w:left="670" w:right="-20"/>
        <w:jc w:val="both"/>
        <w:rPr>
          <w:rFonts w:ascii="Times New Roman" w:eastAsia="Times New Roman" w:hAnsi="Times New Roman" w:cs="Times New Roman"/>
          <w:spacing w:val="-1"/>
        </w:rPr>
      </w:pPr>
    </w:p>
    <w:p w14:paraId="45CA905D" w14:textId="77777777" w:rsidR="00015D47" w:rsidRPr="000721CC" w:rsidRDefault="0026255B" w:rsidP="005D6559">
      <w:pPr>
        <w:spacing w:after="0" w:line="240" w:lineRule="auto"/>
        <w:ind w:left="670" w:right="-20"/>
        <w:jc w:val="both"/>
        <w:rPr>
          <w:rFonts w:ascii="Times New Roman" w:eastAsia="Times New Roman" w:hAnsi="Times New Roman" w:cs="Times New Roman"/>
        </w:rPr>
      </w:pPr>
      <w:r w:rsidRPr="000721CC">
        <w:rPr>
          <w:rFonts w:ascii="Times New Roman" w:eastAsia="Times New Roman" w:hAnsi="Times New Roman" w:cs="Times New Roman"/>
          <w:b/>
          <w:bCs/>
        </w:rPr>
        <w:t>B</w:t>
      </w:r>
      <w:r w:rsidRPr="000721CC">
        <w:rPr>
          <w:rFonts w:ascii="Times New Roman" w:eastAsia="Times New Roman" w:hAnsi="Times New Roman" w:cs="Times New Roman"/>
          <w:b/>
          <w:bCs/>
          <w:spacing w:val="1"/>
        </w:rPr>
        <w:t>u</w:t>
      </w:r>
      <w:r w:rsidRPr="000721CC">
        <w:rPr>
          <w:rFonts w:ascii="Times New Roman" w:eastAsia="Times New Roman" w:hAnsi="Times New Roman" w:cs="Times New Roman"/>
          <w:b/>
          <w:bCs/>
        </w:rPr>
        <w:t>si</w:t>
      </w:r>
      <w:r w:rsidRPr="000721CC">
        <w:rPr>
          <w:rFonts w:ascii="Times New Roman" w:eastAsia="Times New Roman" w:hAnsi="Times New Roman" w:cs="Times New Roman"/>
          <w:b/>
          <w:bCs/>
          <w:spacing w:val="1"/>
        </w:rPr>
        <w:t>n</w:t>
      </w:r>
      <w:r w:rsidRPr="000721CC">
        <w:rPr>
          <w:rFonts w:ascii="Times New Roman" w:eastAsia="Times New Roman" w:hAnsi="Times New Roman" w:cs="Times New Roman"/>
          <w:b/>
          <w:bCs/>
          <w:spacing w:val="-1"/>
        </w:rPr>
        <w:t>e</w:t>
      </w:r>
      <w:r w:rsidRPr="000721CC">
        <w:rPr>
          <w:rFonts w:ascii="Times New Roman" w:eastAsia="Times New Roman" w:hAnsi="Times New Roman" w:cs="Times New Roman"/>
          <w:b/>
          <w:bCs/>
        </w:rPr>
        <w:t>ss Da</w:t>
      </w:r>
      <w:r w:rsidRPr="000721CC">
        <w:rPr>
          <w:rFonts w:ascii="Times New Roman" w:eastAsia="Times New Roman" w:hAnsi="Times New Roman" w:cs="Times New Roman"/>
          <w:b/>
          <w:bCs/>
          <w:spacing w:val="1"/>
        </w:rPr>
        <w:t>y</w:t>
      </w:r>
      <w:r w:rsidRPr="000721CC">
        <w:rPr>
          <w:rFonts w:ascii="Times New Roman" w:eastAsia="Times New Roman" w:hAnsi="Times New Roman" w:cs="Times New Roman"/>
          <w:spacing w:val="-1"/>
        </w:rPr>
        <w:t xml:space="preserve"> </w:t>
      </w:r>
      <w:r w:rsidR="000721CC">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sidRPr="000721CC">
        <w:rPr>
          <w:rFonts w:ascii="Times New Roman" w:eastAsia="Times New Roman" w:hAnsi="Times New Roman" w:cs="Times New Roman"/>
          <w:spacing w:val="1"/>
        </w:rPr>
        <w:t>a</w:t>
      </w:r>
      <w:r w:rsidRPr="000721CC">
        <w:rPr>
          <w:rFonts w:ascii="Times New Roman" w:eastAsia="Times New Roman" w:hAnsi="Times New Roman" w:cs="Times New Roman"/>
          <w:spacing w:val="2"/>
        </w:rPr>
        <w:t>n</w:t>
      </w:r>
      <w:r w:rsidRPr="000721CC">
        <w:rPr>
          <w:rFonts w:ascii="Times New Roman" w:eastAsia="Times New Roman" w:hAnsi="Times New Roman" w:cs="Times New Roman"/>
        </w:rPr>
        <w:t>y</w:t>
      </w:r>
      <w:r w:rsidRPr="000721CC">
        <w:rPr>
          <w:rFonts w:ascii="Times New Roman" w:eastAsia="Times New Roman" w:hAnsi="Times New Roman" w:cs="Times New Roman"/>
          <w:spacing w:val="-5"/>
        </w:rPr>
        <w:t xml:space="preserve"> </w:t>
      </w:r>
      <w:r w:rsidRPr="000721CC">
        <w:rPr>
          <w:rFonts w:ascii="Times New Roman" w:eastAsia="Times New Roman" w:hAnsi="Times New Roman" w:cs="Times New Roman"/>
          <w:spacing w:val="2"/>
        </w:rPr>
        <w:t>w</w:t>
      </w:r>
      <w:r w:rsidRPr="000721CC">
        <w:rPr>
          <w:rFonts w:ascii="Times New Roman" w:eastAsia="Times New Roman" w:hAnsi="Times New Roman" w:cs="Times New Roman"/>
          <w:spacing w:val="-1"/>
        </w:rPr>
        <w:t>ee</w:t>
      </w:r>
      <w:r w:rsidRPr="000721CC">
        <w:rPr>
          <w:rFonts w:ascii="Times New Roman" w:eastAsia="Times New Roman" w:hAnsi="Times New Roman" w:cs="Times New Roman"/>
        </w:rPr>
        <w:t>kd</w:t>
      </w:r>
      <w:r w:rsidRPr="000721CC">
        <w:rPr>
          <w:rFonts w:ascii="Times New Roman" w:eastAsia="Times New Roman" w:hAnsi="Times New Roman" w:cs="Times New Roman"/>
          <w:spacing w:val="4"/>
        </w:rPr>
        <w:t>a</w:t>
      </w:r>
      <w:r w:rsidRPr="000721CC">
        <w:rPr>
          <w:rFonts w:ascii="Times New Roman" w:eastAsia="Times New Roman" w:hAnsi="Times New Roman" w:cs="Times New Roman"/>
        </w:rPr>
        <w:t>y</w:t>
      </w:r>
      <w:r w:rsidRPr="000721CC">
        <w:rPr>
          <w:rFonts w:ascii="Times New Roman" w:eastAsia="Times New Roman" w:hAnsi="Times New Roman" w:cs="Times New Roman"/>
          <w:spacing w:val="-3"/>
        </w:rPr>
        <w:t xml:space="preserve"> </w:t>
      </w:r>
      <w:r w:rsidRPr="000721CC">
        <w:rPr>
          <w:rFonts w:ascii="Times New Roman" w:eastAsia="Times New Roman" w:hAnsi="Times New Roman" w:cs="Times New Roman"/>
        </w:rPr>
        <w:t>(oth</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r th</w:t>
      </w:r>
      <w:r w:rsidRPr="000721CC">
        <w:rPr>
          <w:rFonts w:ascii="Times New Roman" w:eastAsia="Times New Roman" w:hAnsi="Times New Roman" w:cs="Times New Roman"/>
          <w:spacing w:val="-1"/>
        </w:rPr>
        <w:t>a</w:t>
      </w:r>
      <w:r w:rsidRPr="000721CC">
        <w:rPr>
          <w:rFonts w:ascii="Times New Roman" w:eastAsia="Times New Roman" w:hAnsi="Times New Roman" w:cs="Times New Roman"/>
        </w:rPr>
        <w:t>n</w:t>
      </w:r>
      <w:r w:rsidRPr="000721CC">
        <w:rPr>
          <w:rFonts w:ascii="Times New Roman" w:eastAsia="Times New Roman" w:hAnsi="Times New Roman" w:cs="Times New Roman"/>
          <w:spacing w:val="2"/>
        </w:rPr>
        <w:t xml:space="preserve"> </w:t>
      </w:r>
      <w:r w:rsidRPr="000721CC">
        <w:rPr>
          <w:rFonts w:ascii="Times New Roman" w:eastAsia="Times New Roman" w:hAnsi="Times New Roman" w:cs="Times New Roman"/>
        </w:rPr>
        <w:t>a</w:t>
      </w:r>
      <w:r w:rsidRPr="000721CC">
        <w:rPr>
          <w:rFonts w:ascii="Times New Roman" w:eastAsia="Times New Roman" w:hAnsi="Times New Roman" w:cs="Times New Roman"/>
          <w:spacing w:val="1"/>
        </w:rPr>
        <w:t xml:space="preserve"> S</w:t>
      </w:r>
      <w:r w:rsidRPr="000721CC">
        <w:rPr>
          <w:rFonts w:ascii="Times New Roman" w:eastAsia="Times New Roman" w:hAnsi="Times New Roman" w:cs="Times New Roman"/>
          <w:spacing w:val="-1"/>
        </w:rPr>
        <w:t>a</w:t>
      </w:r>
      <w:r w:rsidRPr="000721CC">
        <w:rPr>
          <w:rFonts w:ascii="Times New Roman" w:eastAsia="Times New Roman" w:hAnsi="Times New Roman" w:cs="Times New Roman"/>
        </w:rPr>
        <w:t>turd</w:t>
      </w:r>
      <w:r w:rsidRPr="000721CC">
        <w:rPr>
          <w:rFonts w:ascii="Times New Roman" w:eastAsia="Times New Roman" w:hAnsi="Times New Roman" w:cs="Times New Roman"/>
          <w:spacing w:val="3"/>
        </w:rPr>
        <w:t>a</w:t>
      </w:r>
      <w:r w:rsidRPr="000721CC">
        <w:rPr>
          <w:rFonts w:ascii="Times New Roman" w:eastAsia="Times New Roman" w:hAnsi="Times New Roman" w:cs="Times New Roman"/>
          <w:spacing w:val="-5"/>
        </w:rPr>
        <w:t>y</w:t>
      </w:r>
      <w:r w:rsidRPr="000721CC">
        <w:rPr>
          <w:rFonts w:ascii="Times New Roman" w:eastAsia="Times New Roman" w:hAnsi="Times New Roman" w:cs="Times New Roman"/>
        </w:rPr>
        <w:t xml:space="preserve">) on </w:t>
      </w:r>
      <w:r w:rsidRPr="000721CC">
        <w:rPr>
          <w:rFonts w:ascii="Times New Roman" w:eastAsia="Times New Roman" w:hAnsi="Times New Roman" w:cs="Times New Roman"/>
          <w:spacing w:val="-1"/>
        </w:rPr>
        <w:t>w</w:t>
      </w:r>
      <w:r w:rsidRPr="000721CC">
        <w:rPr>
          <w:rFonts w:ascii="Times New Roman" w:eastAsia="Times New Roman" w:hAnsi="Times New Roman" w:cs="Times New Roman"/>
        </w:rPr>
        <w:t xml:space="preserve">hich </w:t>
      </w:r>
      <w:r w:rsidRPr="000721CC">
        <w:rPr>
          <w:rFonts w:ascii="Times New Roman" w:eastAsia="Times New Roman" w:hAnsi="Times New Roman" w:cs="Times New Roman"/>
          <w:spacing w:val="2"/>
        </w:rPr>
        <w:t>b</w:t>
      </w:r>
      <w:r w:rsidRPr="000721CC">
        <w:rPr>
          <w:rFonts w:ascii="Times New Roman" w:eastAsia="Times New Roman" w:hAnsi="Times New Roman" w:cs="Times New Roman"/>
          <w:spacing w:val="-1"/>
        </w:rPr>
        <w:t>a</w:t>
      </w:r>
      <w:r w:rsidRPr="000721CC">
        <w:rPr>
          <w:rFonts w:ascii="Times New Roman" w:eastAsia="Times New Roman" w:hAnsi="Times New Roman" w:cs="Times New Roman"/>
          <w:spacing w:val="2"/>
        </w:rPr>
        <w:t>n</w:t>
      </w:r>
      <w:r w:rsidRPr="000721CC">
        <w:rPr>
          <w:rFonts w:ascii="Times New Roman" w:eastAsia="Times New Roman" w:hAnsi="Times New Roman" w:cs="Times New Roman"/>
        </w:rPr>
        <w:t>ks a</w:t>
      </w:r>
      <w:r w:rsidRPr="000721CC">
        <w:rPr>
          <w:rFonts w:ascii="Times New Roman" w:eastAsia="Times New Roman" w:hAnsi="Times New Roman" w:cs="Times New Roman"/>
          <w:spacing w:val="-1"/>
        </w:rPr>
        <w:t>r</w:t>
      </w:r>
      <w:r w:rsidRPr="000721CC">
        <w:rPr>
          <w:rFonts w:ascii="Times New Roman" w:eastAsia="Times New Roman" w:hAnsi="Times New Roman" w:cs="Times New Roman"/>
        </w:rPr>
        <w:t>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op</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n</w:t>
      </w:r>
    </w:p>
    <w:p w14:paraId="0711094B" w14:textId="77777777" w:rsidR="00015D47" w:rsidRPr="000721CC" w:rsidRDefault="0026255B" w:rsidP="005D6559">
      <w:pPr>
        <w:spacing w:before="9" w:after="0" w:line="240" w:lineRule="auto"/>
        <w:ind w:left="670" w:right="-20"/>
        <w:jc w:val="both"/>
        <w:rPr>
          <w:rFonts w:ascii="Times New Roman" w:eastAsia="Times New Roman" w:hAnsi="Times New Roman" w:cs="Times New Roman"/>
        </w:rPr>
      </w:pPr>
      <w:proofErr w:type="gramStart"/>
      <w:r w:rsidRPr="000721CC">
        <w:rPr>
          <w:rFonts w:ascii="Times New Roman" w:eastAsia="Times New Roman" w:hAnsi="Times New Roman" w:cs="Times New Roman"/>
        </w:rPr>
        <w:t>for</w:t>
      </w:r>
      <w:proofErr w:type="gramEnd"/>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domestic</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busin</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 xml:space="preserve">ss </w:t>
      </w:r>
      <w:r w:rsidRPr="000721CC">
        <w:rPr>
          <w:rFonts w:ascii="Times New Roman" w:eastAsia="Times New Roman" w:hAnsi="Times New Roman" w:cs="Times New Roman"/>
          <w:spacing w:val="1"/>
        </w:rPr>
        <w:t>i</w:t>
      </w:r>
      <w:r w:rsidRPr="000721CC">
        <w:rPr>
          <w:rFonts w:ascii="Times New Roman" w:eastAsia="Times New Roman" w:hAnsi="Times New Roman" w:cs="Times New Roman"/>
        </w:rPr>
        <w:t xml:space="preserve">n both </w:t>
      </w:r>
      <w:r w:rsidRPr="000721CC">
        <w:rPr>
          <w:rFonts w:ascii="Times New Roman" w:eastAsia="Times New Roman" w:hAnsi="Times New Roman" w:cs="Times New Roman"/>
          <w:spacing w:val="1"/>
        </w:rPr>
        <w:t>t</w:t>
      </w:r>
      <w:r w:rsidRPr="000721CC">
        <w:rPr>
          <w:rFonts w:ascii="Times New Roman" w:eastAsia="Times New Roman" w:hAnsi="Times New Roman" w:cs="Times New Roman"/>
        </w:rPr>
        <w:t>he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Ci</w:t>
      </w:r>
      <w:r w:rsidRPr="000721CC">
        <w:rPr>
          <w:rFonts w:ascii="Times New Roman" w:eastAsia="Times New Roman" w:hAnsi="Times New Roman" w:cs="Times New Roman"/>
          <w:spacing w:val="3"/>
        </w:rPr>
        <w:t>t</w:t>
      </w:r>
      <w:r w:rsidRPr="000721CC">
        <w:rPr>
          <w:rFonts w:ascii="Times New Roman" w:eastAsia="Times New Roman" w:hAnsi="Times New Roman" w:cs="Times New Roman"/>
        </w:rPr>
        <w:t>y</w:t>
      </w:r>
      <w:r w:rsidRPr="000721CC">
        <w:rPr>
          <w:rFonts w:ascii="Times New Roman" w:eastAsia="Times New Roman" w:hAnsi="Times New Roman" w:cs="Times New Roman"/>
          <w:spacing w:val="-7"/>
        </w:rPr>
        <w:t xml:space="preserve"> </w:t>
      </w:r>
      <w:r w:rsidRPr="000721CC">
        <w:rPr>
          <w:rFonts w:ascii="Times New Roman" w:eastAsia="Times New Roman" w:hAnsi="Times New Roman" w:cs="Times New Roman"/>
          <w:spacing w:val="2"/>
        </w:rPr>
        <w:t>o</w:t>
      </w:r>
      <w:r w:rsidRPr="000721CC">
        <w:rPr>
          <w:rFonts w:ascii="Times New Roman" w:eastAsia="Times New Roman" w:hAnsi="Times New Roman" w:cs="Times New Roman"/>
        </w:rPr>
        <w:t>f</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spacing w:val="-3"/>
        </w:rPr>
        <w:t>L</w:t>
      </w:r>
      <w:r w:rsidRPr="000721CC">
        <w:rPr>
          <w:rFonts w:ascii="Times New Roman" w:eastAsia="Times New Roman" w:hAnsi="Times New Roman" w:cs="Times New Roman"/>
        </w:rPr>
        <w:t>ondon</w:t>
      </w:r>
      <w:r w:rsidRPr="000721CC">
        <w:rPr>
          <w:rFonts w:ascii="Times New Roman" w:eastAsia="Times New Roman" w:hAnsi="Times New Roman" w:cs="Times New Roman"/>
          <w:spacing w:val="2"/>
        </w:rPr>
        <w:t xml:space="preserve"> a</w:t>
      </w:r>
      <w:r w:rsidRPr="000721CC">
        <w:rPr>
          <w:rFonts w:ascii="Times New Roman" w:eastAsia="Times New Roman" w:hAnsi="Times New Roman" w:cs="Times New Roman"/>
        </w:rPr>
        <w:t xml:space="preserve">nd in </w:t>
      </w:r>
      <w:r w:rsidRPr="000721CC">
        <w:rPr>
          <w:rFonts w:ascii="Times New Roman" w:eastAsia="Times New Roman" w:hAnsi="Times New Roman" w:cs="Times New Roman"/>
          <w:spacing w:val="1"/>
        </w:rPr>
        <w:t>S</w:t>
      </w:r>
      <w:r w:rsidRPr="000721CC">
        <w:rPr>
          <w:rFonts w:ascii="Times New Roman" w:eastAsia="Times New Roman" w:hAnsi="Times New Roman" w:cs="Times New Roman"/>
          <w:spacing w:val="-1"/>
        </w:rPr>
        <w:t>c</w:t>
      </w:r>
      <w:r w:rsidRPr="000721CC">
        <w:rPr>
          <w:rFonts w:ascii="Times New Roman" w:eastAsia="Times New Roman" w:hAnsi="Times New Roman" w:cs="Times New Roman"/>
        </w:rPr>
        <w:t>ot</w:t>
      </w:r>
      <w:r w:rsidRPr="000721CC">
        <w:rPr>
          <w:rFonts w:ascii="Times New Roman" w:eastAsia="Times New Roman" w:hAnsi="Times New Roman" w:cs="Times New Roman"/>
          <w:spacing w:val="1"/>
        </w:rPr>
        <w:t>l</w:t>
      </w:r>
      <w:r w:rsidRPr="000721CC">
        <w:rPr>
          <w:rFonts w:ascii="Times New Roman" w:eastAsia="Times New Roman" w:hAnsi="Times New Roman" w:cs="Times New Roman"/>
          <w:spacing w:val="-1"/>
        </w:rPr>
        <w:t>a</w:t>
      </w:r>
      <w:r w:rsidR="000721CC">
        <w:rPr>
          <w:rFonts w:ascii="Times New Roman" w:eastAsia="Times New Roman" w:hAnsi="Times New Roman" w:cs="Times New Roman"/>
        </w:rPr>
        <w:t>nd</w:t>
      </w:r>
    </w:p>
    <w:p w14:paraId="339E3CFE" w14:textId="77777777" w:rsidR="00015D47" w:rsidRPr="000721CC" w:rsidRDefault="00015D47" w:rsidP="005D6559">
      <w:pPr>
        <w:spacing w:before="10" w:after="0" w:line="240" w:lineRule="auto"/>
        <w:jc w:val="both"/>
        <w:rPr>
          <w:rFonts w:ascii="Times New Roman" w:hAnsi="Times New Roman" w:cs="Times New Roman"/>
        </w:rPr>
      </w:pPr>
    </w:p>
    <w:p w14:paraId="58969F55" w14:textId="77777777" w:rsidR="00015D47" w:rsidRPr="000721CC" w:rsidRDefault="0026255B" w:rsidP="005D6559">
      <w:pPr>
        <w:spacing w:after="0" w:line="240" w:lineRule="auto"/>
        <w:ind w:left="670" w:right="-20"/>
        <w:jc w:val="both"/>
        <w:rPr>
          <w:rFonts w:ascii="Times New Roman" w:eastAsia="Times New Roman" w:hAnsi="Times New Roman" w:cs="Times New Roman"/>
        </w:rPr>
      </w:pPr>
      <w:r w:rsidRPr="000721CC">
        <w:rPr>
          <w:rFonts w:ascii="Times New Roman" w:eastAsia="Times New Roman" w:hAnsi="Times New Roman" w:cs="Times New Roman"/>
          <w:b/>
          <w:bCs/>
        </w:rPr>
        <w:t>Cha</w:t>
      </w:r>
      <w:r w:rsidRPr="000721CC">
        <w:rPr>
          <w:rFonts w:ascii="Times New Roman" w:eastAsia="Times New Roman" w:hAnsi="Times New Roman" w:cs="Times New Roman"/>
          <w:b/>
          <w:bCs/>
          <w:spacing w:val="1"/>
        </w:rPr>
        <w:t>ir</w:t>
      </w:r>
      <w:r w:rsidRPr="000721CC">
        <w:rPr>
          <w:rFonts w:ascii="Times New Roman" w:eastAsia="Times New Roman" w:hAnsi="Times New Roman" w:cs="Times New Roman"/>
          <w:b/>
          <w:bCs/>
          <w:spacing w:val="-3"/>
        </w:rPr>
        <w:t>m</w:t>
      </w:r>
      <w:r w:rsidRPr="000721CC">
        <w:rPr>
          <w:rFonts w:ascii="Times New Roman" w:eastAsia="Times New Roman" w:hAnsi="Times New Roman" w:cs="Times New Roman"/>
          <w:b/>
          <w:bCs/>
        </w:rPr>
        <w:t>a</w:t>
      </w:r>
      <w:r w:rsidRPr="000721CC">
        <w:rPr>
          <w:rFonts w:ascii="Times New Roman" w:eastAsia="Times New Roman" w:hAnsi="Times New Roman" w:cs="Times New Roman"/>
          <w:b/>
          <w:bCs/>
          <w:spacing w:val="1"/>
        </w:rPr>
        <w:t>n</w:t>
      </w:r>
      <w:r w:rsidRPr="000721CC">
        <w:rPr>
          <w:rFonts w:ascii="Times New Roman" w:eastAsia="Times New Roman" w:hAnsi="Times New Roman" w:cs="Times New Roman"/>
          <w:spacing w:val="-1"/>
        </w:rPr>
        <w:t xml:space="preserve"> </w:t>
      </w:r>
      <w:r w:rsidR="000721CC">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sidRPr="000721CC">
        <w:rPr>
          <w:rFonts w:ascii="Times New Roman" w:eastAsia="Times New Roman" w:hAnsi="Times New Roman" w:cs="Times New Roman"/>
        </w:rPr>
        <w:t>the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p</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 xml:space="preserve">rson </w:t>
      </w:r>
      <w:r w:rsidRPr="000721CC">
        <w:rPr>
          <w:rFonts w:ascii="Times New Roman" w:eastAsia="Times New Roman" w:hAnsi="Times New Roman" w:cs="Times New Roman"/>
          <w:spacing w:val="-1"/>
        </w:rPr>
        <w:t>a</w:t>
      </w:r>
      <w:r w:rsidRPr="000721CC">
        <w:rPr>
          <w:rFonts w:ascii="Times New Roman" w:eastAsia="Times New Roman" w:hAnsi="Times New Roman" w:cs="Times New Roman"/>
        </w:rPr>
        <w:t>ppoin</w:t>
      </w:r>
      <w:r w:rsidRPr="000721CC">
        <w:rPr>
          <w:rFonts w:ascii="Times New Roman" w:eastAsia="Times New Roman" w:hAnsi="Times New Roman" w:cs="Times New Roman"/>
          <w:spacing w:val="1"/>
        </w:rPr>
        <w:t>t</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 xml:space="preserve">d </w:t>
      </w:r>
      <w:r w:rsidRPr="000721CC">
        <w:rPr>
          <w:rFonts w:ascii="Times New Roman" w:eastAsia="Times New Roman" w:hAnsi="Times New Roman" w:cs="Times New Roman"/>
          <w:spacing w:val="5"/>
        </w:rPr>
        <w:t>b</w:t>
      </w:r>
      <w:r w:rsidRPr="000721CC">
        <w:rPr>
          <w:rFonts w:ascii="Times New Roman" w:eastAsia="Times New Roman" w:hAnsi="Times New Roman" w:cs="Times New Roman"/>
        </w:rPr>
        <w:t>y</w:t>
      </w:r>
      <w:r w:rsidRPr="000721CC">
        <w:rPr>
          <w:rFonts w:ascii="Times New Roman" w:eastAsia="Times New Roman" w:hAnsi="Times New Roman" w:cs="Times New Roman"/>
          <w:spacing w:val="-5"/>
        </w:rPr>
        <w:t xml:space="preserve"> </w:t>
      </w:r>
      <w:r w:rsidRPr="000721CC">
        <w:rPr>
          <w:rFonts w:ascii="Times New Roman" w:eastAsia="Times New Roman" w:hAnsi="Times New Roman" w:cs="Times New Roman"/>
        </w:rPr>
        <w:t>the</w:t>
      </w:r>
      <w:r w:rsidRPr="000721CC">
        <w:rPr>
          <w:rFonts w:ascii="Times New Roman" w:eastAsia="Times New Roman" w:hAnsi="Times New Roman" w:cs="Times New Roman"/>
          <w:spacing w:val="2"/>
        </w:rPr>
        <w:t xml:space="preserve"> </w:t>
      </w:r>
      <w:r w:rsidR="002318AE" w:rsidRPr="000721CC">
        <w:rPr>
          <w:rFonts w:ascii="Times New Roman" w:eastAsia="Times New Roman" w:hAnsi="Times New Roman" w:cs="Times New Roman"/>
          <w:b/>
        </w:rPr>
        <w:t>DNOs</w:t>
      </w:r>
      <w:r w:rsidRPr="000721CC">
        <w:rPr>
          <w:rFonts w:ascii="Times New Roman" w:eastAsia="Times New Roman" w:hAnsi="Times New Roman" w:cs="Times New Roman"/>
        </w:rPr>
        <w:t xml:space="preserve"> </w:t>
      </w:r>
      <w:r w:rsidRPr="000721CC">
        <w:rPr>
          <w:rFonts w:ascii="Times New Roman" w:eastAsia="Times New Roman" w:hAnsi="Times New Roman" w:cs="Times New Roman"/>
          <w:spacing w:val="-1"/>
        </w:rPr>
        <w:t>a</w:t>
      </w:r>
      <w:r w:rsidRPr="000721CC">
        <w:rPr>
          <w:rFonts w:ascii="Times New Roman" w:eastAsia="Times New Roman" w:hAnsi="Times New Roman" w:cs="Times New Roman"/>
        </w:rPr>
        <w:t>nd n</w:t>
      </w:r>
      <w:r w:rsidRPr="000721CC">
        <w:rPr>
          <w:rFonts w:ascii="Times New Roman" w:eastAsia="Times New Roman" w:hAnsi="Times New Roman" w:cs="Times New Roman"/>
          <w:spacing w:val="-1"/>
        </w:rPr>
        <w:t>a</w:t>
      </w:r>
      <w:r w:rsidRPr="000721CC">
        <w:rPr>
          <w:rFonts w:ascii="Times New Roman" w:eastAsia="Times New Roman" w:hAnsi="Times New Roman" w:cs="Times New Roman"/>
          <w:spacing w:val="3"/>
        </w:rPr>
        <w:t>m</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 xml:space="preserve">d </w:t>
      </w:r>
      <w:r w:rsidRPr="000721CC">
        <w:rPr>
          <w:rFonts w:ascii="Times New Roman" w:eastAsia="Times New Roman" w:hAnsi="Times New Roman" w:cs="Times New Roman"/>
          <w:spacing w:val="-1"/>
        </w:rPr>
        <w:t>a</w:t>
      </w:r>
      <w:r w:rsidRPr="000721CC">
        <w:rPr>
          <w:rFonts w:ascii="Times New Roman" w:eastAsia="Times New Roman" w:hAnsi="Times New Roman" w:cs="Times New Roman"/>
        </w:rPr>
        <w:t>s su</w:t>
      </w:r>
      <w:r w:rsidRPr="000721CC">
        <w:rPr>
          <w:rFonts w:ascii="Times New Roman" w:eastAsia="Times New Roman" w:hAnsi="Times New Roman" w:cs="Times New Roman"/>
          <w:spacing w:val="2"/>
        </w:rPr>
        <w:t>c</w:t>
      </w:r>
      <w:r w:rsidRPr="000721CC">
        <w:rPr>
          <w:rFonts w:ascii="Times New Roman" w:eastAsia="Times New Roman" w:hAnsi="Times New Roman" w:cs="Times New Roman"/>
        </w:rPr>
        <w:t>h und</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 xml:space="preserve">r </w:t>
      </w:r>
      <w:r w:rsidRPr="000721CC">
        <w:rPr>
          <w:rFonts w:ascii="Times New Roman" w:eastAsia="Times New Roman" w:hAnsi="Times New Roman" w:cs="Times New Roman"/>
          <w:spacing w:val="-2"/>
        </w:rPr>
        <w:t>c</w:t>
      </w:r>
      <w:r w:rsidRPr="000721CC">
        <w:rPr>
          <w:rFonts w:ascii="Times New Roman" w:eastAsia="Times New Roman" w:hAnsi="Times New Roman" w:cs="Times New Roman"/>
        </w:rPr>
        <w:t>lau</w:t>
      </w:r>
      <w:r w:rsidRPr="000721CC">
        <w:rPr>
          <w:rFonts w:ascii="Times New Roman" w:eastAsia="Times New Roman" w:hAnsi="Times New Roman" w:cs="Times New Roman"/>
          <w:spacing w:val="2"/>
        </w:rPr>
        <w:t>s</w:t>
      </w:r>
      <w:r w:rsidRPr="000721CC">
        <w:rPr>
          <w:rFonts w:ascii="Times New Roman" w:eastAsia="Times New Roman" w:hAnsi="Times New Roman" w:cs="Times New Roman"/>
        </w:rPr>
        <w:t>e</w:t>
      </w:r>
    </w:p>
    <w:p w14:paraId="256B6F86" w14:textId="77777777" w:rsidR="00015D47" w:rsidRDefault="0026255B" w:rsidP="005D6559">
      <w:pPr>
        <w:spacing w:before="12" w:after="0" w:line="240" w:lineRule="auto"/>
        <w:ind w:left="670" w:right="382"/>
        <w:jc w:val="both"/>
        <w:rPr>
          <w:rFonts w:ascii="Times New Roman" w:eastAsia="Times New Roman" w:hAnsi="Times New Roman" w:cs="Times New Roman"/>
          <w:b/>
          <w:spacing w:val="3"/>
        </w:rPr>
      </w:pPr>
      <w:r w:rsidRPr="000721CC">
        <w:rPr>
          <w:rFonts w:ascii="Times New Roman" w:eastAsia="Times New Roman" w:hAnsi="Times New Roman" w:cs="Times New Roman"/>
        </w:rPr>
        <w:t>5.3 or</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the p</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rson</w:t>
      </w:r>
      <w:r w:rsidRPr="000721CC">
        <w:rPr>
          <w:rFonts w:ascii="Times New Roman" w:eastAsia="Times New Roman" w:hAnsi="Times New Roman" w:cs="Times New Roman"/>
          <w:spacing w:val="2"/>
        </w:rPr>
        <w:t xml:space="preserve"> </w:t>
      </w:r>
      <w:r w:rsidRPr="000721CC">
        <w:rPr>
          <w:rFonts w:ascii="Times New Roman" w:eastAsia="Times New Roman" w:hAnsi="Times New Roman" w:cs="Times New Roman"/>
          <w:spacing w:val="-1"/>
        </w:rPr>
        <w:t>a</w:t>
      </w:r>
      <w:r w:rsidRPr="000721CC">
        <w:rPr>
          <w:rFonts w:ascii="Times New Roman" w:eastAsia="Times New Roman" w:hAnsi="Times New Roman" w:cs="Times New Roman"/>
        </w:rPr>
        <w:t>ppoin</w:t>
      </w:r>
      <w:r w:rsidRPr="000721CC">
        <w:rPr>
          <w:rFonts w:ascii="Times New Roman" w:eastAsia="Times New Roman" w:hAnsi="Times New Roman" w:cs="Times New Roman"/>
          <w:spacing w:val="1"/>
        </w:rPr>
        <w:t>t</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d f</w:t>
      </w:r>
      <w:r w:rsidRPr="000721CC">
        <w:rPr>
          <w:rFonts w:ascii="Times New Roman" w:eastAsia="Times New Roman" w:hAnsi="Times New Roman" w:cs="Times New Roman"/>
          <w:spacing w:val="-1"/>
        </w:rPr>
        <w:t>r</w:t>
      </w:r>
      <w:r w:rsidRPr="000721CC">
        <w:rPr>
          <w:rFonts w:ascii="Times New Roman" w:eastAsia="Times New Roman" w:hAnsi="Times New Roman" w:cs="Times New Roman"/>
        </w:rPr>
        <w:t xml:space="preserve">om </w:t>
      </w:r>
      <w:r w:rsidRPr="000721CC">
        <w:rPr>
          <w:rFonts w:ascii="Times New Roman" w:eastAsia="Times New Roman" w:hAnsi="Times New Roman" w:cs="Times New Roman"/>
          <w:spacing w:val="1"/>
        </w:rPr>
        <w:t>t</w:t>
      </w:r>
      <w:r w:rsidRPr="000721CC">
        <w:rPr>
          <w:rFonts w:ascii="Times New Roman" w:eastAsia="Times New Roman" w:hAnsi="Times New Roman" w:cs="Times New Roman"/>
        </w:rPr>
        <w:t>i</w:t>
      </w:r>
      <w:r w:rsidRPr="000721CC">
        <w:rPr>
          <w:rFonts w:ascii="Times New Roman" w:eastAsia="Times New Roman" w:hAnsi="Times New Roman" w:cs="Times New Roman"/>
          <w:spacing w:val="1"/>
        </w:rPr>
        <w:t>m</w:t>
      </w:r>
      <w:r w:rsidRPr="000721CC">
        <w:rPr>
          <w:rFonts w:ascii="Times New Roman" w:eastAsia="Times New Roman" w:hAnsi="Times New Roman" w:cs="Times New Roman"/>
        </w:rPr>
        <w:t>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 xml:space="preserve">to </w:t>
      </w:r>
      <w:r w:rsidRPr="000721CC">
        <w:rPr>
          <w:rFonts w:ascii="Times New Roman" w:eastAsia="Times New Roman" w:hAnsi="Times New Roman" w:cs="Times New Roman"/>
          <w:spacing w:val="1"/>
        </w:rPr>
        <w:t>t</w:t>
      </w:r>
      <w:r w:rsidRPr="000721CC">
        <w:rPr>
          <w:rFonts w:ascii="Times New Roman" w:eastAsia="Times New Roman" w:hAnsi="Times New Roman" w:cs="Times New Roman"/>
        </w:rPr>
        <w:t>i</w:t>
      </w:r>
      <w:r w:rsidRPr="000721CC">
        <w:rPr>
          <w:rFonts w:ascii="Times New Roman" w:eastAsia="Times New Roman" w:hAnsi="Times New Roman" w:cs="Times New Roman"/>
          <w:spacing w:val="1"/>
        </w:rPr>
        <w:t>m</w:t>
      </w:r>
      <w:r w:rsidRPr="000721CC">
        <w:rPr>
          <w:rFonts w:ascii="Times New Roman" w:eastAsia="Times New Roman" w:hAnsi="Times New Roman" w:cs="Times New Roman"/>
        </w:rPr>
        <w:t>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und</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 xml:space="preserve">r </w:t>
      </w:r>
      <w:r w:rsidRPr="000721CC">
        <w:rPr>
          <w:rFonts w:ascii="Times New Roman" w:eastAsia="Times New Roman" w:hAnsi="Times New Roman" w:cs="Times New Roman"/>
          <w:spacing w:val="-2"/>
        </w:rPr>
        <w:t>c</w:t>
      </w:r>
      <w:r w:rsidRPr="000721CC">
        <w:rPr>
          <w:rFonts w:ascii="Times New Roman" w:eastAsia="Times New Roman" w:hAnsi="Times New Roman" w:cs="Times New Roman"/>
        </w:rPr>
        <w:t>lau</w:t>
      </w:r>
      <w:r w:rsidRPr="000721CC">
        <w:rPr>
          <w:rFonts w:ascii="Times New Roman" w:eastAsia="Times New Roman" w:hAnsi="Times New Roman" w:cs="Times New Roman"/>
          <w:spacing w:val="2"/>
        </w:rPr>
        <w:t>s</w:t>
      </w:r>
      <w:r w:rsidRPr="000721CC">
        <w:rPr>
          <w:rFonts w:ascii="Times New Roman" w:eastAsia="Times New Roman" w:hAnsi="Times New Roman" w:cs="Times New Roman"/>
        </w:rPr>
        <w:t>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8.1; all r</w:t>
      </w:r>
      <w:r w:rsidRPr="000721CC">
        <w:rPr>
          <w:rFonts w:ascii="Times New Roman" w:eastAsia="Times New Roman" w:hAnsi="Times New Roman" w:cs="Times New Roman"/>
          <w:spacing w:val="-1"/>
        </w:rPr>
        <w:t>e</w:t>
      </w:r>
      <w:r w:rsidRPr="000721CC">
        <w:rPr>
          <w:rFonts w:ascii="Times New Roman" w:eastAsia="Times New Roman" w:hAnsi="Times New Roman" w:cs="Times New Roman"/>
          <w:spacing w:val="1"/>
        </w:rPr>
        <w:t>f</w:t>
      </w:r>
      <w:r w:rsidRPr="000721CC">
        <w:rPr>
          <w:rFonts w:ascii="Times New Roman" w:eastAsia="Times New Roman" w:hAnsi="Times New Roman" w:cs="Times New Roman"/>
          <w:spacing w:val="-1"/>
        </w:rPr>
        <w:t>e</w:t>
      </w:r>
      <w:r w:rsidRPr="000721CC">
        <w:rPr>
          <w:rFonts w:ascii="Times New Roman" w:eastAsia="Times New Roman" w:hAnsi="Times New Roman" w:cs="Times New Roman"/>
          <w:spacing w:val="1"/>
        </w:rPr>
        <w:t>r</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n</w:t>
      </w:r>
      <w:r w:rsidRPr="000721CC">
        <w:rPr>
          <w:rFonts w:ascii="Times New Roman" w:eastAsia="Times New Roman" w:hAnsi="Times New Roman" w:cs="Times New Roman"/>
          <w:spacing w:val="1"/>
        </w:rPr>
        <w:t>c</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s he</w:t>
      </w:r>
      <w:r w:rsidRPr="000721CC">
        <w:rPr>
          <w:rFonts w:ascii="Times New Roman" w:eastAsia="Times New Roman" w:hAnsi="Times New Roman" w:cs="Times New Roman"/>
          <w:spacing w:val="-1"/>
        </w:rPr>
        <w:t>re</w:t>
      </w:r>
      <w:r w:rsidRPr="000721CC">
        <w:rPr>
          <w:rFonts w:ascii="Times New Roman" w:eastAsia="Times New Roman" w:hAnsi="Times New Roman" w:cs="Times New Roman"/>
        </w:rPr>
        <w:t xml:space="preserve">in </w:t>
      </w:r>
      <w:r w:rsidRPr="000721CC">
        <w:rPr>
          <w:rFonts w:ascii="Times New Roman" w:eastAsia="Times New Roman" w:hAnsi="Times New Roman" w:cs="Times New Roman"/>
          <w:spacing w:val="1"/>
        </w:rPr>
        <w:t>t</w:t>
      </w:r>
      <w:r w:rsidRPr="000721CC">
        <w:rPr>
          <w:rFonts w:ascii="Times New Roman" w:eastAsia="Times New Roman" w:hAnsi="Times New Roman" w:cs="Times New Roman"/>
        </w:rPr>
        <w:t xml:space="preserve">o </w:t>
      </w:r>
      <w:r w:rsidRPr="000721CC">
        <w:rPr>
          <w:rFonts w:ascii="Times New Roman" w:eastAsia="Times New Roman" w:hAnsi="Times New Roman" w:cs="Times New Roman"/>
          <w:spacing w:val="-1"/>
        </w:rPr>
        <w:t>“</w:t>
      </w:r>
      <w:r w:rsidRPr="000721CC">
        <w:rPr>
          <w:rFonts w:ascii="Times New Roman" w:eastAsia="Times New Roman" w:hAnsi="Times New Roman" w:cs="Times New Roman"/>
          <w:b/>
          <w:bCs/>
        </w:rPr>
        <w:t xml:space="preserve">the </w:t>
      </w:r>
      <w:r w:rsidRPr="000721CC">
        <w:rPr>
          <w:rFonts w:ascii="Times New Roman" w:eastAsia="Times New Roman" w:hAnsi="Times New Roman" w:cs="Times New Roman"/>
          <w:b/>
          <w:bCs/>
          <w:spacing w:val="-1"/>
        </w:rPr>
        <w:t>C</w:t>
      </w:r>
      <w:r w:rsidRPr="000721CC">
        <w:rPr>
          <w:rFonts w:ascii="Times New Roman" w:eastAsia="Times New Roman" w:hAnsi="Times New Roman" w:cs="Times New Roman"/>
          <w:b/>
          <w:bCs/>
          <w:spacing w:val="1"/>
        </w:rPr>
        <w:t>h</w:t>
      </w:r>
      <w:r w:rsidRPr="000721CC">
        <w:rPr>
          <w:rFonts w:ascii="Times New Roman" w:eastAsia="Times New Roman" w:hAnsi="Times New Roman" w:cs="Times New Roman"/>
          <w:b/>
          <w:bCs/>
        </w:rPr>
        <w:t>ai</w:t>
      </w:r>
      <w:r w:rsidRPr="000721CC">
        <w:rPr>
          <w:rFonts w:ascii="Times New Roman" w:eastAsia="Times New Roman" w:hAnsi="Times New Roman" w:cs="Times New Roman"/>
          <w:b/>
          <w:bCs/>
          <w:spacing w:val="2"/>
        </w:rPr>
        <w:t>r</w:t>
      </w:r>
      <w:r w:rsidRPr="000721CC">
        <w:rPr>
          <w:rFonts w:ascii="Times New Roman" w:eastAsia="Times New Roman" w:hAnsi="Times New Roman" w:cs="Times New Roman"/>
          <w:b/>
          <w:bCs/>
          <w:spacing w:val="-3"/>
        </w:rPr>
        <w:t>m</w:t>
      </w:r>
      <w:r w:rsidRPr="000721CC">
        <w:rPr>
          <w:rFonts w:ascii="Times New Roman" w:eastAsia="Times New Roman" w:hAnsi="Times New Roman" w:cs="Times New Roman"/>
          <w:b/>
          <w:bCs/>
        </w:rPr>
        <w:t>a</w:t>
      </w:r>
      <w:r w:rsidRPr="000721CC">
        <w:rPr>
          <w:rFonts w:ascii="Times New Roman" w:eastAsia="Times New Roman" w:hAnsi="Times New Roman" w:cs="Times New Roman"/>
          <w:b/>
          <w:bCs/>
          <w:spacing w:val="2"/>
        </w:rPr>
        <w:t>n</w:t>
      </w:r>
      <w:r w:rsidRPr="000721CC">
        <w:rPr>
          <w:rFonts w:ascii="Times New Roman" w:eastAsia="Times New Roman" w:hAnsi="Times New Roman" w:cs="Times New Roman"/>
        </w:rPr>
        <w:t>”</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 xml:space="preserve">shall, </w:t>
      </w:r>
      <w:r w:rsidRPr="000721CC">
        <w:rPr>
          <w:rFonts w:ascii="Times New Roman" w:eastAsia="Times New Roman" w:hAnsi="Times New Roman" w:cs="Times New Roman"/>
          <w:spacing w:val="2"/>
        </w:rPr>
        <w:t>w</w:t>
      </w:r>
      <w:r w:rsidRPr="000721CC">
        <w:rPr>
          <w:rFonts w:ascii="Times New Roman" w:eastAsia="Times New Roman" w:hAnsi="Times New Roman" w:cs="Times New Roman"/>
        </w:rPr>
        <w:t>h</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re</w:t>
      </w:r>
      <w:r w:rsidRPr="000721CC">
        <w:rPr>
          <w:rFonts w:ascii="Times New Roman" w:eastAsia="Times New Roman" w:hAnsi="Times New Roman" w:cs="Times New Roman"/>
          <w:spacing w:val="-2"/>
        </w:rPr>
        <w:t xml:space="preserve"> </w:t>
      </w:r>
      <w:r w:rsidRPr="000721CC">
        <w:rPr>
          <w:rFonts w:ascii="Times New Roman" w:eastAsia="Times New Roman" w:hAnsi="Times New Roman" w:cs="Times New Roman"/>
        </w:rPr>
        <w:t>the</w:t>
      </w:r>
      <w:r w:rsidRPr="000721CC">
        <w:rPr>
          <w:rFonts w:ascii="Times New Roman" w:eastAsia="Times New Roman" w:hAnsi="Times New Roman" w:cs="Times New Roman"/>
          <w:spacing w:val="2"/>
        </w:rPr>
        <w:t xml:space="preserve"> </w:t>
      </w:r>
      <w:r w:rsidRPr="000721CC">
        <w:rPr>
          <w:rFonts w:ascii="Times New Roman" w:eastAsia="Times New Roman" w:hAnsi="Times New Roman" w:cs="Times New Roman"/>
          <w:spacing w:val="-1"/>
        </w:rPr>
        <w:t>c</w:t>
      </w:r>
      <w:r w:rsidRPr="000721CC">
        <w:rPr>
          <w:rFonts w:ascii="Times New Roman" w:eastAsia="Times New Roman" w:hAnsi="Times New Roman" w:cs="Times New Roman"/>
        </w:rPr>
        <w:t>onte</w:t>
      </w:r>
      <w:r w:rsidRPr="000721CC">
        <w:rPr>
          <w:rFonts w:ascii="Times New Roman" w:eastAsia="Times New Roman" w:hAnsi="Times New Roman" w:cs="Times New Roman"/>
          <w:spacing w:val="2"/>
        </w:rPr>
        <w:t>x</w:t>
      </w:r>
      <w:r w:rsidRPr="000721CC">
        <w:rPr>
          <w:rFonts w:ascii="Times New Roman" w:eastAsia="Times New Roman" w:hAnsi="Times New Roman" w:cs="Times New Roman"/>
        </w:rPr>
        <w:t>t so admi</w:t>
      </w:r>
      <w:r w:rsidRPr="000721CC">
        <w:rPr>
          <w:rFonts w:ascii="Times New Roman" w:eastAsia="Times New Roman" w:hAnsi="Times New Roman" w:cs="Times New Roman"/>
          <w:spacing w:val="-2"/>
        </w:rPr>
        <w:t>t</w:t>
      </w:r>
      <w:r w:rsidRPr="000721CC">
        <w:rPr>
          <w:rFonts w:ascii="Times New Roman" w:eastAsia="Times New Roman" w:hAnsi="Times New Roman" w:cs="Times New Roman"/>
        </w:rPr>
        <w:t>s, include</w:t>
      </w:r>
      <w:r w:rsidRPr="000721CC">
        <w:rPr>
          <w:rFonts w:ascii="Times New Roman" w:eastAsia="Times New Roman" w:hAnsi="Times New Roman" w:cs="Times New Roman"/>
          <w:spacing w:val="-1"/>
        </w:rPr>
        <w:t xml:space="preserve"> a</w:t>
      </w:r>
      <w:r w:rsidRPr="000721CC">
        <w:rPr>
          <w:rFonts w:ascii="Times New Roman" w:eastAsia="Times New Roman" w:hAnsi="Times New Roman" w:cs="Times New Roman"/>
          <w:spacing w:val="5"/>
        </w:rPr>
        <w:t>n</w:t>
      </w:r>
      <w:r w:rsidRPr="000721CC">
        <w:rPr>
          <w:rFonts w:ascii="Times New Roman" w:eastAsia="Times New Roman" w:hAnsi="Times New Roman" w:cs="Times New Roman"/>
        </w:rPr>
        <w:t>y</w:t>
      </w:r>
      <w:r w:rsidRPr="000721CC">
        <w:rPr>
          <w:rFonts w:ascii="Times New Roman" w:eastAsia="Times New Roman" w:hAnsi="Times New Roman" w:cs="Times New Roman"/>
          <w:spacing w:val="-5"/>
        </w:rPr>
        <w:t xml:space="preserve"> </w:t>
      </w:r>
      <w:r w:rsidRPr="000721CC">
        <w:rPr>
          <w:rFonts w:ascii="Times New Roman" w:eastAsia="Times New Roman" w:hAnsi="Times New Roman" w:cs="Times New Roman"/>
        </w:rPr>
        <w:t>p</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rson</w:t>
      </w:r>
      <w:r w:rsidRPr="000721CC">
        <w:rPr>
          <w:rFonts w:ascii="Times New Roman" w:eastAsia="Times New Roman" w:hAnsi="Times New Roman" w:cs="Times New Roman"/>
          <w:spacing w:val="4"/>
        </w:rPr>
        <w:t xml:space="preserve"> </w:t>
      </w:r>
      <w:r w:rsidRPr="000721CC">
        <w:rPr>
          <w:rFonts w:ascii="Times New Roman" w:eastAsia="Times New Roman" w:hAnsi="Times New Roman" w:cs="Times New Roman"/>
          <w:spacing w:val="-1"/>
        </w:rPr>
        <w:t>a</w:t>
      </w:r>
      <w:r w:rsidRPr="000721CC">
        <w:rPr>
          <w:rFonts w:ascii="Times New Roman" w:eastAsia="Times New Roman" w:hAnsi="Times New Roman" w:cs="Times New Roman"/>
        </w:rPr>
        <w:t>p</w:t>
      </w:r>
      <w:r w:rsidRPr="000721CC">
        <w:rPr>
          <w:rFonts w:ascii="Times New Roman" w:eastAsia="Times New Roman" w:hAnsi="Times New Roman" w:cs="Times New Roman"/>
          <w:spacing w:val="2"/>
        </w:rPr>
        <w:t>p</w:t>
      </w:r>
      <w:r w:rsidRPr="000721CC">
        <w:rPr>
          <w:rFonts w:ascii="Times New Roman" w:eastAsia="Times New Roman" w:hAnsi="Times New Roman" w:cs="Times New Roman"/>
        </w:rPr>
        <w:t>oin</w:t>
      </w:r>
      <w:r w:rsidRPr="000721CC">
        <w:rPr>
          <w:rFonts w:ascii="Times New Roman" w:eastAsia="Times New Roman" w:hAnsi="Times New Roman" w:cs="Times New Roman"/>
          <w:spacing w:val="1"/>
        </w:rPr>
        <w:t>t</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d to p</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r</w:t>
      </w:r>
      <w:r w:rsidRPr="000721CC">
        <w:rPr>
          <w:rFonts w:ascii="Times New Roman" w:eastAsia="Times New Roman" w:hAnsi="Times New Roman" w:cs="Times New Roman"/>
          <w:spacing w:val="-1"/>
        </w:rPr>
        <w:t>f</w:t>
      </w:r>
      <w:r w:rsidRPr="000721CC">
        <w:rPr>
          <w:rFonts w:ascii="Times New Roman" w:eastAsia="Times New Roman" w:hAnsi="Times New Roman" w:cs="Times New Roman"/>
        </w:rPr>
        <w:t>o</w:t>
      </w:r>
      <w:r w:rsidRPr="000721CC">
        <w:rPr>
          <w:rFonts w:ascii="Times New Roman" w:eastAsia="Times New Roman" w:hAnsi="Times New Roman" w:cs="Times New Roman"/>
          <w:spacing w:val="-1"/>
        </w:rPr>
        <w:t>r</w:t>
      </w:r>
      <w:r w:rsidRPr="000721CC">
        <w:rPr>
          <w:rFonts w:ascii="Times New Roman" w:eastAsia="Times New Roman" w:hAnsi="Times New Roman" w:cs="Times New Roman"/>
        </w:rPr>
        <w:t xml:space="preserve">m </w:t>
      </w:r>
      <w:r w:rsidRPr="000721CC">
        <w:rPr>
          <w:rFonts w:ascii="Times New Roman" w:eastAsia="Times New Roman" w:hAnsi="Times New Roman" w:cs="Times New Roman"/>
          <w:spacing w:val="1"/>
        </w:rPr>
        <w:t>t</w:t>
      </w:r>
      <w:r w:rsidRPr="000721CC">
        <w:rPr>
          <w:rFonts w:ascii="Times New Roman" w:eastAsia="Times New Roman" w:hAnsi="Times New Roman" w:cs="Times New Roman"/>
        </w:rPr>
        <w:t>he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dut</w:t>
      </w:r>
      <w:r w:rsidRPr="000721CC">
        <w:rPr>
          <w:rFonts w:ascii="Times New Roman" w:eastAsia="Times New Roman" w:hAnsi="Times New Roman" w:cs="Times New Roman"/>
          <w:spacing w:val="1"/>
        </w:rPr>
        <w:t>i</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 xml:space="preserve">s </w:t>
      </w:r>
      <w:r w:rsidRPr="000721CC">
        <w:rPr>
          <w:rFonts w:ascii="Times New Roman" w:eastAsia="Times New Roman" w:hAnsi="Times New Roman" w:cs="Times New Roman"/>
          <w:spacing w:val="2"/>
        </w:rPr>
        <w:t>o</w:t>
      </w:r>
      <w:r w:rsidRPr="000721CC">
        <w:rPr>
          <w:rFonts w:ascii="Times New Roman" w:eastAsia="Times New Roman" w:hAnsi="Times New Roman" w:cs="Times New Roman"/>
        </w:rPr>
        <w:t>f the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b/>
        </w:rPr>
        <w:t>Ch</w:t>
      </w:r>
      <w:r w:rsidRPr="000721CC">
        <w:rPr>
          <w:rFonts w:ascii="Times New Roman" w:eastAsia="Times New Roman" w:hAnsi="Times New Roman" w:cs="Times New Roman"/>
          <w:b/>
          <w:spacing w:val="-1"/>
        </w:rPr>
        <w:t>a</w:t>
      </w:r>
      <w:r w:rsidRPr="000721CC">
        <w:rPr>
          <w:rFonts w:ascii="Times New Roman" w:eastAsia="Times New Roman" w:hAnsi="Times New Roman" w:cs="Times New Roman"/>
          <w:b/>
        </w:rPr>
        <w:t>irman</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 xml:space="preserve">in </w:t>
      </w:r>
      <w:r w:rsidRPr="000721CC">
        <w:rPr>
          <w:rFonts w:ascii="Times New Roman" w:eastAsia="Times New Roman" w:hAnsi="Times New Roman" w:cs="Times New Roman"/>
          <w:spacing w:val="1"/>
        </w:rPr>
        <w:t>t</w:t>
      </w:r>
      <w:r w:rsidRPr="000721CC">
        <w:rPr>
          <w:rFonts w:ascii="Times New Roman" w:eastAsia="Times New Roman" w:hAnsi="Times New Roman" w:cs="Times New Roman"/>
        </w:rPr>
        <w:t>he</w:t>
      </w:r>
      <w:r w:rsidRPr="000721CC">
        <w:rPr>
          <w:rFonts w:ascii="Times New Roman" w:eastAsia="Times New Roman" w:hAnsi="Times New Roman" w:cs="Times New Roman"/>
          <w:spacing w:val="-1"/>
        </w:rPr>
        <w:t xml:space="preserve"> a</w:t>
      </w:r>
      <w:r w:rsidRPr="000721CC">
        <w:rPr>
          <w:rFonts w:ascii="Times New Roman" w:eastAsia="Times New Roman" w:hAnsi="Times New Roman" w:cs="Times New Roman"/>
        </w:rPr>
        <w:t>bse</w:t>
      </w:r>
      <w:r w:rsidRPr="000721CC">
        <w:rPr>
          <w:rFonts w:ascii="Times New Roman" w:eastAsia="Times New Roman" w:hAnsi="Times New Roman" w:cs="Times New Roman"/>
          <w:spacing w:val="1"/>
        </w:rPr>
        <w:t>n</w:t>
      </w:r>
      <w:r w:rsidRPr="000721CC">
        <w:rPr>
          <w:rFonts w:ascii="Times New Roman" w:eastAsia="Times New Roman" w:hAnsi="Times New Roman" w:cs="Times New Roman"/>
          <w:spacing w:val="-1"/>
        </w:rPr>
        <w:t>c</w:t>
      </w:r>
      <w:r w:rsidRPr="000721CC">
        <w:rPr>
          <w:rFonts w:ascii="Times New Roman" w:eastAsia="Times New Roman" w:hAnsi="Times New Roman" w:cs="Times New Roman"/>
        </w:rPr>
        <w:t>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of</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 xml:space="preserve">the </w:t>
      </w:r>
      <w:r w:rsidRPr="000721CC">
        <w:rPr>
          <w:rFonts w:ascii="Times New Roman" w:eastAsia="Times New Roman" w:hAnsi="Times New Roman" w:cs="Times New Roman"/>
          <w:b/>
        </w:rPr>
        <w:t>Chai</w:t>
      </w:r>
      <w:r w:rsidRPr="000721CC">
        <w:rPr>
          <w:rFonts w:ascii="Times New Roman" w:eastAsia="Times New Roman" w:hAnsi="Times New Roman" w:cs="Times New Roman"/>
          <w:b/>
          <w:spacing w:val="-1"/>
        </w:rPr>
        <w:t>r</w:t>
      </w:r>
      <w:r w:rsidRPr="000721CC">
        <w:rPr>
          <w:rFonts w:ascii="Times New Roman" w:eastAsia="Times New Roman" w:hAnsi="Times New Roman" w:cs="Times New Roman"/>
          <w:b/>
        </w:rPr>
        <w:t>ma</w:t>
      </w:r>
      <w:r w:rsidRPr="000721CC">
        <w:rPr>
          <w:rFonts w:ascii="Times New Roman" w:eastAsia="Times New Roman" w:hAnsi="Times New Roman" w:cs="Times New Roman"/>
          <w:b/>
          <w:spacing w:val="3"/>
        </w:rPr>
        <w:t>n</w:t>
      </w:r>
    </w:p>
    <w:p w14:paraId="25A233E2" w14:textId="77777777" w:rsidR="00EB247F" w:rsidRDefault="00EB247F" w:rsidP="005D6559">
      <w:pPr>
        <w:spacing w:before="12" w:after="0" w:line="240" w:lineRule="auto"/>
        <w:ind w:left="670" w:right="382"/>
        <w:jc w:val="both"/>
        <w:rPr>
          <w:rFonts w:ascii="Times New Roman" w:eastAsia="Times New Roman" w:hAnsi="Times New Roman" w:cs="Times New Roman"/>
          <w:b/>
          <w:spacing w:val="3"/>
        </w:rPr>
      </w:pPr>
    </w:p>
    <w:p w14:paraId="5AAD3486" w14:textId="77777777" w:rsidR="00DC59E2" w:rsidRDefault="00DC59E2" w:rsidP="00DC59E2">
      <w:pPr>
        <w:pStyle w:val="Default"/>
        <w:ind w:left="670"/>
        <w:jc w:val="both"/>
        <w:rPr>
          <w:rFonts w:ascii="Times New Roman" w:hAnsi="Times New Roman" w:cs="Times New Roman"/>
          <w:sz w:val="22"/>
          <w:szCs w:val="22"/>
        </w:rPr>
      </w:pPr>
      <w:r w:rsidRPr="00DC59E2">
        <w:rPr>
          <w:rFonts w:ascii="Times New Roman" w:eastAsia="Times New Roman" w:hAnsi="Times New Roman" w:cs="Times New Roman"/>
          <w:b/>
          <w:spacing w:val="3"/>
          <w:sz w:val="22"/>
          <w:szCs w:val="22"/>
        </w:rPr>
        <w:t>Code Administrator</w:t>
      </w:r>
      <w:r w:rsidR="00EB247F" w:rsidRPr="00DC59E2">
        <w:rPr>
          <w:rFonts w:ascii="Times New Roman" w:eastAsia="Times New Roman" w:hAnsi="Times New Roman" w:cs="Times New Roman"/>
          <w:b/>
          <w:spacing w:val="3"/>
          <w:sz w:val="22"/>
          <w:szCs w:val="22"/>
        </w:rPr>
        <w:t xml:space="preserve"> </w:t>
      </w:r>
      <w:r>
        <w:rPr>
          <w:rFonts w:ascii="Times New Roman" w:eastAsia="Times New Roman" w:hAnsi="Times New Roman" w:cs="Times New Roman"/>
        </w:rPr>
        <w:t>-</w:t>
      </w:r>
      <w:r w:rsidR="00EB247F" w:rsidRPr="00DC59E2">
        <w:rPr>
          <w:rFonts w:ascii="Times New Roman" w:eastAsia="Times New Roman" w:hAnsi="Times New Roman" w:cs="Times New Roman"/>
          <w:spacing w:val="3"/>
          <w:sz w:val="22"/>
          <w:szCs w:val="22"/>
        </w:rPr>
        <w:t xml:space="preserve"> means </w:t>
      </w:r>
      <w:r w:rsidRPr="00DC59E2">
        <w:rPr>
          <w:rFonts w:ascii="Times New Roman" w:hAnsi="Times New Roman" w:cs="Times New Roman"/>
          <w:bCs/>
          <w:sz w:val="22"/>
          <w:szCs w:val="22"/>
        </w:rPr>
        <w:t>appointed Service Provider</w:t>
      </w:r>
      <w:r w:rsidRPr="00DC59E2">
        <w:rPr>
          <w:rFonts w:ascii="Times New Roman" w:hAnsi="Times New Roman" w:cs="Times New Roman"/>
          <w:b/>
          <w:bCs/>
          <w:sz w:val="22"/>
          <w:szCs w:val="22"/>
        </w:rPr>
        <w:t xml:space="preserve"> </w:t>
      </w:r>
      <w:r w:rsidRPr="00DC59E2">
        <w:rPr>
          <w:rFonts w:ascii="Times New Roman" w:hAnsi="Times New Roman" w:cs="Times New Roman"/>
          <w:sz w:val="22"/>
          <w:szCs w:val="22"/>
        </w:rPr>
        <w:t xml:space="preserve">carrying out the role of </w:t>
      </w:r>
      <w:r w:rsidRPr="00DC59E2">
        <w:rPr>
          <w:rFonts w:ascii="Times New Roman" w:hAnsi="Times New Roman" w:cs="Times New Roman"/>
          <w:b/>
          <w:bCs/>
          <w:sz w:val="22"/>
          <w:szCs w:val="22"/>
        </w:rPr>
        <w:t xml:space="preserve">Code Administrator </w:t>
      </w:r>
      <w:r w:rsidRPr="00DC59E2">
        <w:rPr>
          <w:rFonts w:ascii="Times New Roman" w:hAnsi="Times New Roman" w:cs="Times New Roman"/>
          <w:sz w:val="22"/>
          <w:szCs w:val="22"/>
        </w:rPr>
        <w:t xml:space="preserve">in accordance with </w:t>
      </w:r>
      <w:r>
        <w:rPr>
          <w:rFonts w:ascii="Times New Roman" w:hAnsi="Times New Roman" w:cs="Times New Roman"/>
          <w:sz w:val="22"/>
          <w:szCs w:val="22"/>
        </w:rPr>
        <w:t xml:space="preserve">Standard Procedure 2 of the </w:t>
      </w:r>
      <w:r w:rsidRPr="00DC59E2">
        <w:rPr>
          <w:rFonts w:ascii="Times New Roman" w:hAnsi="Times New Roman" w:cs="Times New Roman"/>
          <w:b/>
          <w:sz w:val="22"/>
          <w:szCs w:val="22"/>
        </w:rPr>
        <w:t>Constitution</w:t>
      </w:r>
      <w:r w:rsidR="00D60283">
        <w:rPr>
          <w:rFonts w:ascii="Times New Roman" w:hAnsi="Times New Roman" w:cs="Times New Roman"/>
          <w:b/>
          <w:sz w:val="22"/>
          <w:szCs w:val="22"/>
        </w:rPr>
        <w:t xml:space="preserve"> </w:t>
      </w:r>
      <w:r w:rsidR="00D60283" w:rsidRPr="00D60283">
        <w:rPr>
          <w:rFonts w:ascii="Times New Roman" w:hAnsi="Times New Roman" w:cs="Times New Roman"/>
          <w:sz w:val="22"/>
          <w:szCs w:val="22"/>
        </w:rPr>
        <w:t>and the</w:t>
      </w:r>
      <w:r w:rsidR="00D60283">
        <w:rPr>
          <w:rFonts w:ascii="Times New Roman" w:hAnsi="Times New Roman" w:cs="Times New Roman"/>
          <w:b/>
          <w:sz w:val="22"/>
          <w:szCs w:val="22"/>
        </w:rPr>
        <w:t xml:space="preserve"> Code of Practice</w:t>
      </w:r>
      <w:r w:rsidRPr="00DC59E2">
        <w:rPr>
          <w:rFonts w:ascii="Times New Roman" w:hAnsi="Times New Roman" w:cs="Times New Roman"/>
          <w:sz w:val="22"/>
          <w:szCs w:val="22"/>
        </w:rPr>
        <w:t xml:space="preserve">. </w:t>
      </w:r>
    </w:p>
    <w:p w14:paraId="41C4E733" w14:textId="77777777" w:rsidR="00D60283" w:rsidRDefault="00D60283" w:rsidP="00DC59E2">
      <w:pPr>
        <w:pStyle w:val="Default"/>
        <w:ind w:left="670"/>
        <w:jc w:val="both"/>
        <w:rPr>
          <w:rFonts w:ascii="Times New Roman" w:hAnsi="Times New Roman" w:cs="Times New Roman"/>
          <w:sz w:val="22"/>
          <w:szCs w:val="22"/>
        </w:rPr>
      </w:pPr>
    </w:p>
    <w:p w14:paraId="39E6664C" w14:textId="77777777" w:rsidR="00EB247F" w:rsidRDefault="00D60283" w:rsidP="00D60283">
      <w:pPr>
        <w:pStyle w:val="Default"/>
        <w:ind w:left="670"/>
        <w:jc w:val="both"/>
        <w:rPr>
          <w:rFonts w:ascii="Times New Roman" w:hAnsi="Times New Roman" w:cs="Times New Roman"/>
          <w:sz w:val="22"/>
          <w:szCs w:val="22"/>
        </w:rPr>
      </w:pPr>
      <w:r w:rsidRPr="00D60283">
        <w:rPr>
          <w:rFonts w:ascii="Times New Roman" w:hAnsi="Times New Roman" w:cs="Times New Roman"/>
          <w:b/>
          <w:sz w:val="22"/>
          <w:szCs w:val="22"/>
        </w:rPr>
        <w:t>Code of Practice</w:t>
      </w:r>
      <w:r>
        <w:rPr>
          <w:rFonts w:ascii="Times New Roman" w:hAnsi="Times New Roman" w:cs="Times New Roman"/>
          <w:sz w:val="22"/>
          <w:szCs w:val="22"/>
        </w:rPr>
        <w:t xml:space="preserve"> – </w:t>
      </w:r>
      <w:r w:rsidRPr="00D60283">
        <w:rPr>
          <w:rFonts w:ascii="Times New Roman" w:hAnsi="Times New Roman" w:cs="Times New Roman"/>
          <w:sz w:val="22"/>
          <w:szCs w:val="22"/>
        </w:rPr>
        <w:t>means as defined in the Distribution Licence</w:t>
      </w:r>
    </w:p>
    <w:p w14:paraId="56EF321F" w14:textId="77777777" w:rsidR="00D60283" w:rsidRPr="00DC59E2" w:rsidRDefault="00D60283" w:rsidP="00D60283">
      <w:pPr>
        <w:pStyle w:val="Default"/>
        <w:ind w:left="670"/>
        <w:jc w:val="both"/>
        <w:rPr>
          <w:rFonts w:ascii="Times New Roman" w:eastAsia="Times New Roman" w:hAnsi="Times New Roman" w:cs="Times New Roman"/>
        </w:rPr>
      </w:pPr>
    </w:p>
    <w:p w14:paraId="3162B82A" w14:textId="77777777" w:rsidR="00015D47" w:rsidRPr="000721CC" w:rsidRDefault="00B26818" w:rsidP="00DC59E2">
      <w:pPr>
        <w:spacing w:after="0" w:line="240" w:lineRule="auto"/>
        <w:ind w:left="670" w:right="775"/>
        <w:jc w:val="both"/>
        <w:rPr>
          <w:rFonts w:ascii="Times New Roman" w:eastAsia="Times New Roman" w:hAnsi="Times New Roman" w:cs="Times New Roman"/>
        </w:rPr>
      </w:pPr>
      <w:r w:rsidRPr="000721CC">
        <w:rPr>
          <w:rFonts w:ascii="Times New Roman" w:eastAsia="Times New Roman" w:hAnsi="Times New Roman" w:cs="Times New Roman"/>
          <w:b/>
          <w:bCs/>
        </w:rPr>
        <w:t>Constitution</w:t>
      </w:r>
      <w:r w:rsidR="0026255B" w:rsidRPr="000721CC">
        <w:rPr>
          <w:rFonts w:ascii="Times New Roman" w:eastAsia="Times New Roman" w:hAnsi="Times New Roman" w:cs="Times New Roman"/>
          <w:spacing w:val="-1"/>
        </w:rPr>
        <w:t xml:space="preserve"> </w:t>
      </w:r>
      <w:r w:rsidR="000721CC">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sidR="0026255B" w:rsidRPr="000721CC">
        <w:rPr>
          <w:rFonts w:ascii="Times New Roman" w:eastAsia="Times New Roman" w:hAnsi="Times New Roman" w:cs="Times New Roman"/>
        </w:rPr>
        <w:t>t</w:t>
      </w:r>
      <w:r w:rsidR="0026255B" w:rsidRPr="000721CC">
        <w:rPr>
          <w:rFonts w:ascii="Times New Roman" w:eastAsia="Times New Roman" w:hAnsi="Times New Roman" w:cs="Times New Roman"/>
          <w:spacing w:val="2"/>
        </w:rPr>
        <w:t>h</w:t>
      </w:r>
      <w:r w:rsidR="0026255B" w:rsidRPr="000721CC">
        <w:rPr>
          <w:rFonts w:ascii="Times New Roman" w:eastAsia="Times New Roman" w:hAnsi="Times New Roman" w:cs="Times New Roman"/>
        </w:rPr>
        <w:t>e</w:t>
      </w:r>
      <w:r w:rsidR="0026255B" w:rsidRPr="000721CC">
        <w:rPr>
          <w:rFonts w:ascii="Times New Roman" w:eastAsia="Times New Roman" w:hAnsi="Times New Roman" w:cs="Times New Roman"/>
          <w:spacing w:val="-1"/>
        </w:rPr>
        <w:t xml:space="preserve"> c</w:t>
      </w:r>
      <w:r w:rsidR="0026255B" w:rsidRPr="000721CC">
        <w:rPr>
          <w:rFonts w:ascii="Times New Roman" w:eastAsia="Times New Roman" w:hAnsi="Times New Roman" w:cs="Times New Roman"/>
        </w:rPr>
        <w:t>onsti</w:t>
      </w:r>
      <w:r w:rsidR="0026255B" w:rsidRPr="000721CC">
        <w:rPr>
          <w:rFonts w:ascii="Times New Roman" w:eastAsia="Times New Roman" w:hAnsi="Times New Roman" w:cs="Times New Roman"/>
          <w:spacing w:val="1"/>
        </w:rPr>
        <w:t>t</w:t>
      </w:r>
      <w:r w:rsidR="0026255B" w:rsidRPr="000721CC">
        <w:rPr>
          <w:rFonts w:ascii="Times New Roman" w:eastAsia="Times New Roman" w:hAnsi="Times New Roman" w:cs="Times New Roman"/>
        </w:rPr>
        <w:t>ut</w:t>
      </w:r>
      <w:r w:rsidR="0026255B" w:rsidRPr="000721CC">
        <w:rPr>
          <w:rFonts w:ascii="Times New Roman" w:eastAsia="Times New Roman" w:hAnsi="Times New Roman" w:cs="Times New Roman"/>
          <w:spacing w:val="1"/>
        </w:rPr>
        <w:t>i</w:t>
      </w:r>
      <w:r w:rsidR="0026255B" w:rsidRPr="000721CC">
        <w:rPr>
          <w:rFonts w:ascii="Times New Roman" w:eastAsia="Times New Roman" w:hAnsi="Times New Roman" w:cs="Times New Roman"/>
        </w:rPr>
        <w:t xml:space="preserve">on </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nd r</w:t>
      </w:r>
      <w:r w:rsidR="0026255B" w:rsidRPr="000721CC">
        <w:rPr>
          <w:rFonts w:ascii="Times New Roman" w:eastAsia="Times New Roman" w:hAnsi="Times New Roman" w:cs="Times New Roman"/>
          <w:spacing w:val="-1"/>
        </w:rPr>
        <w:t>u</w:t>
      </w:r>
      <w:r w:rsidR="0026255B" w:rsidRPr="000721CC">
        <w:rPr>
          <w:rFonts w:ascii="Times New Roman" w:eastAsia="Times New Roman" w:hAnsi="Times New Roman" w:cs="Times New Roman"/>
        </w:rPr>
        <w:t xml:space="preserve">les </w:t>
      </w:r>
      <w:r w:rsidR="0026255B" w:rsidRPr="000721CC">
        <w:rPr>
          <w:rFonts w:ascii="Times New Roman" w:eastAsia="Times New Roman" w:hAnsi="Times New Roman" w:cs="Times New Roman"/>
          <w:spacing w:val="2"/>
        </w:rPr>
        <w:t>o</w:t>
      </w:r>
      <w:r w:rsidR="0026255B" w:rsidRPr="000721CC">
        <w:rPr>
          <w:rFonts w:ascii="Times New Roman" w:eastAsia="Times New Roman" w:hAnsi="Times New Roman" w:cs="Times New Roman"/>
        </w:rPr>
        <w:t>f the</w:t>
      </w:r>
      <w:r w:rsidR="0026255B" w:rsidRPr="000721CC">
        <w:rPr>
          <w:rFonts w:ascii="Times New Roman" w:eastAsia="Times New Roman" w:hAnsi="Times New Roman" w:cs="Times New Roman"/>
          <w:spacing w:val="4"/>
        </w:rPr>
        <w:t xml:space="preserve"> </w:t>
      </w:r>
      <w:r w:rsidR="0026255B" w:rsidRPr="000721CC">
        <w:rPr>
          <w:rFonts w:ascii="Times New Roman" w:eastAsia="Times New Roman" w:hAnsi="Times New Roman" w:cs="Times New Roman"/>
          <w:b/>
          <w:bCs/>
          <w:spacing w:val="-3"/>
        </w:rPr>
        <w:t>P</w:t>
      </w:r>
      <w:r w:rsidR="0026255B" w:rsidRPr="000721CC">
        <w:rPr>
          <w:rFonts w:ascii="Times New Roman" w:eastAsia="Times New Roman" w:hAnsi="Times New Roman" w:cs="Times New Roman"/>
          <w:b/>
          <w:bCs/>
        </w:rPr>
        <w:t>a</w:t>
      </w:r>
      <w:r w:rsidR="0026255B" w:rsidRPr="000721CC">
        <w:rPr>
          <w:rFonts w:ascii="Times New Roman" w:eastAsia="Times New Roman" w:hAnsi="Times New Roman" w:cs="Times New Roman"/>
          <w:b/>
          <w:bCs/>
          <w:spacing w:val="1"/>
        </w:rPr>
        <w:t>n</w:t>
      </w:r>
      <w:r w:rsidR="0026255B" w:rsidRPr="000721CC">
        <w:rPr>
          <w:rFonts w:ascii="Times New Roman" w:eastAsia="Times New Roman" w:hAnsi="Times New Roman" w:cs="Times New Roman"/>
          <w:b/>
          <w:bCs/>
          <w:spacing w:val="-1"/>
        </w:rPr>
        <w:t>e</w:t>
      </w:r>
      <w:r w:rsidR="0026255B" w:rsidRPr="000721CC">
        <w:rPr>
          <w:rFonts w:ascii="Times New Roman" w:eastAsia="Times New Roman" w:hAnsi="Times New Roman" w:cs="Times New Roman"/>
          <w:b/>
          <w:bCs/>
        </w:rPr>
        <w:t>l</w:t>
      </w:r>
      <w:r w:rsidR="0026255B" w:rsidRPr="000721CC">
        <w:rPr>
          <w:rFonts w:ascii="Times New Roman" w:eastAsia="Times New Roman" w:hAnsi="Times New Roman" w:cs="Times New Roman"/>
          <w:b/>
          <w:bCs/>
          <w:spacing w:val="1"/>
        </w:rPr>
        <w:t xml:space="preserve"> </w:t>
      </w:r>
      <w:r w:rsidR="0026255B" w:rsidRPr="000721CC">
        <w:rPr>
          <w:rFonts w:ascii="Times New Roman" w:eastAsia="Times New Roman" w:hAnsi="Times New Roman" w:cs="Times New Roman"/>
        </w:rPr>
        <w:t>s</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t out</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h</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r</w:t>
      </w:r>
      <w:r w:rsidR="0026255B" w:rsidRPr="000721CC">
        <w:rPr>
          <w:rFonts w:ascii="Times New Roman" w:eastAsia="Times New Roman" w:hAnsi="Times New Roman" w:cs="Times New Roman"/>
          <w:spacing w:val="-2"/>
        </w:rPr>
        <w:t>e</w:t>
      </w:r>
      <w:r w:rsidR="0026255B" w:rsidRPr="000721CC">
        <w:rPr>
          <w:rFonts w:ascii="Times New Roman" w:eastAsia="Times New Roman" w:hAnsi="Times New Roman" w:cs="Times New Roman"/>
        </w:rPr>
        <w:t>in</w:t>
      </w:r>
      <w:r w:rsidR="0026255B" w:rsidRPr="000721CC">
        <w:rPr>
          <w:rFonts w:ascii="Times New Roman" w:eastAsia="Times New Roman" w:hAnsi="Times New Roman" w:cs="Times New Roman"/>
          <w:spacing w:val="3"/>
        </w:rPr>
        <w:t xml:space="preserve"> </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 xml:space="preserve">nd </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 xml:space="preserve">s </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mend</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 xml:space="preserve">d </w:t>
      </w:r>
      <w:r w:rsidR="0026255B" w:rsidRPr="000721CC">
        <w:rPr>
          <w:rFonts w:ascii="Times New Roman" w:eastAsia="Times New Roman" w:hAnsi="Times New Roman" w:cs="Times New Roman"/>
          <w:spacing w:val="1"/>
        </w:rPr>
        <w:t>f</w:t>
      </w:r>
      <w:r w:rsidR="0026255B" w:rsidRPr="000721CC">
        <w:rPr>
          <w:rFonts w:ascii="Times New Roman" w:eastAsia="Times New Roman" w:hAnsi="Times New Roman" w:cs="Times New Roman"/>
        </w:rPr>
        <w:t>rom time to t</w:t>
      </w:r>
      <w:r w:rsidR="0026255B" w:rsidRPr="000721CC">
        <w:rPr>
          <w:rFonts w:ascii="Times New Roman" w:eastAsia="Times New Roman" w:hAnsi="Times New Roman" w:cs="Times New Roman"/>
          <w:spacing w:val="1"/>
        </w:rPr>
        <w:t>i</w:t>
      </w:r>
      <w:r w:rsidR="0026255B" w:rsidRPr="000721CC">
        <w:rPr>
          <w:rFonts w:ascii="Times New Roman" w:eastAsia="Times New Roman" w:hAnsi="Times New Roman" w:cs="Times New Roman"/>
        </w:rPr>
        <w:t>me, subje</w:t>
      </w:r>
      <w:r w:rsidR="0026255B" w:rsidRPr="000721CC">
        <w:rPr>
          <w:rFonts w:ascii="Times New Roman" w:eastAsia="Times New Roman" w:hAnsi="Times New Roman" w:cs="Times New Roman"/>
          <w:spacing w:val="-2"/>
        </w:rPr>
        <w:t>c</w:t>
      </w:r>
      <w:r w:rsidR="0026255B" w:rsidRPr="000721CC">
        <w:rPr>
          <w:rFonts w:ascii="Times New Roman" w:eastAsia="Times New Roman" w:hAnsi="Times New Roman" w:cs="Times New Roman"/>
        </w:rPr>
        <w:t xml:space="preserve">t </w:t>
      </w:r>
      <w:r w:rsidR="0026255B" w:rsidRPr="000721CC">
        <w:rPr>
          <w:rFonts w:ascii="Times New Roman" w:eastAsia="Times New Roman" w:hAnsi="Times New Roman" w:cs="Times New Roman"/>
          <w:spacing w:val="1"/>
        </w:rPr>
        <w:t>t</w:t>
      </w:r>
      <w:r w:rsidR="0026255B" w:rsidRPr="000721CC">
        <w:rPr>
          <w:rFonts w:ascii="Times New Roman" w:eastAsia="Times New Roman" w:hAnsi="Times New Roman" w:cs="Times New Roman"/>
        </w:rPr>
        <w:t xml:space="preserve">o the </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ppro</w:t>
      </w:r>
      <w:r w:rsidR="0026255B" w:rsidRPr="000721CC">
        <w:rPr>
          <w:rFonts w:ascii="Times New Roman" w:eastAsia="Times New Roman" w:hAnsi="Times New Roman" w:cs="Times New Roman"/>
          <w:spacing w:val="1"/>
        </w:rPr>
        <w:t>v</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l of the</w:t>
      </w:r>
      <w:r w:rsidR="0026255B" w:rsidRPr="000721CC">
        <w:rPr>
          <w:rFonts w:ascii="Times New Roman" w:eastAsia="Times New Roman" w:hAnsi="Times New Roman" w:cs="Times New Roman"/>
          <w:spacing w:val="-1"/>
        </w:rPr>
        <w:t xml:space="preserve"> </w:t>
      </w:r>
      <w:r w:rsidR="0026255B" w:rsidRPr="00DC59E2">
        <w:rPr>
          <w:rFonts w:ascii="Times New Roman" w:eastAsia="Times New Roman" w:hAnsi="Times New Roman" w:cs="Times New Roman"/>
          <w:b/>
        </w:rPr>
        <w:t>Autho</w:t>
      </w:r>
      <w:r w:rsidR="0026255B" w:rsidRPr="00DC59E2">
        <w:rPr>
          <w:rFonts w:ascii="Times New Roman" w:eastAsia="Times New Roman" w:hAnsi="Times New Roman" w:cs="Times New Roman"/>
          <w:b/>
          <w:spacing w:val="-1"/>
        </w:rPr>
        <w:t>r</w:t>
      </w:r>
      <w:r w:rsidR="0026255B" w:rsidRPr="00DC59E2">
        <w:rPr>
          <w:rFonts w:ascii="Times New Roman" w:eastAsia="Times New Roman" w:hAnsi="Times New Roman" w:cs="Times New Roman"/>
          <w:b/>
        </w:rPr>
        <w:t>i</w:t>
      </w:r>
      <w:r w:rsidR="0026255B" w:rsidRPr="00DC59E2">
        <w:rPr>
          <w:rFonts w:ascii="Times New Roman" w:eastAsia="Times New Roman" w:hAnsi="Times New Roman" w:cs="Times New Roman"/>
          <w:b/>
          <w:spacing w:val="6"/>
        </w:rPr>
        <w:t>t</w:t>
      </w:r>
      <w:r w:rsidR="0026255B" w:rsidRPr="00DC59E2">
        <w:rPr>
          <w:rFonts w:ascii="Times New Roman" w:eastAsia="Times New Roman" w:hAnsi="Times New Roman" w:cs="Times New Roman"/>
          <w:b/>
          <w:spacing w:val="-4"/>
        </w:rPr>
        <w:t>y</w:t>
      </w:r>
    </w:p>
    <w:p w14:paraId="333FE220" w14:textId="77777777" w:rsidR="00015D47" w:rsidRPr="000721CC" w:rsidRDefault="00015D47" w:rsidP="005D6559">
      <w:pPr>
        <w:spacing w:before="18" w:after="0" w:line="240" w:lineRule="auto"/>
        <w:jc w:val="both"/>
        <w:rPr>
          <w:rFonts w:ascii="Times New Roman" w:hAnsi="Times New Roman" w:cs="Times New Roman"/>
        </w:rPr>
      </w:pPr>
    </w:p>
    <w:p w14:paraId="34D2A850" w14:textId="77777777" w:rsidR="00015D47" w:rsidRPr="000721CC" w:rsidRDefault="0026255B" w:rsidP="005D6559">
      <w:pPr>
        <w:spacing w:after="0" w:line="240" w:lineRule="auto"/>
        <w:ind w:left="670" w:right="56"/>
        <w:jc w:val="both"/>
        <w:rPr>
          <w:rFonts w:ascii="Times New Roman" w:eastAsia="Times New Roman" w:hAnsi="Times New Roman" w:cs="Times New Roman"/>
        </w:rPr>
      </w:pPr>
      <w:r w:rsidRPr="000721CC">
        <w:rPr>
          <w:rFonts w:ascii="Times New Roman" w:eastAsia="Times New Roman" w:hAnsi="Times New Roman" w:cs="Times New Roman"/>
          <w:b/>
          <w:bCs/>
        </w:rPr>
        <w:t>Dist</w:t>
      </w:r>
      <w:r w:rsidRPr="000721CC">
        <w:rPr>
          <w:rFonts w:ascii="Times New Roman" w:eastAsia="Times New Roman" w:hAnsi="Times New Roman" w:cs="Times New Roman"/>
          <w:b/>
          <w:bCs/>
          <w:spacing w:val="-1"/>
        </w:rPr>
        <w:t>r</w:t>
      </w:r>
      <w:r w:rsidRPr="000721CC">
        <w:rPr>
          <w:rFonts w:ascii="Times New Roman" w:eastAsia="Times New Roman" w:hAnsi="Times New Roman" w:cs="Times New Roman"/>
          <w:b/>
          <w:bCs/>
        </w:rPr>
        <w:t>i</w:t>
      </w:r>
      <w:r w:rsidRPr="000721CC">
        <w:rPr>
          <w:rFonts w:ascii="Times New Roman" w:eastAsia="Times New Roman" w:hAnsi="Times New Roman" w:cs="Times New Roman"/>
          <w:b/>
          <w:bCs/>
          <w:spacing w:val="1"/>
        </w:rPr>
        <w:t>bu</w:t>
      </w:r>
      <w:r w:rsidRPr="000721CC">
        <w:rPr>
          <w:rFonts w:ascii="Times New Roman" w:eastAsia="Times New Roman" w:hAnsi="Times New Roman" w:cs="Times New Roman"/>
          <w:b/>
          <w:bCs/>
        </w:rPr>
        <w:t>tion Co</w:t>
      </w:r>
      <w:r w:rsidRPr="000721CC">
        <w:rPr>
          <w:rFonts w:ascii="Times New Roman" w:eastAsia="Times New Roman" w:hAnsi="Times New Roman" w:cs="Times New Roman"/>
          <w:b/>
          <w:bCs/>
          <w:spacing w:val="1"/>
        </w:rPr>
        <w:t>d</w:t>
      </w:r>
      <w:r w:rsidRPr="000721CC">
        <w:rPr>
          <w:rFonts w:ascii="Times New Roman" w:eastAsia="Times New Roman" w:hAnsi="Times New Roman" w:cs="Times New Roman"/>
          <w:b/>
          <w:bCs/>
        </w:rPr>
        <w:t>e</w:t>
      </w:r>
      <w:r w:rsidRPr="000721CC">
        <w:rPr>
          <w:rFonts w:ascii="Times New Roman" w:eastAsia="Times New Roman" w:hAnsi="Times New Roman" w:cs="Times New Roman"/>
          <w:spacing w:val="-1"/>
        </w:rPr>
        <w:t xml:space="preserve"> </w:t>
      </w:r>
      <w:r w:rsidR="000721CC">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sidRPr="000721CC">
        <w:rPr>
          <w:rFonts w:ascii="Times New Roman" w:eastAsia="Times New Roman" w:hAnsi="Times New Roman" w:cs="Times New Roman"/>
        </w:rPr>
        <w:t>the</w:t>
      </w:r>
      <w:r w:rsidRPr="000721CC">
        <w:rPr>
          <w:rFonts w:ascii="Times New Roman" w:eastAsia="Times New Roman" w:hAnsi="Times New Roman" w:cs="Times New Roman"/>
          <w:spacing w:val="-1"/>
        </w:rPr>
        <w:t xml:space="preserve"> </w:t>
      </w:r>
      <w:r w:rsidR="00B26818" w:rsidRPr="000721CC">
        <w:rPr>
          <w:rFonts w:ascii="Times New Roman" w:eastAsia="Times New Roman" w:hAnsi="Times New Roman" w:cs="Times New Roman"/>
          <w:b/>
        </w:rPr>
        <w:t>Distribution Code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d</w:t>
      </w:r>
      <w:r w:rsidRPr="000721CC">
        <w:rPr>
          <w:rFonts w:ascii="Times New Roman" w:eastAsia="Times New Roman" w:hAnsi="Times New Roman" w:cs="Times New Roman"/>
          <w:spacing w:val="-1"/>
        </w:rPr>
        <w:t>ra</w:t>
      </w:r>
      <w:r w:rsidRPr="000721CC">
        <w:rPr>
          <w:rFonts w:ascii="Times New Roman" w:eastAsia="Times New Roman" w:hAnsi="Times New Roman" w:cs="Times New Roman"/>
        </w:rPr>
        <w:t xml:space="preserve">wn up </w:t>
      </w:r>
      <w:r w:rsidRPr="000721CC">
        <w:rPr>
          <w:rFonts w:ascii="Times New Roman" w:eastAsia="Times New Roman" w:hAnsi="Times New Roman" w:cs="Times New Roman"/>
          <w:spacing w:val="-1"/>
        </w:rPr>
        <w:t>a</w:t>
      </w:r>
      <w:r w:rsidRPr="000721CC">
        <w:rPr>
          <w:rFonts w:ascii="Times New Roman" w:eastAsia="Times New Roman" w:hAnsi="Times New Roman" w:cs="Times New Roman"/>
        </w:rPr>
        <w:t>nd</w:t>
      </w:r>
      <w:r w:rsidRPr="000721CC">
        <w:rPr>
          <w:rFonts w:ascii="Times New Roman" w:eastAsia="Times New Roman" w:hAnsi="Times New Roman" w:cs="Times New Roman"/>
          <w:spacing w:val="2"/>
        </w:rPr>
        <w:t xml:space="preserve"> </w:t>
      </w:r>
      <w:r w:rsidRPr="000721CC">
        <w:rPr>
          <w:rFonts w:ascii="Times New Roman" w:eastAsia="Times New Roman" w:hAnsi="Times New Roman" w:cs="Times New Roman"/>
        </w:rPr>
        <w:t>f</w:t>
      </w:r>
      <w:r w:rsidRPr="000721CC">
        <w:rPr>
          <w:rFonts w:ascii="Times New Roman" w:eastAsia="Times New Roman" w:hAnsi="Times New Roman" w:cs="Times New Roman"/>
          <w:spacing w:val="-1"/>
        </w:rPr>
        <w:t>r</w:t>
      </w:r>
      <w:r w:rsidRPr="000721CC">
        <w:rPr>
          <w:rFonts w:ascii="Times New Roman" w:eastAsia="Times New Roman" w:hAnsi="Times New Roman" w:cs="Times New Roman"/>
        </w:rPr>
        <w:t xml:space="preserve">om </w:t>
      </w:r>
      <w:r w:rsidRPr="000721CC">
        <w:rPr>
          <w:rFonts w:ascii="Times New Roman" w:eastAsia="Times New Roman" w:hAnsi="Times New Roman" w:cs="Times New Roman"/>
          <w:spacing w:val="1"/>
        </w:rPr>
        <w:t>t</w:t>
      </w:r>
      <w:r w:rsidRPr="000721CC">
        <w:rPr>
          <w:rFonts w:ascii="Times New Roman" w:eastAsia="Times New Roman" w:hAnsi="Times New Roman" w:cs="Times New Roman"/>
        </w:rPr>
        <w:t>i</w:t>
      </w:r>
      <w:r w:rsidRPr="000721CC">
        <w:rPr>
          <w:rFonts w:ascii="Times New Roman" w:eastAsia="Times New Roman" w:hAnsi="Times New Roman" w:cs="Times New Roman"/>
          <w:spacing w:val="1"/>
        </w:rPr>
        <w:t>m</w:t>
      </w:r>
      <w:r w:rsidRPr="000721CC">
        <w:rPr>
          <w:rFonts w:ascii="Times New Roman" w:eastAsia="Times New Roman" w:hAnsi="Times New Roman" w:cs="Times New Roman"/>
        </w:rPr>
        <w:t>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 xml:space="preserve">to </w:t>
      </w:r>
      <w:r w:rsidRPr="000721CC">
        <w:rPr>
          <w:rFonts w:ascii="Times New Roman" w:eastAsia="Times New Roman" w:hAnsi="Times New Roman" w:cs="Times New Roman"/>
          <w:spacing w:val="1"/>
        </w:rPr>
        <w:t>t</w:t>
      </w:r>
      <w:r w:rsidRPr="000721CC">
        <w:rPr>
          <w:rFonts w:ascii="Times New Roman" w:eastAsia="Times New Roman" w:hAnsi="Times New Roman" w:cs="Times New Roman"/>
        </w:rPr>
        <w:t>i</w:t>
      </w:r>
      <w:r w:rsidRPr="000721CC">
        <w:rPr>
          <w:rFonts w:ascii="Times New Roman" w:eastAsia="Times New Roman" w:hAnsi="Times New Roman" w:cs="Times New Roman"/>
          <w:spacing w:val="1"/>
        </w:rPr>
        <w:t>m</w:t>
      </w:r>
      <w:r w:rsidRPr="000721CC">
        <w:rPr>
          <w:rFonts w:ascii="Times New Roman" w:eastAsia="Times New Roman" w:hAnsi="Times New Roman" w:cs="Times New Roman"/>
        </w:rPr>
        <w:t>e</w:t>
      </w:r>
      <w:r w:rsidRPr="000721CC">
        <w:rPr>
          <w:rFonts w:ascii="Times New Roman" w:eastAsia="Times New Roman" w:hAnsi="Times New Roman" w:cs="Times New Roman"/>
          <w:spacing w:val="-1"/>
        </w:rPr>
        <w:t xml:space="preserve"> re</w:t>
      </w:r>
      <w:r w:rsidRPr="000721CC">
        <w:rPr>
          <w:rFonts w:ascii="Times New Roman" w:eastAsia="Times New Roman" w:hAnsi="Times New Roman" w:cs="Times New Roman"/>
        </w:rPr>
        <w:t>vised pursu</w:t>
      </w:r>
      <w:r w:rsidRPr="000721CC">
        <w:rPr>
          <w:rFonts w:ascii="Times New Roman" w:eastAsia="Times New Roman" w:hAnsi="Times New Roman" w:cs="Times New Roman"/>
          <w:spacing w:val="-1"/>
        </w:rPr>
        <w:t>a</w:t>
      </w:r>
      <w:r w:rsidRPr="000721CC">
        <w:rPr>
          <w:rFonts w:ascii="Times New Roman" w:eastAsia="Times New Roman" w:hAnsi="Times New Roman" w:cs="Times New Roman"/>
        </w:rPr>
        <w:t xml:space="preserve">nt </w:t>
      </w:r>
      <w:r w:rsidRPr="000721CC">
        <w:rPr>
          <w:rFonts w:ascii="Times New Roman" w:eastAsia="Times New Roman" w:hAnsi="Times New Roman" w:cs="Times New Roman"/>
          <w:spacing w:val="1"/>
        </w:rPr>
        <w:t>t</w:t>
      </w:r>
      <w:r w:rsidRPr="000721CC">
        <w:rPr>
          <w:rFonts w:ascii="Times New Roman" w:eastAsia="Times New Roman" w:hAnsi="Times New Roman" w:cs="Times New Roman"/>
        </w:rPr>
        <w:t>o Condi</w:t>
      </w:r>
      <w:r w:rsidRPr="000721CC">
        <w:rPr>
          <w:rFonts w:ascii="Times New Roman" w:eastAsia="Times New Roman" w:hAnsi="Times New Roman" w:cs="Times New Roman"/>
          <w:spacing w:val="1"/>
        </w:rPr>
        <w:t>t</w:t>
      </w:r>
      <w:r w:rsidRPr="000721CC">
        <w:rPr>
          <w:rFonts w:ascii="Times New Roman" w:eastAsia="Times New Roman" w:hAnsi="Times New Roman" w:cs="Times New Roman"/>
        </w:rPr>
        <w:t>ion</w:t>
      </w:r>
      <w:r w:rsidRPr="000721CC">
        <w:rPr>
          <w:rFonts w:ascii="Times New Roman" w:eastAsia="Times New Roman" w:hAnsi="Times New Roman" w:cs="Times New Roman"/>
          <w:spacing w:val="2"/>
        </w:rPr>
        <w:t xml:space="preserve"> </w:t>
      </w:r>
      <w:r w:rsidRPr="000721CC">
        <w:rPr>
          <w:rFonts w:ascii="Times New Roman" w:eastAsia="Times New Roman" w:hAnsi="Times New Roman" w:cs="Times New Roman"/>
        </w:rPr>
        <w:t>21</w:t>
      </w:r>
      <w:r w:rsidRPr="000721CC">
        <w:rPr>
          <w:rFonts w:ascii="Times New Roman" w:eastAsia="Times New Roman" w:hAnsi="Times New Roman" w:cs="Times New Roman"/>
          <w:spacing w:val="-2"/>
        </w:rPr>
        <w:t xml:space="preserve"> </w:t>
      </w:r>
      <w:r w:rsidRPr="000721CC">
        <w:rPr>
          <w:rFonts w:ascii="Times New Roman" w:eastAsia="Times New Roman" w:hAnsi="Times New Roman" w:cs="Times New Roman"/>
        </w:rPr>
        <w:t>of</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 xml:space="preserve">the </w:t>
      </w:r>
      <w:r w:rsidRPr="000721CC">
        <w:rPr>
          <w:rFonts w:ascii="Times New Roman" w:eastAsia="Times New Roman" w:hAnsi="Times New Roman" w:cs="Times New Roman"/>
          <w:spacing w:val="-1"/>
        </w:rPr>
        <w:t>D</w:t>
      </w:r>
      <w:r w:rsidRPr="000721CC">
        <w:rPr>
          <w:rFonts w:ascii="Times New Roman" w:eastAsia="Times New Roman" w:hAnsi="Times New Roman" w:cs="Times New Roman"/>
        </w:rPr>
        <w:t>is</w:t>
      </w:r>
      <w:r w:rsidRPr="000721CC">
        <w:rPr>
          <w:rFonts w:ascii="Times New Roman" w:eastAsia="Times New Roman" w:hAnsi="Times New Roman" w:cs="Times New Roman"/>
          <w:spacing w:val="1"/>
        </w:rPr>
        <w:t>t</w:t>
      </w:r>
      <w:r w:rsidRPr="000721CC">
        <w:rPr>
          <w:rFonts w:ascii="Times New Roman" w:eastAsia="Times New Roman" w:hAnsi="Times New Roman" w:cs="Times New Roman"/>
        </w:rPr>
        <w:t>ribution</w:t>
      </w:r>
      <w:r w:rsidRPr="000721CC">
        <w:rPr>
          <w:rFonts w:ascii="Times New Roman" w:eastAsia="Times New Roman" w:hAnsi="Times New Roman" w:cs="Times New Roman"/>
          <w:spacing w:val="2"/>
        </w:rPr>
        <w:t xml:space="preserve"> </w:t>
      </w:r>
      <w:proofErr w:type="spellStart"/>
      <w:r w:rsidRPr="000721CC">
        <w:rPr>
          <w:rFonts w:ascii="Times New Roman" w:eastAsia="Times New Roman" w:hAnsi="Times New Roman" w:cs="Times New Roman"/>
          <w:spacing w:val="-5"/>
        </w:rPr>
        <w:t>L</w:t>
      </w:r>
      <w:r w:rsidRPr="000721CC">
        <w:rPr>
          <w:rFonts w:ascii="Times New Roman" w:eastAsia="Times New Roman" w:hAnsi="Times New Roman" w:cs="Times New Roman"/>
        </w:rPr>
        <w:t>i</w:t>
      </w:r>
      <w:r w:rsidRPr="000721CC">
        <w:rPr>
          <w:rFonts w:ascii="Times New Roman" w:eastAsia="Times New Roman" w:hAnsi="Times New Roman" w:cs="Times New Roman"/>
          <w:spacing w:val="2"/>
        </w:rPr>
        <w:t>c</w:t>
      </w:r>
      <w:r w:rsidRPr="000721CC">
        <w:rPr>
          <w:rFonts w:ascii="Times New Roman" w:eastAsia="Times New Roman" w:hAnsi="Times New Roman" w:cs="Times New Roman"/>
          <w:spacing w:val="-1"/>
        </w:rPr>
        <w:t>e</w:t>
      </w:r>
      <w:r w:rsidRPr="000721CC">
        <w:rPr>
          <w:rFonts w:ascii="Times New Roman" w:eastAsia="Times New Roman" w:hAnsi="Times New Roman" w:cs="Times New Roman"/>
          <w:spacing w:val="2"/>
        </w:rPr>
        <w:t>n</w:t>
      </w:r>
      <w:r w:rsidRPr="000721CC">
        <w:rPr>
          <w:rFonts w:ascii="Times New Roman" w:eastAsia="Times New Roman" w:hAnsi="Times New Roman" w:cs="Times New Roman"/>
          <w:spacing w:val="-1"/>
        </w:rPr>
        <w:t>c</w:t>
      </w:r>
      <w:r w:rsidRPr="000721CC">
        <w:rPr>
          <w:rFonts w:ascii="Times New Roman" w:eastAsia="Times New Roman" w:hAnsi="Times New Roman" w:cs="Times New Roman"/>
          <w:spacing w:val="1"/>
        </w:rPr>
        <w:t>e</w:t>
      </w:r>
      <w:proofErr w:type="spellEnd"/>
    </w:p>
    <w:p w14:paraId="108FD1DE" w14:textId="77777777" w:rsidR="001D2793" w:rsidRPr="000721CC" w:rsidRDefault="001D2793" w:rsidP="005D6559">
      <w:pPr>
        <w:spacing w:after="0" w:line="240" w:lineRule="auto"/>
        <w:ind w:left="670" w:right="56"/>
        <w:jc w:val="both"/>
        <w:rPr>
          <w:rFonts w:ascii="Times New Roman" w:eastAsia="Times New Roman" w:hAnsi="Times New Roman" w:cs="Times New Roman"/>
        </w:rPr>
      </w:pPr>
    </w:p>
    <w:p w14:paraId="7872EC17" w14:textId="77777777" w:rsidR="001D2793" w:rsidRPr="000721CC" w:rsidRDefault="001D2793" w:rsidP="005D6559">
      <w:pPr>
        <w:spacing w:after="0" w:line="240" w:lineRule="auto"/>
        <w:ind w:left="670" w:right="56"/>
        <w:jc w:val="both"/>
        <w:rPr>
          <w:rFonts w:ascii="Times New Roman" w:eastAsia="Times New Roman" w:hAnsi="Times New Roman" w:cs="Times New Roman"/>
        </w:rPr>
      </w:pPr>
      <w:r w:rsidRPr="000721CC">
        <w:rPr>
          <w:rFonts w:ascii="Times New Roman" w:eastAsia="Times New Roman" w:hAnsi="Times New Roman" w:cs="Times New Roman"/>
          <w:b/>
        </w:rPr>
        <w:t xml:space="preserve">Distribution Network Operator (DNO) </w:t>
      </w:r>
      <w:r w:rsidR="000721CC">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sidRPr="000721CC">
        <w:rPr>
          <w:rFonts w:ascii="Times New Roman" w:eastAsia="Times New Roman" w:hAnsi="Times New Roman" w:cs="Times New Roman"/>
        </w:rPr>
        <w:t xml:space="preserve">the person or legal entity named in Part 1 of the Distribution </w:t>
      </w:r>
      <w:proofErr w:type="spellStart"/>
      <w:r w:rsidRPr="000721CC">
        <w:rPr>
          <w:rFonts w:ascii="Times New Roman" w:eastAsia="Times New Roman" w:hAnsi="Times New Roman" w:cs="Times New Roman"/>
        </w:rPr>
        <w:t>Licence</w:t>
      </w:r>
      <w:proofErr w:type="spellEnd"/>
      <w:r w:rsidRPr="000721CC">
        <w:rPr>
          <w:rFonts w:ascii="Times New Roman" w:eastAsia="Times New Roman" w:hAnsi="Times New Roman" w:cs="Times New Roman"/>
        </w:rPr>
        <w:t xml:space="preserve"> and any permitted legal assigns or success</w:t>
      </w:r>
      <w:r w:rsidR="000721CC">
        <w:rPr>
          <w:rFonts w:ascii="Times New Roman" w:eastAsia="Times New Roman" w:hAnsi="Times New Roman" w:cs="Times New Roman"/>
        </w:rPr>
        <w:t>ors in title of the named party</w:t>
      </w:r>
    </w:p>
    <w:p w14:paraId="6BD82244" w14:textId="77777777" w:rsidR="002318AE" w:rsidRPr="000721CC" w:rsidRDefault="002318AE" w:rsidP="005D6559">
      <w:pPr>
        <w:spacing w:after="0" w:line="240" w:lineRule="auto"/>
        <w:ind w:left="670" w:right="56"/>
        <w:jc w:val="both"/>
        <w:rPr>
          <w:rFonts w:ascii="Times New Roman" w:eastAsia="Times New Roman" w:hAnsi="Times New Roman" w:cs="Times New Roman"/>
          <w:b/>
        </w:rPr>
      </w:pPr>
    </w:p>
    <w:p w14:paraId="5DA78AE7" w14:textId="77777777" w:rsidR="002318AE" w:rsidRPr="000721CC" w:rsidRDefault="002318AE" w:rsidP="005D6559">
      <w:pPr>
        <w:spacing w:after="0" w:line="240" w:lineRule="auto"/>
        <w:ind w:left="670" w:right="56"/>
        <w:jc w:val="both"/>
        <w:rPr>
          <w:rFonts w:ascii="Times New Roman" w:eastAsia="Times New Roman" w:hAnsi="Times New Roman" w:cs="Times New Roman"/>
        </w:rPr>
      </w:pPr>
      <w:r w:rsidRPr="000721CC">
        <w:rPr>
          <w:rFonts w:ascii="Times New Roman" w:eastAsia="Times New Roman" w:hAnsi="Times New Roman" w:cs="Times New Roman"/>
          <w:b/>
        </w:rPr>
        <w:t xml:space="preserve">Distribution System </w:t>
      </w:r>
      <w:r w:rsidR="000721CC">
        <w:rPr>
          <w:rFonts w:ascii="Times New Roman" w:eastAsia="Times New Roman" w:hAnsi="Times New Roman" w:cs="Times New Roman"/>
        </w:rPr>
        <w:t>-</w:t>
      </w:r>
      <w:r w:rsidR="000721CC">
        <w:rPr>
          <w:rFonts w:ascii="Times New Roman" w:eastAsia="Times New Roman" w:hAnsi="Times New Roman" w:cs="Times New Roman"/>
          <w:b/>
        </w:rPr>
        <w:t xml:space="preserve"> </w:t>
      </w:r>
      <w:r w:rsidR="00A02EA9" w:rsidRPr="00A02EA9">
        <w:rPr>
          <w:rFonts w:ascii="Times New Roman" w:eastAsia="Times New Roman" w:hAnsi="Times New Roman" w:cs="Times New Roman"/>
        </w:rPr>
        <w:t>means</w:t>
      </w:r>
      <w:r w:rsidR="00A02EA9" w:rsidRPr="00A02EA9">
        <w:rPr>
          <w:rFonts w:ascii="Times New Roman" w:eastAsia="Times New Roman" w:hAnsi="Times New Roman" w:cs="Times New Roman"/>
          <w:b/>
        </w:rPr>
        <w:t xml:space="preserve"> </w:t>
      </w:r>
      <w:r w:rsidRPr="000721CC">
        <w:rPr>
          <w:rFonts w:ascii="Times New Roman" w:eastAsia="Times New Roman" w:hAnsi="Times New Roman" w:cs="Times New Roman"/>
        </w:rPr>
        <w:t xml:space="preserve">the electrical network operated by an </w:t>
      </w:r>
      <w:r w:rsidRPr="000721CC">
        <w:rPr>
          <w:rFonts w:ascii="Times New Roman" w:eastAsia="Times New Roman" w:hAnsi="Times New Roman" w:cs="Times New Roman"/>
          <w:b/>
        </w:rPr>
        <w:t xml:space="preserve">Other </w:t>
      </w:r>
      <w:proofErr w:type="spellStart"/>
      <w:r w:rsidRPr="000721CC">
        <w:rPr>
          <w:rFonts w:ascii="Times New Roman" w:eastAsia="Times New Roman" w:hAnsi="Times New Roman" w:cs="Times New Roman"/>
          <w:b/>
        </w:rPr>
        <w:t>Authorised</w:t>
      </w:r>
      <w:proofErr w:type="spellEnd"/>
      <w:r w:rsidRPr="000721CC">
        <w:rPr>
          <w:rFonts w:ascii="Times New Roman" w:eastAsia="Times New Roman" w:hAnsi="Times New Roman" w:cs="Times New Roman"/>
          <w:b/>
        </w:rPr>
        <w:t xml:space="preserve"> Distributor</w:t>
      </w:r>
    </w:p>
    <w:p w14:paraId="7F88B806" w14:textId="77777777" w:rsidR="00015D47" w:rsidRPr="000721CC" w:rsidRDefault="00015D47" w:rsidP="005D6559">
      <w:pPr>
        <w:spacing w:after="0" w:line="240" w:lineRule="auto"/>
        <w:jc w:val="both"/>
        <w:rPr>
          <w:rFonts w:ascii="Times New Roman" w:hAnsi="Times New Roman" w:cs="Times New Roman"/>
        </w:rPr>
      </w:pPr>
    </w:p>
    <w:p w14:paraId="3B08C4E7" w14:textId="77777777" w:rsidR="00015D47" w:rsidRDefault="00B26818" w:rsidP="005D6559">
      <w:pPr>
        <w:spacing w:after="0" w:line="240" w:lineRule="auto"/>
        <w:ind w:left="670" w:right="149"/>
        <w:jc w:val="both"/>
        <w:rPr>
          <w:rFonts w:ascii="Times New Roman" w:eastAsia="Times New Roman" w:hAnsi="Times New Roman" w:cs="Times New Roman"/>
          <w:spacing w:val="1"/>
        </w:rPr>
      </w:pPr>
      <w:r w:rsidRPr="000721CC">
        <w:rPr>
          <w:rFonts w:ascii="Times New Roman" w:eastAsia="Times New Roman" w:hAnsi="Times New Roman" w:cs="Times New Roman"/>
          <w:b/>
          <w:bCs/>
        </w:rPr>
        <w:t>IDNO</w:t>
      </w:r>
      <w:r w:rsidR="0026255B" w:rsidRPr="000721CC">
        <w:rPr>
          <w:rFonts w:ascii="Times New Roman" w:eastAsia="Times New Roman" w:hAnsi="Times New Roman" w:cs="Times New Roman"/>
          <w:spacing w:val="-1"/>
        </w:rPr>
        <w:t xml:space="preserve"> </w:t>
      </w:r>
      <w:r w:rsidR="000721CC">
        <w:rPr>
          <w:rFonts w:ascii="Times New Roman" w:eastAsia="Times New Roman" w:hAnsi="Times New Roman" w:cs="Times New Roman"/>
        </w:rPr>
        <w:t>-</w:t>
      </w:r>
      <w:r w:rsidR="0026255B" w:rsidRPr="000721CC">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sidR="0026255B" w:rsidRPr="000721CC">
        <w:rPr>
          <w:rFonts w:ascii="Times New Roman" w:eastAsia="Times New Roman" w:hAnsi="Times New Roman" w:cs="Times New Roman"/>
        </w:rPr>
        <w:t>an</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inde</w:t>
      </w:r>
      <w:r w:rsidR="0026255B" w:rsidRPr="000721CC">
        <w:rPr>
          <w:rFonts w:ascii="Times New Roman" w:eastAsia="Times New Roman" w:hAnsi="Times New Roman" w:cs="Times New Roman"/>
          <w:spacing w:val="2"/>
        </w:rPr>
        <w:t>p</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nd</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nt Distribution N</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t</w:t>
      </w:r>
      <w:r w:rsidR="0026255B" w:rsidRPr="000721CC">
        <w:rPr>
          <w:rFonts w:ascii="Times New Roman" w:eastAsia="Times New Roman" w:hAnsi="Times New Roman" w:cs="Times New Roman"/>
          <w:spacing w:val="2"/>
        </w:rPr>
        <w:t>w</w:t>
      </w:r>
      <w:r w:rsidR="0026255B" w:rsidRPr="000721CC">
        <w:rPr>
          <w:rFonts w:ascii="Times New Roman" w:eastAsia="Times New Roman" w:hAnsi="Times New Roman" w:cs="Times New Roman"/>
        </w:rPr>
        <w:t>o</w:t>
      </w:r>
      <w:r w:rsidR="0026255B" w:rsidRPr="000721CC">
        <w:rPr>
          <w:rFonts w:ascii="Times New Roman" w:eastAsia="Times New Roman" w:hAnsi="Times New Roman" w:cs="Times New Roman"/>
          <w:spacing w:val="-1"/>
        </w:rPr>
        <w:t>r</w:t>
      </w:r>
      <w:r w:rsidR="0026255B" w:rsidRPr="000721CC">
        <w:rPr>
          <w:rFonts w:ascii="Times New Roman" w:eastAsia="Times New Roman" w:hAnsi="Times New Roman" w:cs="Times New Roman"/>
        </w:rPr>
        <w:t>k Op</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spacing w:val="1"/>
        </w:rPr>
        <w:t>r</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tor,</w:t>
      </w:r>
      <w:r w:rsidR="0026255B" w:rsidRPr="000721CC">
        <w:rPr>
          <w:rFonts w:ascii="Times New Roman" w:eastAsia="Times New Roman" w:hAnsi="Times New Roman" w:cs="Times New Roman"/>
          <w:spacing w:val="2"/>
        </w:rPr>
        <w:t xml:space="preserve"> </w:t>
      </w:r>
      <w:r w:rsidR="0026255B" w:rsidRPr="000721CC">
        <w:rPr>
          <w:rFonts w:ascii="Times New Roman" w:eastAsia="Times New Roman" w:hAnsi="Times New Roman" w:cs="Times New Roman"/>
        </w:rPr>
        <w:t>b</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i</w:t>
      </w:r>
      <w:r w:rsidR="0026255B" w:rsidRPr="000721CC">
        <w:rPr>
          <w:rFonts w:ascii="Times New Roman" w:eastAsia="Times New Roman" w:hAnsi="Times New Roman" w:cs="Times New Roman"/>
          <w:spacing w:val="3"/>
        </w:rPr>
        <w:t>n</w:t>
      </w:r>
      <w:r w:rsidR="0026255B" w:rsidRPr="000721CC">
        <w:rPr>
          <w:rFonts w:ascii="Times New Roman" w:eastAsia="Times New Roman" w:hAnsi="Times New Roman" w:cs="Times New Roman"/>
        </w:rPr>
        <w:t>g</w:t>
      </w:r>
      <w:r w:rsidR="0026255B" w:rsidRPr="000721CC">
        <w:rPr>
          <w:rFonts w:ascii="Times New Roman" w:eastAsia="Times New Roman" w:hAnsi="Times New Roman" w:cs="Times New Roman"/>
          <w:spacing w:val="-2"/>
        </w:rPr>
        <w:t xml:space="preserve"> </w:t>
      </w:r>
      <w:r w:rsidR="0026255B" w:rsidRPr="000721CC">
        <w:rPr>
          <w:rFonts w:ascii="Times New Roman" w:eastAsia="Times New Roman" w:hAnsi="Times New Roman" w:cs="Times New Roman"/>
        </w:rPr>
        <w:t>a</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ho</w:t>
      </w:r>
      <w:r w:rsidR="0026255B" w:rsidRPr="000721CC">
        <w:rPr>
          <w:rFonts w:ascii="Times New Roman" w:eastAsia="Times New Roman" w:hAnsi="Times New Roman" w:cs="Times New Roman"/>
          <w:spacing w:val="3"/>
        </w:rPr>
        <w:t>l</w:t>
      </w:r>
      <w:r w:rsidR="0026255B" w:rsidRPr="000721CC">
        <w:rPr>
          <w:rFonts w:ascii="Times New Roman" w:eastAsia="Times New Roman" w:hAnsi="Times New Roman" w:cs="Times New Roman"/>
        </w:rPr>
        <w:t>d</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r of</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a dis</w:t>
      </w:r>
      <w:r w:rsidR="0026255B" w:rsidRPr="000721CC">
        <w:rPr>
          <w:rFonts w:ascii="Times New Roman" w:eastAsia="Times New Roman" w:hAnsi="Times New Roman" w:cs="Times New Roman"/>
          <w:spacing w:val="1"/>
        </w:rPr>
        <w:t>t</w:t>
      </w:r>
      <w:r w:rsidR="0026255B" w:rsidRPr="000721CC">
        <w:rPr>
          <w:rFonts w:ascii="Times New Roman" w:eastAsia="Times New Roman" w:hAnsi="Times New Roman" w:cs="Times New Roman"/>
        </w:rPr>
        <w:t xml:space="preserve">ribution </w:t>
      </w:r>
      <w:proofErr w:type="spellStart"/>
      <w:r w:rsidR="0026255B" w:rsidRPr="000721CC">
        <w:rPr>
          <w:rFonts w:ascii="Times New Roman" w:eastAsia="Times New Roman" w:hAnsi="Times New Roman" w:cs="Times New Roman"/>
        </w:rPr>
        <w:t>l</w:t>
      </w:r>
      <w:r w:rsidR="0026255B" w:rsidRPr="000721CC">
        <w:rPr>
          <w:rFonts w:ascii="Times New Roman" w:eastAsia="Times New Roman" w:hAnsi="Times New Roman" w:cs="Times New Roman"/>
          <w:spacing w:val="1"/>
        </w:rPr>
        <w:t>i</w:t>
      </w:r>
      <w:r w:rsidR="0026255B" w:rsidRPr="000721CC">
        <w:rPr>
          <w:rFonts w:ascii="Times New Roman" w:eastAsia="Times New Roman" w:hAnsi="Times New Roman" w:cs="Times New Roman"/>
          <w:spacing w:val="-1"/>
        </w:rPr>
        <w:t>ce</w:t>
      </w:r>
      <w:r w:rsidR="0026255B" w:rsidRPr="000721CC">
        <w:rPr>
          <w:rFonts w:ascii="Times New Roman" w:eastAsia="Times New Roman" w:hAnsi="Times New Roman" w:cs="Times New Roman"/>
        </w:rPr>
        <w:t>n</w:t>
      </w:r>
      <w:r w:rsidR="0026255B" w:rsidRPr="000721CC">
        <w:rPr>
          <w:rFonts w:ascii="Times New Roman" w:eastAsia="Times New Roman" w:hAnsi="Times New Roman" w:cs="Times New Roman"/>
          <w:spacing w:val="-1"/>
        </w:rPr>
        <w:t>c</w:t>
      </w:r>
      <w:r w:rsidR="0026255B" w:rsidRPr="000721CC">
        <w:rPr>
          <w:rFonts w:ascii="Times New Roman" w:eastAsia="Times New Roman" w:hAnsi="Times New Roman" w:cs="Times New Roman"/>
        </w:rPr>
        <w:t>e</w:t>
      </w:r>
      <w:proofErr w:type="spellEnd"/>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whi</w:t>
      </w:r>
      <w:r w:rsidR="0026255B" w:rsidRPr="000721CC">
        <w:rPr>
          <w:rFonts w:ascii="Times New Roman" w:eastAsia="Times New Roman" w:hAnsi="Times New Roman" w:cs="Times New Roman"/>
          <w:spacing w:val="1"/>
        </w:rPr>
        <w:t>c</w:t>
      </w:r>
      <w:r w:rsidR="0026255B" w:rsidRPr="000721CC">
        <w:rPr>
          <w:rFonts w:ascii="Times New Roman" w:eastAsia="Times New Roman" w:hAnsi="Times New Roman" w:cs="Times New Roman"/>
        </w:rPr>
        <w:t>h do</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s not h</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ve</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a</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dis</w:t>
      </w:r>
      <w:r w:rsidR="0026255B" w:rsidRPr="000721CC">
        <w:rPr>
          <w:rFonts w:ascii="Times New Roman" w:eastAsia="Times New Roman" w:hAnsi="Times New Roman" w:cs="Times New Roman"/>
          <w:spacing w:val="1"/>
        </w:rPr>
        <w:t>t</w:t>
      </w:r>
      <w:r w:rsidR="0026255B" w:rsidRPr="000721CC">
        <w:rPr>
          <w:rFonts w:ascii="Times New Roman" w:eastAsia="Times New Roman" w:hAnsi="Times New Roman" w:cs="Times New Roman"/>
        </w:rPr>
        <w:t>ri</w:t>
      </w:r>
      <w:r w:rsidR="0026255B" w:rsidRPr="000721CC">
        <w:rPr>
          <w:rFonts w:ascii="Times New Roman" w:eastAsia="Times New Roman" w:hAnsi="Times New Roman" w:cs="Times New Roman"/>
          <w:spacing w:val="2"/>
        </w:rPr>
        <w:t>b</w:t>
      </w:r>
      <w:r w:rsidR="0026255B" w:rsidRPr="000721CC">
        <w:rPr>
          <w:rFonts w:ascii="Times New Roman" w:eastAsia="Times New Roman" w:hAnsi="Times New Roman" w:cs="Times New Roman"/>
        </w:rPr>
        <w:t>ut</w:t>
      </w:r>
      <w:r w:rsidR="0026255B" w:rsidRPr="000721CC">
        <w:rPr>
          <w:rFonts w:ascii="Times New Roman" w:eastAsia="Times New Roman" w:hAnsi="Times New Roman" w:cs="Times New Roman"/>
          <w:spacing w:val="1"/>
        </w:rPr>
        <w:t>i</w:t>
      </w:r>
      <w:r w:rsidR="0026255B" w:rsidRPr="000721CC">
        <w:rPr>
          <w:rFonts w:ascii="Times New Roman" w:eastAsia="Times New Roman" w:hAnsi="Times New Roman" w:cs="Times New Roman"/>
        </w:rPr>
        <w:t>on</w:t>
      </w:r>
      <w:r w:rsidR="0026255B" w:rsidRPr="000721CC">
        <w:rPr>
          <w:rFonts w:ascii="Times New Roman" w:eastAsia="Times New Roman" w:hAnsi="Times New Roman" w:cs="Times New Roman"/>
          <w:spacing w:val="3"/>
        </w:rPr>
        <w:t xml:space="preserve"> </w:t>
      </w:r>
      <w:r w:rsidR="0026255B" w:rsidRPr="000721CC">
        <w:rPr>
          <w:rFonts w:ascii="Times New Roman" w:eastAsia="Times New Roman" w:hAnsi="Times New Roman" w:cs="Times New Roman"/>
        </w:rPr>
        <w:t>s</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rvi</w:t>
      </w:r>
      <w:r w:rsidR="0026255B" w:rsidRPr="000721CC">
        <w:rPr>
          <w:rFonts w:ascii="Times New Roman" w:eastAsia="Times New Roman" w:hAnsi="Times New Roman" w:cs="Times New Roman"/>
          <w:spacing w:val="-1"/>
        </w:rPr>
        <w:t>ce</w:t>
      </w:r>
      <w:r w:rsidR="0026255B" w:rsidRPr="000721CC">
        <w:rPr>
          <w:rFonts w:ascii="Times New Roman" w:eastAsia="Times New Roman" w:hAnsi="Times New Roman" w:cs="Times New Roman"/>
        </w:rPr>
        <w:t>s a</w:t>
      </w:r>
      <w:r w:rsidR="0026255B" w:rsidRPr="000721CC">
        <w:rPr>
          <w:rFonts w:ascii="Times New Roman" w:eastAsia="Times New Roman" w:hAnsi="Times New Roman" w:cs="Times New Roman"/>
          <w:spacing w:val="1"/>
        </w:rPr>
        <w:t>r</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a</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 xml:space="preserve">nd </w:t>
      </w:r>
      <w:r w:rsidR="0026255B" w:rsidRPr="000721CC">
        <w:rPr>
          <w:rFonts w:ascii="Times New Roman" w:eastAsia="Times New Roman" w:hAnsi="Times New Roman" w:cs="Times New Roman"/>
          <w:spacing w:val="2"/>
        </w:rPr>
        <w:t>w</w:t>
      </w:r>
      <w:r w:rsidR="0026255B" w:rsidRPr="000721CC">
        <w:rPr>
          <w:rFonts w:ascii="Times New Roman" w:eastAsia="Times New Roman" w:hAnsi="Times New Roman" w:cs="Times New Roman"/>
        </w:rPr>
        <w:t xml:space="preserve">ho is not an </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 xml:space="preserve">x </w:t>
      </w:r>
      <w:r w:rsidR="0026255B" w:rsidRPr="000721CC">
        <w:rPr>
          <w:rFonts w:ascii="Times New Roman" w:eastAsia="Times New Roman" w:hAnsi="Times New Roman" w:cs="Times New Roman"/>
          <w:spacing w:val="1"/>
        </w:rPr>
        <w:t>P</w:t>
      </w:r>
      <w:r w:rsidR="0026255B" w:rsidRPr="000721CC">
        <w:rPr>
          <w:rFonts w:ascii="Times New Roman" w:eastAsia="Times New Roman" w:hAnsi="Times New Roman" w:cs="Times New Roman"/>
        </w:rPr>
        <w:t>ubl</w:t>
      </w:r>
      <w:r w:rsidR="0026255B" w:rsidRPr="000721CC">
        <w:rPr>
          <w:rFonts w:ascii="Times New Roman" w:eastAsia="Times New Roman" w:hAnsi="Times New Roman" w:cs="Times New Roman"/>
          <w:spacing w:val="1"/>
        </w:rPr>
        <w:t>i</w:t>
      </w:r>
      <w:r w:rsidR="0026255B" w:rsidRPr="000721CC">
        <w:rPr>
          <w:rFonts w:ascii="Times New Roman" w:eastAsia="Times New Roman" w:hAnsi="Times New Roman" w:cs="Times New Roman"/>
        </w:rPr>
        <w:t>c</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Ele</w:t>
      </w:r>
      <w:r w:rsidR="0026255B" w:rsidRPr="000721CC">
        <w:rPr>
          <w:rFonts w:ascii="Times New Roman" w:eastAsia="Times New Roman" w:hAnsi="Times New Roman" w:cs="Times New Roman"/>
          <w:spacing w:val="-2"/>
        </w:rPr>
        <w:t>c</w:t>
      </w:r>
      <w:r w:rsidR="0026255B" w:rsidRPr="000721CC">
        <w:rPr>
          <w:rFonts w:ascii="Times New Roman" w:eastAsia="Times New Roman" w:hAnsi="Times New Roman" w:cs="Times New Roman"/>
        </w:rPr>
        <w:t>trici</w:t>
      </w:r>
      <w:r w:rsidR="0026255B" w:rsidRPr="000721CC">
        <w:rPr>
          <w:rFonts w:ascii="Times New Roman" w:eastAsia="Times New Roman" w:hAnsi="Times New Roman" w:cs="Times New Roman"/>
          <w:spacing w:val="2"/>
        </w:rPr>
        <w:t>t</w:t>
      </w:r>
      <w:r w:rsidR="0026255B" w:rsidRPr="000721CC">
        <w:rPr>
          <w:rFonts w:ascii="Times New Roman" w:eastAsia="Times New Roman" w:hAnsi="Times New Roman" w:cs="Times New Roman"/>
        </w:rPr>
        <w:t>y</w:t>
      </w:r>
      <w:r w:rsidR="0026255B" w:rsidRPr="000721CC">
        <w:rPr>
          <w:rFonts w:ascii="Times New Roman" w:eastAsia="Times New Roman" w:hAnsi="Times New Roman" w:cs="Times New Roman"/>
          <w:spacing w:val="-5"/>
        </w:rPr>
        <w:t xml:space="preserve"> </w:t>
      </w:r>
      <w:r w:rsidR="0026255B" w:rsidRPr="000721CC">
        <w:rPr>
          <w:rFonts w:ascii="Times New Roman" w:eastAsia="Times New Roman" w:hAnsi="Times New Roman" w:cs="Times New Roman"/>
          <w:spacing w:val="1"/>
        </w:rPr>
        <w:t>S</w:t>
      </w:r>
      <w:r w:rsidR="0026255B" w:rsidRPr="000721CC">
        <w:rPr>
          <w:rFonts w:ascii="Times New Roman" w:eastAsia="Times New Roman" w:hAnsi="Times New Roman" w:cs="Times New Roman"/>
        </w:rPr>
        <w:t>uppl</w:t>
      </w:r>
      <w:r w:rsidR="0026255B" w:rsidRPr="000721CC">
        <w:rPr>
          <w:rFonts w:ascii="Times New Roman" w:eastAsia="Times New Roman" w:hAnsi="Times New Roman" w:cs="Times New Roman"/>
          <w:spacing w:val="1"/>
        </w:rPr>
        <w:t>i</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spacing w:val="1"/>
        </w:rPr>
        <w:t>r</w:t>
      </w:r>
    </w:p>
    <w:p w14:paraId="5A769C05" w14:textId="77777777" w:rsidR="00D60283" w:rsidRPr="000721CC" w:rsidRDefault="00D60283" w:rsidP="005D6559">
      <w:pPr>
        <w:spacing w:after="0" w:line="240" w:lineRule="auto"/>
        <w:ind w:left="670" w:right="149"/>
        <w:jc w:val="both"/>
        <w:rPr>
          <w:rFonts w:ascii="Times New Roman" w:eastAsia="Times New Roman" w:hAnsi="Times New Roman" w:cs="Times New Roman"/>
        </w:rPr>
      </w:pPr>
    </w:p>
    <w:p w14:paraId="134C5E4F" w14:textId="77777777" w:rsidR="00015D47" w:rsidRPr="000721CC" w:rsidRDefault="00015D47" w:rsidP="005D6559">
      <w:pPr>
        <w:spacing w:before="5" w:after="0" w:line="240" w:lineRule="auto"/>
        <w:jc w:val="both"/>
        <w:rPr>
          <w:rFonts w:ascii="Times New Roman" w:hAnsi="Times New Roman" w:cs="Times New Roman"/>
        </w:rPr>
      </w:pPr>
    </w:p>
    <w:p w14:paraId="73CAC527" w14:textId="77777777" w:rsidR="00015D47" w:rsidRPr="000721CC" w:rsidRDefault="0026255B" w:rsidP="005D6559">
      <w:pPr>
        <w:spacing w:after="0" w:line="240" w:lineRule="auto"/>
        <w:ind w:left="670" w:right="-20"/>
        <w:jc w:val="both"/>
        <w:rPr>
          <w:rFonts w:ascii="Times New Roman" w:eastAsia="Times New Roman" w:hAnsi="Times New Roman" w:cs="Times New Roman"/>
        </w:rPr>
      </w:pPr>
      <w:r w:rsidRPr="000721CC">
        <w:rPr>
          <w:rFonts w:ascii="Times New Roman" w:eastAsia="Times New Roman" w:hAnsi="Times New Roman" w:cs="Times New Roman"/>
          <w:b/>
          <w:bCs/>
        </w:rPr>
        <w:lastRenderedPageBreak/>
        <w:t>I</w:t>
      </w:r>
      <w:r w:rsidRPr="000721CC">
        <w:rPr>
          <w:rFonts w:ascii="Times New Roman" w:eastAsia="Times New Roman" w:hAnsi="Times New Roman" w:cs="Times New Roman"/>
          <w:b/>
          <w:bCs/>
          <w:spacing w:val="1"/>
        </w:rPr>
        <w:t>T</w:t>
      </w:r>
      <w:r w:rsidRPr="000721CC">
        <w:rPr>
          <w:rFonts w:ascii="Times New Roman" w:eastAsia="Times New Roman" w:hAnsi="Times New Roman" w:cs="Times New Roman"/>
          <w:b/>
          <w:bCs/>
        </w:rPr>
        <w:t>C</w:t>
      </w:r>
      <w:r w:rsidRPr="000721CC">
        <w:rPr>
          <w:rFonts w:ascii="Times New Roman" w:eastAsia="Times New Roman" w:hAnsi="Times New Roman" w:cs="Times New Roman"/>
          <w:b/>
          <w:bCs/>
          <w:spacing w:val="-2"/>
        </w:rPr>
        <w:t>G</w:t>
      </w:r>
      <w:r w:rsidRPr="000721CC">
        <w:rPr>
          <w:rFonts w:ascii="Times New Roman" w:eastAsia="Times New Roman" w:hAnsi="Times New Roman" w:cs="Times New Roman"/>
          <w:spacing w:val="-1"/>
        </w:rPr>
        <w:t xml:space="preserve"> </w:t>
      </w:r>
      <w:r w:rsidR="000721CC">
        <w:rPr>
          <w:rFonts w:ascii="Times New Roman" w:eastAsia="Times New Roman" w:hAnsi="Times New Roman" w:cs="Times New Roman"/>
        </w:rPr>
        <w:t>-</w:t>
      </w:r>
      <w:r w:rsidR="00A02EA9" w:rsidRPr="00A02EA9">
        <w:t xml:space="preserve"> </w:t>
      </w:r>
      <w:r w:rsidR="00A02EA9" w:rsidRPr="00A02EA9">
        <w:rPr>
          <w:rFonts w:ascii="Times New Roman" w:eastAsia="Times New Roman" w:hAnsi="Times New Roman" w:cs="Times New Roman"/>
        </w:rPr>
        <w:t>means</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the</w:t>
      </w:r>
      <w:r w:rsidRPr="000721CC">
        <w:rPr>
          <w:rFonts w:ascii="Times New Roman" w:eastAsia="Times New Roman" w:hAnsi="Times New Roman" w:cs="Times New Roman"/>
          <w:spacing w:val="2"/>
        </w:rPr>
        <w:t xml:space="preserve"> </w:t>
      </w:r>
      <w:r w:rsidRPr="000721CC">
        <w:rPr>
          <w:rFonts w:ascii="Times New Roman" w:eastAsia="Times New Roman" w:hAnsi="Times New Roman" w:cs="Times New Roman"/>
          <w:spacing w:val="-3"/>
        </w:rPr>
        <w:t>I</w:t>
      </w:r>
      <w:r w:rsidRPr="000721CC">
        <w:rPr>
          <w:rFonts w:ascii="Times New Roman" w:eastAsia="Times New Roman" w:hAnsi="Times New Roman" w:cs="Times New Roman"/>
        </w:rPr>
        <w:t>ndu</w:t>
      </w:r>
      <w:r w:rsidRPr="000721CC">
        <w:rPr>
          <w:rFonts w:ascii="Times New Roman" w:eastAsia="Times New Roman" w:hAnsi="Times New Roman" w:cs="Times New Roman"/>
          <w:spacing w:val="2"/>
        </w:rPr>
        <w:t>s</w:t>
      </w:r>
      <w:r w:rsidRPr="000721CC">
        <w:rPr>
          <w:rFonts w:ascii="Times New Roman" w:eastAsia="Times New Roman" w:hAnsi="Times New Roman" w:cs="Times New Roman"/>
        </w:rPr>
        <w:t>t</w:t>
      </w:r>
      <w:r w:rsidRPr="000721CC">
        <w:rPr>
          <w:rFonts w:ascii="Times New Roman" w:eastAsia="Times New Roman" w:hAnsi="Times New Roman" w:cs="Times New Roman"/>
          <w:spacing w:val="2"/>
        </w:rPr>
        <w:t>r</w:t>
      </w:r>
      <w:r w:rsidRPr="000721CC">
        <w:rPr>
          <w:rFonts w:ascii="Times New Roman" w:eastAsia="Times New Roman" w:hAnsi="Times New Roman" w:cs="Times New Roman"/>
        </w:rPr>
        <w:t>y</w:t>
      </w:r>
      <w:r w:rsidRPr="000721CC">
        <w:rPr>
          <w:rFonts w:ascii="Times New Roman" w:eastAsia="Times New Roman" w:hAnsi="Times New Roman" w:cs="Times New Roman"/>
          <w:spacing w:val="-5"/>
        </w:rPr>
        <w:t xml:space="preserve"> </w:t>
      </w:r>
      <w:r w:rsidRPr="000721CC">
        <w:rPr>
          <w:rFonts w:ascii="Times New Roman" w:eastAsia="Times New Roman" w:hAnsi="Times New Roman" w:cs="Times New Roman"/>
          <w:spacing w:val="2"/>
        </w:rPr>
        <w:t>T</w:t>
      </w:r>
      <w:r w:rsidRPr="000721CC">
        <w:rPr>
          <w:rFonts w:ascii="Times New Roman" w:eastAsia="Times New Roman" w:hAnsi="Times New Roman" w:cs="Times New Roman"/>
          <w:spacing w:val="-1"/>
        </w:rPr>
        <w:t>ec</w:t>
      </w:r>
      <w:r w:rsidRPr="000721CC">
        <w:rPr>
          <w:rFonts w:ascii="Times New Roman" w:eastAsia="Times New Roman" w:hAnsi="Times New Roman" w:cs="Times New Roman"/>
        </w:rPr>
        <w:t>hni</w:t>
      </w:r>
      <w:r w:rsidRPr="000721CC">
        <w:rPr>
          <w:rFonts w:ascii="Times New Roman" w:eastAsia="Times New Roman" w:hAnsi="Times New Roman" w:cs="Times New Roman"/>
          <w:spacing w:val="2"/>
        </w:rPr>
        <w:t>c</w:t>
      </w:r>
      <w:r w:rsidRPr="000721CC">
        <w:rPr>
          <w:rFonts w:ascii="Times New Roman" w:eastAsia="Times New Roman" w:hAnsi="Times New Roman" w:cs="Times New Roman"/>
          <w:spacing w:val="-1"/>
        </w:rPr>
        <w:t>a</w:t>
      </w:r>
      <w:r w:rsidRPr="000721CC">
        <w:rPr>
          <w:rFonts w:ascii="Times New Roman" w:eastAsia="Times New Roman" w:hAnsi="Times New Roman" w:cs="Times New Roman"/>
        </w:rPr>
        <w:t xml:space="preserve">l </w:t>
      </w:r>
      <w:r w:rsidRPr="000721CC">
        <w:rPr>
          <w:rFonts w:ascii="Times New Roman" w:eastAsia="Times New Roman" w:hAnsi="Times New Roman" w:cs="Times New Roman"/>
          <w:spacing w:val="1"/>
        </w:rPr>
        <w:t>C</w:t>
      </w:r>
      <w:r w:rsidRPr="000721CC">
        <w:rPr>
          <w:rFonts w:ascii="Times New Roman" w:eastAsia="Times New Roman" w:hAnsi="Times New Roman" w:cs="Times New Roman"/>
        </w:rPr>
        <w:t>od</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s G</w:t>
      </w:r>
      <w:r w:rsidRPr="000721CC">
        <w:rPr>
          <w:rFonts w:ascii="Times New Roman" w:eastAsia="Times New Roman" w:hAnsi="Times New Roman" w:cs="Times New Roman"/>
          <w:spacing w:val="-1"/>
        </w:rPr>
        <w:t>r</w:t>
      </w:r>
      <w:r w:rsidRPr="000721CC">
        <w:rPr>
          <w:rFonts w:ascii="Times New Roman" w:eastAsia="Times New Roman" w:hAnsi="Times New Roman" w:cs="Times New Roman"/>
          <w:spacing w:val="2"/>
        </w:rPr>
        <w:t>o</w:t>
      </w:r>
      <w:r w:rsidRPr="000721CC">
        <w:rPr>
          <w:rFonts w:ascii="Times New Roman" w:eastAsia="Times New Roman" w:hAnsi="Times New Roman" w:cs="Times New Roman"/>
        </w:rPr>
        <w:t>up r</w:t>
      </w:r>
      <w:r w:rsidRPr="000721CC">
        <w:rPr>
          <w:rFonts w:ascii="Times New Roman" w:eastAsia="Times New Roman" w:hAnsi="Times New Roman" w:cs="Times New Roman"/>
          <w:spacing w:val="-2"/>
        </w:rPr>
        <w:t>e</w:t>
      </w:r>
      <w:r w:rsidRPr="000721CC">
        <w:rPr>
          <w:rFonts w:ascii="Times New Roman" w:eastAsia="Times New Roman" w:hAnsi="Times New Roman" w:cs="Times New Roman"/>
        </w:rPr>
        <w:t>fer</w:t>
      </w:r>
      <w:r w:rsidRPr="000721CC">
        <w:rPr>
          <w:rFonts w:ascii="Times New Roman" w:eastAsia="Times New Roman" w:hAnsi="Times New Roman" w:cs="Times New Roman"/>
          <w:spacing w:val="-1"/>
        </w:rPr>
        <w:t>re</w:t>
      </w:r>
      <w:r w:rsidRPr="000721CC">
        <w:rPr>
          <w:rFonts w:ascii="Times New Roman" w:eastAsia="Times New Roman" w:hAnsi="Times New Roman" w:cs="Times New Roman"/>
        </w:rPr>
        <w:t xml:space="preserve">d to </w:t>
      </w:r>
      <w:r w:rsidRPr="000721CC">
        <w:rPr>
          <w:rFonts w:ascii="Times New Roman" w:eastAsia="Times New Roman" w:hAnsi="Times New Roman" w:cs="Times New Roman"/>
          <w:spacing w:val="1"/>
        </w:rPr>
        <w:t>i</w:t>
      </w:r>
      <w:r w:rsidRPr="000721CC">
        <w:rPr>
          <w:rFonts w:ascii="Times New Roman" w:eastAsia="Times New Roman" w:hAnsi="Times New Roman" w:cs="Times New Roman"/>
        </w:rPr>
        <w:t>n D</w:t>
      </w:r>
      <w:r w:rsidRPr="000721CC">
        <w:rPr>
          <w:rFonts w:ascii="Times New Roman" w:eastAsia="Times New Roman" w:hAnsi="Times New Roman" w:cs="Times New Roman"/>
          <w:spacing w:val="-1"/>
        </w:rPr>
        <w:t>G</w:t>
      </w:r>
      <w:r w:rsidRPr="000721CC">
        <w:rPr>
          <w:rFonts w:ascii="Times New Roman" w:eastAsia="Times New Roman" w:hAnsi="Times New Roman" w:cs="Times New Roman"/>
          <w:spacing w:val="4"/>
        </w:rPr>
        <w:t>C</w:t>
      </w:r>
      <w:r w:rsidRPr="000721CC">
        <w:rPr>
          <w:rFonts w:ascii="Times New Roman" w:eastAsia="Times New Roman" w:hAnsi="Times New Roman" w:cs="Times New Roman"/>
        </w:rPr>
        <w:t>4.6</w:t>
      </w:r>
      <w:r w:rsidRPr="000721CC">
        <w:rPr>
          <w:rFonts w:ascii="Times New Roman" w:eastAsia="Times New Roman" w:hAnsi="Times New Roman" w:cs="Times New Roman"/>
          <w:spacing w:val="2"/>
        </w:rPr>
        <w:t xml:space="preserve"> </w:t>
      </w:r>
      <w:r w:rsidRPr="000721CC">
        <w:rPr>
          <w:rFonts w:ascii="Times New Roman" w:eastAsia="Times New Roman" w:hAnsi="Times New Roman" w:cs="Times New Roman"/>
        </w:rPr>
        <w:t>of</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the</w:t>
      </w:r>
    </w:p>
    <w:p w14:paraId="44FA5BCF" w14:textId="77777777" w:rsidR="00015D47" w:rsidRPr="000721CC" w:rsidRDefault="0026255B" w:rsidP="005D6559">
      <w:pPr>
        <w:spacing w:before="17" w:after="0" w:line="240" w:lineRule="auto"/>
        <w:ind w:left="670" w:right="-20"/>
        <w:jc w:val="both"/>
        <w:rPr>
          <w:rFonts w:ascii="Times New Roman" w:eastAsia="Times New Roman" w:hAnsi="Times New Roman" w:cs="Times New Roman"/>
        </w:rPr>
      </w:pPr>
      <w:r w:rsidRPr="000721CC">
        <w:rPr>
          <w:rFonts w:ascii="Times New Roman" w:eastAsia="Times New Roman" w:hAnsi="Times New Roman" w:cs="Times New Roman"/>
          <w:b/>
          <w:bCs/>
        </w:rPr>
        <w:t>Dist</w:t>
      </w:r>
      <w:r w:rsidRPr="000721CC">
        <w:rPr>
          <w:rFonts w:ascii="Times New Roman" w:eastAsia="Times New Roman" w:hAnsi="Times New Roman" w:cs="Times New Roman"/>
          <w:b/>
          <w:bCs/>
          <w:spacing w:val="-1"/>
        </w:rPr>
        <w:t>r</w:t>
      </w:r>
      <w:r w:rsidRPr="000721CC">
        <w:rPr>
          <w:rFonts w:ascii="Times New Roman" w:eastAsia="Times New Roman" w:hAnsi="Times New Roman" w:cs="Times New Roman"/>
          <w:b/>
          <w:bCs/>
        </w:rPr>
        <w:t>i</w:t>
      </w:r>
      <w:r w:rsidRPr="000721CC">
        <w:rPr>
          <w:rFonts w:ascii="Times New Roman" w:eastAsia="Times New Roman" w:hAnsi="Times New Roman" w:cs="Times New Roman"/>
          <w:b/>
          <w:bCs/>
          <w:spacing w:val="1"/>
        </w:rPr>
        <w:t>bu</w:t>
      </w:r>
      <w:r w:rsidRPr="000721CC">
        <w:rPr>
          <w:rFonts w:ascii="Times New Roman" w:eastAsia="Times New Roman" w:hAnsi="Times New Roman" w:cs="Times New Roman"/>
          <w:b/>
          <w:bCs/>
        </w:rPr>
        <w:t>tion Co</w:t>
      </w:r>
      <w:r w:rsidRPr="000721CC">
        <w:rPr>
          <w:rFonts w:ascii="Times New Roman" w:eastAsia="Times New Roman" w:hAnsi="Times New Roman" w:cs="Times New Roman"/>
          <w:b/>
          <w:bCs/>
          <w:spacing w:val="1"/>
        </w:rPr>
        <w:t>d</w:t>
      </w:r>
      <w:r w:rsidRPr="000721CC">
        <w:rPr>
          <w:rFonts w:ascii="Times New Roman" w:eastAsia="Times New Roman" w:hAnsi="Times New Roman" w:cs="Times New Roman"/>
          <w:b/>
          <w:bCs/>
        </w:rPr>
        <w:t>e</w:t>
      </w:r>
    </w:p>
    <w:p w14:paraId="53A0EA97" w14:textId="77777777" w:rsidR="00015D47" w:rsidRPr="000721CC" w:rsidRDefault="00015D47" w:rsidP="005D6559">
      <w:pPr>
        <w:spacing w:before="14" w:after="0" w:line="240" w:lineRule="auto"/>
        <w:jc w:val="both"/>
        <w:rPr>
          <w:rFonts w:ascii="Times New Roman" w:hAnsi="Times New Roman" w:cs="Times New Roman"/>
        </w:rPr>
      </w:pPr>
    </w:p>
    <w:p w14:paraId="5F548D41" w14:textId="77777777" w:rsidR="00015D47" w:rsidRPr="000721CC" w:rsidRDefault="00B26818" w:rsidP="005D6559">
      <w:pPr>
        <w:spacing w:after="0" w:line="240" w:lineRule="auto"/>
        <w:ind w:left="670" w:right="-20"/>
        <w:jc w:val="both"/>
        <w:rPr>
          <w:rFonts w:ascii="Times New Roman" w:eastAsia="Times New Roman" w:hAnsi="Times New Roman" w:cs="Times New Roman"/>
        </w:rPr>
      </w:pPr>
      <w:r w:rsidRPr="000721CC">
        <w:rPr>
          <w:rFonts w:ascii="Times New Roman" w:eastAsia="Times New Roman" w:hAnsi="Times New Roman" w:cs="Times New Roman"/>
          <w:b/>
          <w:bCs/>
          <w:spacing w:val="-1"/>
        </w:rPr>
        <w:t>Member</w:t>
      </w:r>
      <w:r w:rsidR="0026255B" w:rsidRPr="000721CC">
        <w:rPr>
          <w:rFonts w:ascii="Times New Roman" w:eastAsia="Times New Roman" w:hAnsi="Times New Roman" w:cs="Times New Roman"/>
          <w:spacing w:val="-1"/>
        </w:rPr>
        <w:t xml:space="preserve"> </w:t>
      </w:r>
      <w:r w:rsidR="000721CC">
        <w:rPr>
          <w:rFonts w:ascii="Times New Roman" w:eastAsia="Times New Roman" w:hAnsi="Times New Roman" w:cs="Times New Roman"/>
        </w:rPr>
        <w:t>-</w:t>
      </w:r>
      <w:r w:rsidR="0026255B" w:rsidRPr="000721CC">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sidR="0026255B" w:rsidRPr="000721CC">
        <w:rPr>
          <w:rFonts w:ascii="Times New Roman" w:eastAsia="Times New Roman" w:hAnsi="Times New Roman" w:cs="Times New Roman"/>
        </w:rPr>
        <w:t xml:space="preserve">a </w:t>
      </w:r>
      <w:r w:rsidR="0026255B" w:rsidRPr="000721CC">
        <w:rPr>
          <w:rFonts w:ascii="Times New Roman" w:eastAsia="Times New Roman" w:hAnsi="Times New Roman" w:cs="Times New Roman"/>
          <w:spacing w:val="1"/>
        </w:rPr>
        <w:t>p</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r</w:t>
      </w:r>
      <w:r w:rsidR="0026255B" w:rsidRPr="000721CC">
        <w:rPr>
          <w:rFonts w:ascii="Times New Roman" w:eastAsia="Times New Roman" w:hAnsi="Times New Roman" w:cs="Times New Roman"/>
          <w:spacing w:val="2"/>
        </w:rPr>
        <w:t>s</w:t>
      </w:r>
      <w:r w:rsidR="0026255B" w:rsidRPr="000721CC">
        <w:rPr>
          <w:rFonts w:ascii="Times New Roman" w:eastAsia="Times New Roman" w:hAnsi="Times New Roman" w:cs="Times New Roman"/>
        </w:rPr>
        <w:t>on du</w:t>
      </w:r>
      <w:r w:rsidR="0026255B" w:rsidRPr="000721CC">
        <w:rPr>
          <w:rFonts w:ascii="Times New Roman" w:eastAsia="Times New Roman" w:hAnsi="Times New Roman" w:cs="Times New Roman"/>
          <w:spacing w:val="3"/>
        </w:rPr>
        <w:t>l</w:t>
      </w:r>
      <w:r w:rsidR="0026255B" w:rsidRPr="000721CC">
        <w:rPr>
          <w:rFonts w:ascii="Times New Roman" w:eastAsia="Times New Roman" w:hAnsi="Times New Roman" w:cs="Times New Roman"/>
        </w:rPr>
        <w:t>y</w:t>
      </w:r>
      <w:r w:rsidR="0026255B" w:rsidRPr="000721CC">
        <w:rPr>
          <w:rFonts w:ascii="Times New Roman" w:eastAsia="Times New Roman" w:hAnsi="Times New Roman" w:cs="Times New Roman"/>
          <w:spacing w:val="-5"/>
        </w:rPr>
        <w:t xml:space="preserve"> </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ppoin</w:t>
      </w:r>
      <w:r w:rsidR="0026255B" w:rsidRPr="000721CC">
        <w:rPr>
          <w:rFonts w:ascii="Times New Roman" w:eastAsia="Times New Roman" w:hAnsi="Times New Roman" w:cs="Times New Roman"/>
          <w:spacing w:val="1"/>
        </w:rPr>
        <w:t>t</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d p</w:t>
      </w:r>
      <w:r w:rsidR="0026255B" w:rsidRPr="000721CC">
        <w:rPr>
          <w:rFonts w:ascii="Times New Roman" w:eastAsia="Times New Roman" w:hAnsi="Times New Roman" w:cs="Times New Roman"/>
          <w:spacing w:val="2"/>
        </w:rPr>
        <w:t>u</w:t>
      </w:r>
      <w:r w:rsidR="0026255B" w:rsidRPr="000721CC">
        <w:rPr>
          <w:rFonts w:ascii="Times New Roman" w:eastAsia="Times New Roman" w:hAnsi="Times New Roman" w:cs="Times New Roman"/>
        </w:rPr>
        <w:t>rsu</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 xml:space="preserve">nt </w:t>
      </w:r>
      <w:r w:rsidR="0026255B" w:rsidRPr="000721CC">
        <w:rPr>
          <w:rFonts w:ascii="Times New Roman" w:eastAsia="Times New Roman" w:hAnsi="Times New Roman" w:cs="Times New Roman"/>
          <w:spacing w:val="1"/>
        </w:rPr>
        <w:t>t</w:t>
      </w:r>
      <w:r w:rsidR="0026255B" w:rsidRPr="000721CC">
        <w:rPr>
          <w:rFonts w:ascii="Times New Roman" w:eastAsia="Times New Roman" w:hAnsi="Times New Roman" w:cs="Times New Roman"/>
        </w:rPr>
        <w:t xml:space="preserve">o </w:t>
      </w:r>
      <w:r w:rsidR="0026255B" w:rsidRPr="000721CC">
        <w:rPr>
          <w:rFonts w:ascii="Times New Roman" w:eastAsia="Times New Roman" w:hAnsi="Times New Roman" w:cs="Times New Roman"/>
          <w:spacing w:val="-1"/>
        </w:rPr>
        <w:t>c</w:t>
      </w:r>
      <w:r w:rsidR="0026255B" w:rsidRPr="000721CC">
        <w:rPr>
          <w:rFonts w:ascii="Times New Roman" w:eastAsia="Times New Roman" w:hAnsi="Times New Roman" w:cs="Times New Roman"/>
        </w:rPr>
        <w:t>lause</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5 to be a</w:t>
      </w:r>
      <w:r w:rsidR="0026255B"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b/>
        </w:rPr>
        <w:t>Member</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of or</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the</w:t>
      </w:r>
      <w:r w:rsidR="00D15B97">
        <w:rPr>
          <w:rFonts w:ascii="Times New Roman" w:eastAsia="Times New Roman" w:hAnsi="Times New Roman" w:cs="Times New Roman"/>
        </w:rPr>
        <w:t xml:space="preserve"> </w:t>
      </w:r>
      <w:r w:rsidR="0026255B" w:rsidRPr="000721CC">
        <w:rPr>
          <w:rFonts w:ascii="Times New Roman" w:eastAsia="Times New Roman" w:hAnsi="Times New Roman" w:cs="Times New Roman"/>
          <w:b/>
        </w:rPr>
        <w:t>Ch</w:t>
      </w:r>
      <w:r w:rsidR="0026255B" w:rsidRPr="000721CC">
        <w:rPr>
          <w:rFonts w:ascii="Times New Roman" w:eastAsia="Times New Roman" w:hAnsi="Times New Roman" w:cs="Times New Roman"/>
          <w:b/>
          <w:spacing w:val="-1"/>
        </w:rPr>
        <w:t>a</w:t>
      </w:r>
      <w:r w:rsidR="0026255B" w:rsidRPr="000721CC">
        <w:rPr>
          <w:rFonts w:ascii="Times New Roman" w:eastAsia="Times New Roman" w:hAnsi="Times New Roman" w:cs="Times New Roman"/>
          <w:b/>
        </w:rPr>
        <w:t>irman</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of the</w:t>
      </w:r>
      <w:r w:rsidR="0026255B" w:rsidRPr="000721CC">
        <w:rPr>
          <w:rFonts w:ascii="Times New Roman" w:eastAsia="Times New Roman" w:hAnsi="Times New Roman" w:cs="Times New Roman"/>
          <w:spacing w:val="3"/>
        </w:rPr>
        <w:t xml:space="preserve"> </w:t>
      </w:r>
      <w:r w:rsidR="0026255B" w:rsidRPr="000721CC">
        <w:rPr>
          <w:rFonts w:ascii="Times New Roman" w:eastAsia="Times New Roman" w:hAnsi="Times New Roman" w:cs="Times New Roman"/>
          <w:b/>
          <w:bCs/>
          <w:spacing w:val="-3"/>
        </w:rPr>
        <w:t>P</w:t>
      </w:r>
      <w:r w:rsidR="0026255B" w:rsidRPr="000721CC">
        <w:rPr>
          <w:rFonts w:ascii="Times New Roman" w:eastAsia="Times New Roman" w:hAnsi="Times New Roman" w:cs="Times New Roman"/>
          <w:b/>
          <w:bCs/>
        </w:rPr>
        <w:t>a</w:t>
      </w:r>
      <w:r w:rsidR="0026255B" w:rsidRPr="000721CC">
        <w:rPr>
          <w:rFonts w:ascii="Times New Roman" w:eastAsia="Times New Roman" w:hAnsi="Times New Roman" w:cs="Times New Roman"/>
          <w:b/>
          <w:bCs/>
          <w:spacing w:val="1"/>
        </w:rPr>
        <w:t>n</w:t>
      </w:r>
      <w:r w:rsidR="0026255B" w:rsidRPr="000721CC">
        <w:rPr>
          <w:rFonts w:ascii="Times New Roman" w:eastAsia="Times New Roman" w:hAnsi="Times New Roman" w:cs="Times New Roman"/>
          <w:b/>
          <w:bCs/>
          <w:spacing w:val="-1"/>
        </w:rPr>
        <w:t>e</w:t>
      </w:r>
      <w:r w:rsidR="0026255B" w:rsidRPr="000721CC">
        <w:rPr>
          <w:rFonts w:ascii="Times New Roman" w:eastAsia="Times New Roman" w:hAnsi="Times New Roman" w:cs="Times New Roman"/>
          <w:b/>
          <w:bCs/>
          <w:spacing w:val="1"/>
        </w:rPr>
        <w:t>l</w:t>
      </w:r>
    </w:p>
    <w:p w14:paraId="49BBCDC1" w14:textId="77777777" w:rsidR="00015D47" w:rsidRPr="000721CC" w:rsidRDefault="00015D47" w:rsidP="005D6559">
      <w:pPr>
        <w:spacing w:before="14" w:after="0" w:line="240" w:lineRule="auto"/>
        <w:jc w:val="both"/>
        <w:rPr>
          <w:rFonts w:ascii="Times New Roman" w:hAnsi="Times New Roman" w:cs="Times New Roman"/>
        </w:rPr>
      </w:pPr>
    </w:p>
    <w:p w14:paraId="44D14878" w14:textId="77777777" w:rsidR="002318AE" w:rsidRPr="000721CC" w:rsidRDefault="002318AE" w:rsidP="005D6559">
      <w:pPr>
        <w:spacing w:after="0" w:line="240" w:lineRule="auto"/>
        <w:ind w:left="670" w:right="-20"/>
        <w:jc w:val="both"/>
        <w:rPr>
          <w:rFonts w:ascii="Times New Roman" w:eastAsia="Times New Roman" w:hAnsi="Times New Roman" w:cs="Times New Roman"/>
          <w:b/>
          <w:spacing w:val="1"/>
        </w:rPr>
      </w:pPr>
      <w:r w:rsidRPr="000721CC">
        <w:rPr>
          <w:rFonts w:ascii="Times New Roman" w:eastAsia="Times New Roman" w:hAnsi="Times New Roman" w:cs="Times New Roman"/>
          <w:b/>
          <w:spacing w:val="1"/>
        </w:rPr>
        <w:t xml:space="preserve">Other </w:t>
      </w:r>
      <w:proofErr w:type="spellStart"/>
      <w:r w:rsidRPr="000721CC">
        <w:rPr>
          <w:rFonts w:ascii="Times New Roman" w:eastAsia="Times New Roman" w:hAnsi="Times New Roman" w:cs="Times New Roman"/>
          <w:b/>
          <w:spacing w:val="1"/>
        </w:rPr>
        <w:t>Authorised</w:t>
      </w:r>
      <w:proofErr w:type="spellEnd"/>
      <w:r w:rsidRPr="000721CC">
        <w:rPr>
          <w:rFonts w:ascii="Times New Roman" w:eastAsia="Times New Roman" w:hAnsi="Times New Roman" w:cs="Times New Roman"/>
          <w:b/>
          <w:spacing w:val="1"/>
        </w:rPr>
        <w:t xml:space="preserve"> Distributor </w:t>
      </w:r>
      <w:r w:rsidR="000721CC">
        <w:rPr>
          <w:rFonts w:ascii="Times New Roman" w:eastAsia="Times New Roman" w:hAnsi="Times New Roman" w:cs="Times New Roman"/>
        </w:rPr>
        <w:t>-</w:t>
      </w:r>
      <w:r w:rsidRPr="000721CC">
        <w:rPr>
          <w:rFonts w:ascii="Times New Roman" w:hAnsi="Times New Roman" w:cs="Times New Roman"/>
        </w:rPr>
        <w:t xml:space="preserve"> </w:t>
      </w:r>
      <w:r w:rsidR="00A02EA9" w:rsidRPr="00A02EA9">
        <w:rPr>
          <w:rFonts w:ascii="Times New Roman" w:hAnsi="Times New Roman" w:cs="Times New Roman"/>
        </w:rPr>
        <w:t xml:space="preserve">means </w:t>
      </w:r>
      <w:r w:rsidRPr="000721CC">
        <w:rPr>
          <w:rFonts w:ascii="Times New Roman" w:eastAsia="Times New Roman" w:hAnsi="Times New Roman" w:cs="Times New Roman"/>
          <w:spacing w:val="1"/>
        </w:rPr>
        <w:t xml:space="preserve">a </w:t>
      </w:r>
      <w:r w:rsidRPr="000721CC">
        <w:rPr>
          <w:rFonts w:ascii="Times New Roman" w:eastAsia="Times New Roman" w:hAnsi="Times New Roman" w:cs="Times New Roman"/>
          <w:b/>
          <w:spacing w:val="1"/>
        </w:rPr>
        <w:t xml:space="preserve">User </w:t>
      </w:r>
      <w:proofErr w:type="spellStart"/>
      <w:r w:rsidRPr="000721CC">
        <w:rPr>
          <w:rFonts w:ascii="Times New Roman" w:eastAsia="Times New Roman" w:hAnsi="Times New Roman" w:cs="Times New Roman"/>
          <w:spacing w:val="1"/>
        </w:rPr>
        <w:t>authorised</w:t>
      </w:r>
      <w:proofErr w:type="spellEnd"/>
      <w:r w:rsidRPr="000721CC">
        <w:rPr>
          <w:rFonts w:ascii="Times New Roman" w:eastAsia="Times New Roman" w:hAnsi="Times New Roman" w:cs="Times New Roman"/>
          <w:spacing w:val="1"/>
        </w:rPr>
        <w:t xml:space="preserve"> by </w:t>
      </w:r>
      <w:proofErr w:type="spellStart"/>
      <w:r w:rsidRPr="000721CC">
        <w:rPr>
          <w:rFonts w:ascii="Times New Roman" w:eastAsia="Times New Roman" w:hAnsi="Times New Roman" w:cs="Times New Roman"/>
          <w:spacing w:val="1"/>
        </w:rPr>
        <w:t>Licence</w:t>
      </w:r>
      <w:proofErr w:type="spellEnd"/>
      <w:r w:rsidRPr="000721CC">
        <w:rPr>
          <w:rFonts w:ascii="Times New Roman" w:eastAsia="Times New Roman" w:hAnsi="Times New Roman" w:cs="Times New Roman"/>
          <w:spacing w:val="1"/>
        </w:rPr>
        <w:t xml:space="preserve"> or exemption to distribute electricity and having a </w:t>
      </w:r>
      <w:r w:rsidRPr="000721CC">
        <w:rPr>
          <w:rFonts w:ascii="Times New Roman" w:eastAsia="Times New Roman" w:hAnsi="Times New Roman" w:cs="Times New Roman"/>
          <w:b/>
          <w:spacing w:val="1"/>
        </w:rPr>
        <w:t>User Distribution System</w:t>
      </w:r>
      <w:r w:rsidRPr="000721CC">
        <w:rPr>
          <w:rFonts w:ascii="Times New Roman" w:eastAsia="Times New Roman" w:hAnsi="Times New Roman" w:cs="Times New Roman"/>
          <w:spacing w:val="1"/>
        </w:rPr>
        <w:t xml:space="preserve"> connected to the </w:t>
      </w:r>
      <w:r w:rsidRPr="000721CC">
        <w:rPr>
          <w:rFonts w:ascii="Times New Roman" w:eastAsia="Times New Roman" w:hAnsi="Times New Roman" w:cs="Times New Roman"/>
          <w:b/>
          <w:spacing w:val="1"/>
        </w:rPr>
        <w:t>DNO’s Distribution System</w:t>
      </w:r>
    </w:p>
    <w:p w14:paraId="2BD5F7E4" w14:textId="77777777" w:rsidR="002318AE" w:rsidRPr="000721CC" w:rsidRDefault="002318AE" w:rsidP="005D6559">
      <w:pPr>
        <w:spacing w:after="0" w:line="240" w:lineRule="auto"/>
        <w:ind w:left="670" w:right="-20"/>
        <w:jc w:val="both"/>
        <w:rPr>
          <w:rFonts w:ascii="Times New Roman" w:eastAsia="Times New Roman" w:hAnsi="Times New Roman" w:cs="Times New Roman"/>
          <w:spacing w:val="1"/>
        </w:rPr>
      </w:pPr>
    </w:p>
    <w:p w14:paraId="4A93A691" w14:textId="77777777" w:rsidR="009B5D68" w:rsidRDefault="009B5D68" w:rsidP="00EB247F">
      <w:pPr>
        <w:spacing w:after="0" w:line="240" w:lineRule="auto"/>
        <w:ind w:right="-20" w:firstLine="670"/>
        <w:jc w:val="both"/>
        <w:rPr>
          <w:rFonts w:ascii="Times New Roman" w:eastAsia="Times New Roman" w:hAnsi="Times New Roman" w:cs="Times New Roman"/>
          <w:b/>
          <w:bCs/>
          <w:spacing w:val="-3"/>
        </w:rPr>
      </w:pPr>
      <w:bookmarkStart w:id="2" w:name="_GoBack"/>
      <w:del w:id="3" w:author="National Grid" w:date="2018-01-30T22:30:00Z">
        <w:r w:rsidDel="003604A6">
          <w:rPr>
            <w:rFonts w:ascii="Times New Roman" w:eastAsia="Times New Roman" w:hAnsi="Times New Roman" w:cs="Times New Roman"/>
            <w:b/>
            <w:bCs/>
            <w:spacing w:val="-3"/>
          </w:rPr>
          <w:delText xml:space="preserve">NETSO </w:delText>
        </w:r>
      </w:del>
      <w:bookmarkEnd w:id="2"/>
      <w:ins w:id="4" w:author="National Grid" w:date="2018-01-30T22:30:00Z">
        <w:r w:rsidR="003604A6">
          <w:rPr>
            <w:rFonts w:ascii="Times New Roman" w:eastAsia="Times New Roman" w:hAnsi="Times New Roman" w:cs="Times New Roman"/>
            <w:b/>
            <w:bCs/>
            <w:spacing w:val="-3"/>
          </w:rPr>
          <w:t xml:space="preserve">NGESO </w:t>
        </w:r>
      </w:ins>
      <w:r>
        <w:rPr>
          <w:rFonts w:ascii="Times New Roman" w:eastAsia="Times New Roman" w:hAnsi="Times New Roman" w:cs="Times New Roman"/>
          <w:b/>
          <w:bCs/>
          <w:spacing w:val="-3"/>
        </w:rPr>
        <w:t xml:space="preserve">– </w:t>
      </w:r>
      <w:r w:rsidRPr="009B5D68">
        <w:rPr>
          <w:rFonts w:ascii="Times New Roman" w:eastAsia="Times New Roman" w:hAnsi="Times New Roman" w:cs="Times New Roman"/>
          <w:bCs/>
          <w:spacing w:val="-3"/>
        </w:rPr>
        <w:t xml:space="preserve">means National </w:t>
      </w:r>
      <w:ins w:id="5" w:author="National Grid" w:date="2018-01-30T22:30:00Z">
        <w:r w:rsidR="003604A6">
          <w:rPr>
            <w:rFonts w:ascii="Times New Roman" w:eastAsia="Times New Roman" w:hAnsi="Times New Roman" w:cs="Times New Roman"/>
            <w:bCs/>
            <w:spacing w:val="-3"/>
          </w:rPr>
          <w:t xml:space="preserve">Grid </w:t>
        </w:r>
      </w:ins>
      <w:r w:rsidRPr="009B5D68">
        <w:rPr>
          <w:rFonts w:ascii="Times New Roman" w:eastAsia="Times New Roman" w:hAnsi="Times New Roman" w:cs="Times New Roman"/>
          <w:bCs/>
          <w:spacing w:val="-3"/>
        </w:rPr>
        <w:t xml:space="preserve">Electricity </w:t>
      </w:r>
      <w:del w:id="6" w:author="National Grid" w:date="2018-01-30T22:30:00Z">
        <w:r w:rsidRPr="009B5D68" w:rsidDel="003604A6">
          <w:rPr>
            <w:rFonts w:ascii="Times New Roman" w:eastAsia="Times New Roman" w:hAnsi="Times New Roman" w:cs="Times New Roman"/>
            <w:bCs/>
            <w:spacing w:val="-3"/>
          </w:rPr>
          <w:delText xml:space="preserve">Transmission </w:delText>
        </w:r>
      </w:del>
      <w:r w:rsidRPr="009B5D68">
        <w:rPr>
          <w:rFonts w:ascii="Times New Roman" w:eastAsia="Times New Roman" w:hAnsi="Times New Roman" w:cs="Times New Roman"/>
          <w:bCs/>
          <w:spacing w:val="-3"/>
        </w:rPr>
        <w:t>System Operator</w:t>
      </w:r>
      <w:ins w:id="7" w:author="National Grid" w:date="2018-01-30T22:30:00Z">
        <w:r w:rsidR="003604A6">
          <w:rPr>
            <w:rFonts w:ascii="Times New Roman" w:eastAsia="Times New Roman" w:hAnsi="Times New Roman" w:cs="Times New Roman"/>
            <w:bCs/>
            <w:spacing w:val="-3"/>
          </w:rPr>
          <w:t xml:space="preserve"> Limited</w:t>
        </w:r>
      </w:ins>
    </w:p>
    <w:p w14:paraId="1D69E01F" w14:textId="77777777" w:rsidR="009B5D68" w:rsidRDefault="009B5D68" w:rsidP="005D6559">
      <w:pPr>
        <w:spacing w:after="0" w:line="240" w:lineRule="auto"/>
        <w:ind w:left="670" w:right="-20"/>
        <w:jc w:val="both"/>
        <w:rPr>
          <w:rFonts w:ascii="Times New Roman" w:eastAsia="Times New Roman" w:hAnsi="Times New Roman" w:cs="Times New Roman"/>
          <w:b/>
          <w:bCs/>
          <w:spacing w:val="-3"/>
        </w:rPr>
      </w:pPr>
    </w:p>
    <w:p w14:paraId="01C7B7C4" w14:textId="77777777" w:rsidR="00015D47" w:rsidRPr="000721CC" w:rsidRDefault="0026255B" w:rsidP="005D6559">
      <w:pPr>
        <w:spacing w:after="0" w:line="240" w:lineRule="auto"/>
        <w:ind w:left="670" w:right="-20"/>
        <w:jc w:val="both"/>
        <w:rPr>
          <w:rFonts w:ascii="Times New Roman" w:eastAsia="Times New Roman" w:hAnsi="Times New Roman" w:cs="Times New Roman"/>
        </w:rPr>
      </w:pPr>
      <w:r w:rsidRPr="000721CC">
        <w:rPr>
          <w:rFonts w:ascii="Times New Roman" w:eastAsia="Times New Roman" w:hAnsi="Times New Roman" w:cs="Times New Roman"/>
          <w:b/>
          <w:bCs/>
          <w:spacing w:val="-3"/>
        </w:rPr>
        <w:t>P</w:t>
      </w:r>
      <w:r w:rsidRPr="000721CC">
        <w:rPr>
          <w:rFonts w:ascii="Times New Roman" w:eastAsia="Times New Roman" w:hAnsi="Times New Roman" w:cs="Times New Roman"/>
          <w:b/>
          <w:bCs/>
        </w:rPr>
        <w:t>a</w:t>
      </w:r>
      <w:r w:rsidRPr="000721CC">
        <w:rPr>
          <w:rFonts w:ascii="Times New Roman" w:eastAsia="Times New Roman" w:hAnsi="Times New Roman" w:cs="Times New Roman"/>
          <w:b/>
          <w:bCs/>
          <w:spacing w:val="1"/>
        </w:rPr>
        <w:t>n</w:t>
      </w:r>
      <w:r w:rsidRPr="000721CC">
        <w:rPr>
          <w:rFonts w:ascii="Times New Roman" w:eastAsia="Times New Roman" w:hAnsi="Times New Roman" w:cs="Times New Roman"/>
          <w:b/>
          <w:bCs/>
          <w:spacing w:val="-1"/>
        </w:rPr>
        <w:t>e</w:t>
      </w:r>
      <w:r w:rsidRPr="000721CC">
        <w:rPr>
          <w:rFonts w:ascii="Times New Roman" w:eastAsia="Times New Roman" w:hAnsi="Times New Roman" w:cs="Times New Roman"/>
          <w:b/>
          <w:bCs/>
          <w:spacing w:val="1"/>
        </w:rPr>
        <w:t>l</w:t>
      </w:r>
      <w:r w:rsidRPr="000721CC">
        <w:rPr>
          <w:rFonts w:ascii="Times New Roman" w:eastAsia="Times New Roman" w:hAnsi="Times New Roman" w:cs="Times New Roman"/>
          <w:spacing w:val="-1"/>
        </w:rPr>
        <w:t xml:space="preserve"> </w:t>
      </w:r>
      <w:r w:rsidR="000721CC">
        <w:rPr>
          <w:rFonts w:ascii="Times New Roman" w:eastAsia="Times New Roman" w:hAnsi="Times New Roman" w:cs="Times New Roman"/>
        </w:rPr>
        <w:t>-</w:t>
      </w:r>
      <w:r w:rsidRPr="000721CC">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sidRPr="000721CC">
        <w:rPr>
          <w:rFonts w:ascii="Times New Roman" w:eastAsia="Times New Roman" w:hAnsi="Times New Roman" w:cs="Times New Roman"/>
        </w:rPr>
        <w:t>the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Distribution Code</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rPr>
        <w:t>R</w:t>
      </w:r>
      <w:r w:rsidRPr="000721CC">
        <w:rPr>
          <w:rFonts w:ascii="Times New Roman" w:eastAsia="Times New Roman" w:hAnsi="Times New Roman" w:cs="Times New Roman"/>
          <w:spacing w:val="-1"/>
        </w:rPr>
        <w:t>e</w:t>
      </w:r>
      <w:r w:rsidRPr="000721CC">
        <w:rPr>
          <w:rFonts w:ascii="Times New Roman" w:eastAsia="Times New Roman" w:hAnsi="Times New Roman" w:cs="Times New Roman"/>
        </w:rPr>
        <w:t>view</w:t>
      </w:r>
      <w:r w:rsidRPr="000721CC">
        <w:rPr>
          <w:rFonts w:ascii="Times New Roman" w:eastAsia="Times New Roman" w:hAnsi="Times New Roman" w:cs="Times New Roman"/>
          <w:spacing w:val="-1"/>
        </w:rPr>
        <w:t xml:space="preserve"> </w:t>
      </w:r>
      <w:r w:rsidRPr="000721CC">
        <w:rPr>
          <w:rFonts w:ascii="Times New Roman" w:eastAsia="Times New Roman" w:hAnsi="Times New Roman" w:cs="Times New Roman"/>
          <w:spacing w:val="1"/>
        </w:rPr>
        <w:t>P</w:t>
      </w:r>
      <w:r w:rsidRPr="000721CC">
        <w:rPr>
          <w:rFonts w:ascii="Times New Roman" w:eastAsia="Times New Roman" w:hAnsi="Times New Roman" w:cs="Times New Roman"/>
          <w:spacing w:val="-1"/>
        </w:rPr>
        <w:t>a</w:t>
      </w:r>
      <w:r w:rsidRPr="000721CC">
        <w:rPr>
          <w:rFonts w:ascii="Times New Roman" w:eastAsia="Times New Roman" w:hAnsi="Times New Roman" w:cs="Times New Roman"/>
        </w:rPr>
        <w:t>n</w:t>
      </w:r>
      <w:r w:rsidRPr="000721CC">
        <w:rPr>
          <w:rFonts w:ascii="Times New Roman" w:eastAsia="Times New Roman" w:hAnsi="Times New Roman" w:cs="Times New Roman"/>
          <w:spacing w:val="-1"/>
        </w:rPr>
        <w:t>e</w:t>
      </w:r>
      <w:r w:rsidRPr="000721CC">
        <w:rPr>
          <w:rFonts w:ascii="Times New Roman" w:eastAsia="Times New Roman" w:hAnsi="Times New Roman" w:cs="Times New Roman"/>
          <w:spacing w:val="3"/>
        </w:rPr>
        <w:t>l</w:t>
      </w:r>
    </w:p>
    <w:p w14:paraId="65E19E03" w14:textId="77777777" w:rsidR="00B97CA0" w:rsidRPr="000721CC" w:rsidRDefault="00B97CA0" w:rsidP="005D6559">
      <w:pPr>
        <w:spacing w:after="0" w:line="240" w:lineRule="auto"/>
        <w:ind w:left="670" w:right="-20"/>
        <w:jc w:val="both"/>
        <w:rPr>
          <w:rFonts w:ascii="Times New Roman" w:eastAsia="Times New Roman" w:hAnsi="Times New Roman" w:cs="Times New Roman"/>
        </w:rPr>
      </w:pPr>
    </w:p>
    <w:p w14:paraId="1B77C1B2" w14:textId="77777777" w:rsidR="00B97CA0" w:rsidRPr="000721CC" w:rsidRDefault="001C060B" w:rsidP="005D6559">
      <w:pPr>
        <w:spacing w:after="0" w:line="240" w:lineRule="auto"/>
        <w:ind w:left="670" w:right="-20"/>
        <w:jc w:val="both"/>
        <w:rPr>
          <w:rFonts w:ascii="Times New Roman" w:eastAsia="Times New Roman" w:hAnsi="Times New Roman" w:cs="Times New Roman"/>
        </w:rPr>
      </w:pPr>
      <w:r w:rsidRPr="000721CC">
        <w:rPr>
          <w:rFonts w:ascii="Times New Roman" w:eastAsia="Times New Roman" w:hAnsi="Times New Roman" w:cs="Times New Roman"/>
          <w:b/>
        </w:rPr>
        <w:t>Regulation</w:t>
      </w:r>
      <w:r w:rsidR="00B97CA0" w:rsidRPr="000721CC">
        <w:rPr>
          <w:rFonts w:ascii="Times New Roman" w:eastAsia="Times New Roman" w:hAnsi="Times New Roman" w:cs="Times New Roman"/>
        </w:rPr>
        <w:t xml:space="preserve"> </w:t>
      </w:r>
      <w:r w:rsidR="000721CC">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sidR="000721CC">
        <w:rPr>
          <w:rFonts w:ascii="Times New Roman" w:eastAsia="Times New Roman" w:hAnsi="Times New Roman" w:cs="Times New Roman"/>
        </w:rPr>
        <w:t xml:space="preserve">as </w:t>
      </w:r>
      <w:r w:rsidR="00B97CA0" w:rsidRPr="000721CC">
        <w:rPr>
          <w:rFonts w:ascii="Times New Roman" w:eastAsia="Times New Roman" w:hAnsi="Times New Roman" w:cs="Times New Roman"/>
        </w:rPr>
        <w:t xml:space="preserve">defined in the Distribution </w:t>
      </w:r>
      <w:proofErr w:type="spellStart"/>
      <w:r w:rsidR="00B97CA0" w:rsidRPr="000721CC">
        <w:rPr>
          <w:rFonts w:ascii="Times New Roman" w:eastAsia="Times New Roman" w:hAnsi="Times New Roman" w:cs="Times New Roman"/>
        </w:rPr>
        <w:t>Licence</w:t>
      </w:r>
      <w:proofErr w:type="spellEnd"/>
    </w:p>
    <w:p w14:paraId="5C4E83A8" w14:textId="77777777" w:rsidR="00280B56" w:rsidRDefault="00280B56" w:rsidP="0044410C">
      <w:pPr>
        <w:spacing w:after="0" w:line="240" w:lineRule="auto"/>
        <w:ind w:right="-20"/>
        <w:jc w:val="both"/>
        <w:rPr>
          <w:rFonts w:ascii="Times New Roman" w:eastAsia="Times New Roman" w:hAnsi="Times New Roman" w:cs="Times New Roman"/>
          <w:b/>
          <w:bCs/>
          <w:spacing w:val="1"/>
        </w:rPr>
      </w:pPr>
    </w:p>
    <w:p w14:paraId="4B1DB480" w14:textId="77777777" w:rsidR="00015D47" w:rsidRPr="000721CC" w:rsidRDefault="001C060B" w:rsidP="005D6559">
      <w:pPr>
        <w:spacing w:after="0" w:line="240" w:lineRule="auto"/>
        <w:ind w:left="670" w:right="-20"/>
        <w:jc w:val="both"/>
        <w:rPr>
          <w:rFonts w:ascii="Times New Roman" w:eastAsia="Times New Roman" w:hAnsi="Times New Roman" w:cs="Times New Roman"/>
        </w:rPr>
      </w:pPr>
      <w:r w:rsidRPr="000721CC">
        <w:rPr>
          <w:rFonts w:ascii="Times New Roman" w:eastAsia="Times New Roman" w:hAnsi="Times New Roman" w:cs="Times New Roman"/>
          <w:b/>
          <w:bCs/>
          <w:spacing w:val="1"/>
        </w:rPr>
        <w:t>Secretary</w:t>
      </w:r>
      <w:r w:rsidR="0026255B" w:rsidRPr="000721CC">
        <w:rPr>
          <w:rFonts w:ascii="Times New Roman" w:eastAsia="Times New Roman" w:hAnsi="Times New Roman" w:cs="Times New Roman"/>
          <w:spacing w:val="-1"/>
        </w:rPr>
        <w:t xml:space="preserve"> </w:t>
      </w:r>
      <w:r w:rsidR="000721CC">
        <w:rPr>
          <w:rFonts w:ascii="Times New Roman" w:eastAsia="Times New Roman" w:hAnsi="Times New Roman" w:cs="Times New Roman"/>
        </w:rPr>
        <w:t>-</w:t>
      </w:r>
      <w:r w:rsidR="0026255B" w:rsidRPr="000721CC">
        <w:rPr>
          <w:rFonts w:ascii="Times New Roman" w:eastAsia="Times New Roman" w:hAnsi="Times New Roman" w:cs="Times New Roman"/>
          <w:spacing w:val="2"/>
        </w:rPr>
        <w:t xml:space="preserve"> </w:t>
      </w:r>
      <w:r w:rsidR="00A02EA9" w:rsidRPr="00A02EA9">
        <w:rPr>
          <w:rFonts w:ascii="Times New Roman" w:eastAsia="Times New Roman" w:hAnsi="Times New Roman" w:cs="Times New Roman"/>
          <w:spacing w:val="2"/>
        </w:rPr>
        <w:t xml:space="preserve">means </w:t>
      </w:r>
      <w:r w:rsidR="0026255B" w:rsidRPr="000721CC">
        <w:rPr>
          <w:rFonts w:ascii="Times New Roman" w:eastAsia="Times New Roman" w:hAnsi="Times New Roman" w:cs="Times New Roman"/>
        </w:rPr>
        <w:t>a</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p</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spacing w:val="1"/>
        </w:rPr>
        <w:t>r</w:t>
      </w:r>
      <w:r w:rsidR="0026255B" w:rsidRPr="000721CC">
        <w:rPr>
          <w:rFonts w:ascii="Times New Roman" w:eastAsia="Times New Roman" w:hAnsi="Times New Roman" w:cs="Times New Roman"/>
        </w:rPr>
        <w:t>son du</w:t>
      </w:r>
      <w:r w:rsidR="0026255B" w:rsidRPr="000721CC">
        <w:rPr>
          <w:rFonts w:ascii="Times New Roman" w:eastAsia="Times New Roman" w:hAnsi="Times New Roman" w:cs="Times New Roman"/>
          <w:spacing w:val="3"/>
        </w:rPr>
        <w:t>l</w:t>
      </w:r>
      <w:r w:rsidR="0026255B" w:rsidRPr="000721CC">
        <w:rPr>
          <w:rFonts w:ascii="Times New Roman" w:eastAsia="Times New Roman" w:hAnsi="Times New Roman" w:cs="Times New Roman"/>
        </w:rPr>
        <w:t>y</w:t>
      </w:r>
      <w:r w:rsidR="0026255B" w:rsidRPr="000721CC">
        <w:rPr>
          <w:rFonts w:ascii="Times New Roman" w:eastAsia="Times New Roman" w:hAnsi="Times New Roman" w:cs="Times New Roman"/>
          <w:spacing w:val="-5"/>
        </w:rPr>
        <w:t xml:space="preserve"> </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ppoin</w:t>
      </w:r>
      <w:r w:rsidR="0026255B" w:rsidRPr="000721CC">
        <w:rPr>
          <w:rFonts w:ascii="Times New Roman" w:eastAsia="Times New Roman" w:hAnsi="Times New Roman" w:cs="Times New Roman"/>
          <w:spacing w:val="1"/>
        </w:rPr>
        <w:t>t</w:t>
      </w:r>
      <w:r w:rsidR="0026255B" w:rsidRPr="000721CC">
        <w:rPr>
          <w:rFonts w:ascii="Times New Roman" w:eastAsia="Times New Roman" w:hAnsi="Times New Roman" w:cs="Times New Roman"/>
          <w:spacing w:val="-1"/>
        </w:rPr>
        <w:t>e</w:t>
      </w:r>
      <w:r w:rsidR="0026255B" w:rsidRPr="000721CC">
        <w:rPr>
          <w:rFonts w:ascii="Times New Roman" w:eastAsia="Times New Roman" w:hAnsi="Times New Roman" w:cs="Times New Roman"/>
        </w:rPr>
        <w:t xml:space="preserve">d </w:t>
      </w:r>
      <w:r w:rsidR="0026255B" w:rsidRPr="000721CC">
        <w:rPr>
          <w:rFonts w:ascii="Times New Roman" w:eastAsia="Times New Roman" w:hAnsi="Times New Roman" w:cs="Times New Roman"/>
          <w:spacing w:val="5"/>
        </w:rPr>
        <w:t>b</w:t>
      </w:r>
      <w:r w:rsidR="0026255B" w:rsidRPr="000721CC">
        <w:rPr>
          <w:rFonts w:ascii="Times New Roman" w:eastAsia="Times New Roman" w:hAnsi="Times New Roman" w:cs="Times New Roman"/>
        </w:rPr>
        <w:t>y</w:t>
      </w:r>
      <w:r w:rsidR="0026255B" w:rsidRPr="000721CC">
        <w:rPr>
          <w:rFonts w:ascii="Times New Roman" w:eastAsia="Times New Roman" w:hAnsi="Times New Roman" w:cs="Times New Roman"/>
          <w:spacing w:val="-5"/>
        </w:rPr>
        <w:t xml:space="preserve"> </w:t>
      </w:r>
      <w:r w:rsidR="0026255B" w:rsidRPr="000721CC">
        <w:rPr>
          <w:rFonts w:ascii="Times New Roman" w:eastAsia="Times New Roman" w:hAnsi="Times New Roman" w:cs="Times New Roman"/>
        </w:rPr>
        <w:t>t</w:t>
      </w:r>
      <w:r w:rsidR="0026255B" w:rsidRPr="000721CC">
        <w:rPr>
          <w:rFonts w:ascii="Times New Roman" w:eastAsia="Times New Roman" w:hAnsi="Times New Roman" w:cs="Times New Roman"/>
          <w:spacing w:val="3"/>
        </w:rPr>
        <w:t>h</w:t>
      </w:r>
      <w:r w:rsidR="0026255B" w:rsidRPr="000721CC">
        <w:rPr>
          <w:rFonts w:ascii="Times New Roman" w:eastAsia="Times New Roman" w:hAnsi="Times New Roman" w:cs="Times New Roman"/>
        </w:rPr>
        <w:t>e</w:t>
      </w:r>
      <w:r w:rsidR="0026255B" w:rsidRPr="000721CC">
        <w:rPr>
          <w:rFonts w:ascii="Times New Roman" w:eastAsia="Times New Roman" w:hAnsi="Times New Roman" w:cs="Times New Roman"/>
          <w:spacing w:val="-1"/>
        </w:rPr>
        <w:t xml:space="preserve"> </w:t>
      </w:r>
      <w:r w:rsidR="002318AE" w:rsidRPr="000721CC">
        <w:rPr>
          <w:rFonts w:ascii="Times New Roman" w:eastAsia="Times New Roman" w:hAnsi="Times New Roman" w:cs="Times New Roman"/>
          <w:b/>
        </w:rPr>
        <w:t>DNOs</w:t>
      </w:r>
      <w:r w:rsidR="0026255B" w:rsidRPr="000721CC">
        <w:rPr>
          <w:rFonts w:ascii="Times New Roman" w:eastAsia="Times New Roman" w:hAnsi="Times New Roman" w:cs="Times New Roman"/>
        </w:rPr>
        <w:t xml:space="preserve"> pu</w:t>
      </w:r>
      <w:r w:rsidR="0026255B" w:rsidRPr="000721CC">
        <w:rPr>
          <w:rFonts w:ascii="Times New Roman" w:eastAsia="Times New Roman" w:hAnsi="Times New Roman" w:cs="Times New Roman"/>
          <w:spacing w:val="-1"/>
        </w:rPr>
        <w:t>r</w:t>
      </w:r>
      <w:r w:rsidR="0026255B" w:rsidRPr="000721CC">
        <w:rPr>
          <w:rFonts w:ascii="Times New Roman" w:eastAsia="Times New Roman" w:hAnsi="Times New Roman" w:cs="Times New Roman"/>
        </w:rPr>
        <w:t>s</w:t>
      </w:r>
      <w:r w:rsidR="0026255B" w:rsidRPr="000721CC">
        <w:rPr>
          <w:rFonts w:ascii="Times New Roman" w:eastAsia="Times New Roman" w:hAnsi="Times New Roman" w:cs="Times New Roman"/>
          <w:spacing w:val="2"/>
        </w:rPr>
        <w:t>u</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 xml:space="preserve">nt </w:t>
      </w:r>
      <w:r w:rsidR="0026255B" w:rsidRPr="000721CC">
        <w:rPr>
          <w:rFonts w:ascii="Times New Roman" w:eastAsia="Times New Roman" w:hAnsi="Times New Roman" w:cs="Times New Roman"/>
          <w:spacing w:val="1"/>
        </w:rPr>
        <w:t>t</w:t>
      </w:r>
      <w:r w:rsidR="0026255B" w:rsidRPr="000721CC">
        <w:rPr>
          <w:rFonts w:ascii="Times New Roman" w:eastAsia="Times New Roman" w:hAnsi="Times New Roman" w:cs="Times New Roman"/>
        </w:rPr>
        <w:t xml:space="preserve">o </w:t>
      </w:r>
      <w:r w:rsidR="0026255B" w:rsidRPr="000721CC">
        <w:rPr>
          <w:rFonts w:ascii="Times New Roman" w:eastAsia="Times New Roman" w:hAnsi="Times New Roman" w:cs="Times New Roman"/>
          <w:spacing w:val="-1"/>
        </w:rPr>
        <w:t>c</w:t>
      </w:r>
      <w:r w:rsidR="0026255B" w:rsidRPr="000721CC">
        <w:rPr>
          <w:rFonts w:ascii="Times New Roman" w:eastAsia="Times New Roman" w:hAnsi="Times New Roman" w:cs="Times New Roman"/>
        </w:rPr>
        <w:t>la</w:t>
      </w:r>
      <w:r w:rsidR="0026255B" w:rsidRPr="000721CC">
        <w:rPr>
          <w:rFonts w:ascii="Times New Roman" w:eastAsia="Times New Roman" w:hAnsi="Times New Roman" w:cs="Times New Roman"/>
          <w:spacing w:val="2"/>
        </w:rPr>
        <w:t>u</w:t>
      </w:r>
      <w:r w:rsidR="0026255B" w:rsidRPr="000721CC">
        <w:rPr>
          <w:rFonts w:ascii="Times New Roman" w:eastAsia="Times New Roman" w:hAnsi="Times New Roman" w:cs="Times New Roman"/>
        </w:rPr>
        <w:t>se</w:t>
      </w:r>
      <w:r w:rsidR="0026255B" w:rsidRPr="000721CC">
        <w:rPr>
          <w:rFonts w:ascii="Times New Roman" w:eastAsia="Times New Roman" w:hAnsi="Times New Roman" w:cs="Times New Roman"/>
          <w:spacing w:val="-1"/>
        </w:rPr>
        <w:t xml:space="preserve"> </w:t>
      </w:r>
      <w:r w:rsidR="0026255B" w:rsidRPr="000721CC">
        <w:rPr>
          <w:rFonts w:ascii="Times New Roman" w:eastAsia="Times New Roman" w:hAnsi="Times New Roman" w:cs="Times New Roman"/>
        </w:rPr>
        <w:t xml:space="preserve">9.1 </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nd</w:t>
      </w:r>
      <w:r w:rsidR="000721CC">
        <w:rPr>
          <w:rFonts w:ascii="Times New Roman" w:eastAsia="Times New Roman" w:hAnsi="Times New Roman" w:cs="Times New Roman"/>
        </w:rPr>
        <w:t xml:space="preserve"> </w:t>
      </w:r>
      <w:r w:rsidR="0026255B" w:rsidRPr="000721CC">
        <w:rPr>
          <w:rFonts w:ascii="Times New Roman" w:eastAsia="Times New Roman" w:hAnsi="Times New Roman" w:cs="Times New Roman"/>
        </w:rPr>
        <w:t>n</w:t>
      </w:r>
      <w:r w:rsidR="0026255B" w:rsidRPr="000721CC">
        <w:rPr>
          <w:rFonts w:ascii="Times New Roman" w:eastAsia="Times New Roman" w:hAnsi="Times New Roman" w:cs="Times New Roman"/>
          <w:spacing w:val="-1"/>
        </w:rPr>
        <w:t>a</w:t>
      </w:r>
      <w:r w:rsidR="0026255B" w:rsidRPr="000721CC">
        <w:rPr>
          <w:rFonts w:ascii="Times New Roman" w:eastAsia="Times New Roman" w:hAnsi="Times New Roman" w:cs="Times New Roman"/>
        </w:rPr>
        <w:t xml:space="preserve">med </w:t>
      </w:r>
      <w:r w:rsidR="0026255B" w:rsidRPr="000721CC">
        <w:rPr>
          <w:rFonts w:ascii="Times New Roman" w:eastAsia="Times New Roman" w:hAnsi="Times New Roman" w:cs="Times New Roman"/>
          <w:spacing w:val="-1"/>
        </w:rPr>
        <w:t>a</w:t>
      </w:r>
      <w:r w:rsidR="000721CC">
        <w:rPr>
          <w:rFonts w:ascii="Times New Roman" w:eastAsia="Times New Roman" w:hAnsi="Times New Roman" w:cs="Times New Roman"/>
        </w:rPr>
        <w:t>s such</w:t>
      </w:r>
      <w:r w:rsidR="0026255B" w:rsidRPr="000721CC">
        <w:rPr>
          <w:rFonts w:ascii="Times New Roman" w:eastAsia="Times New Roman" w:hAnsi="Times New Roman" w:cs="Times New Roman"/>
        </w:rPr>
        <w:t xml:space="preserve"> </w:t>
      </w:r>
    </w:p>
    <w:p w14:paraId="4DA25EA0" w14:textId="77777777" w:rsidR="00B97CA0" w:rsidRPr="00EF5648" w:rsidRDefault="00B97CA0" w:rsidP="005D6559">
      <w:pPr>
        <w:spacing w:before="9" w:after="0" w:line="240" w:lineRule="auto"/>
        <w:ind w:left="670" w:right="-20"/>
        <w:jc w:val="both"/>
        <w:rPr>
          <w:rFonts w:ascii="Times New Roman" w:eastAsia="Times New Roman" w:hAnsi="Times New Roman" w:cs="Times New Roman"/>
        </w:rPr>
      </w:pPr>
    </w:p>
    <w:p w14:paraId="69150EF1" w14:textId="77777777" w:rsidR="00B97CA0" w:rsidRPr="00EF5648" w:rsidRDefault="000721CC" w:rsidP="005D6559">
      <w:pPr>
        <w:spacing w:before="9" w:after="0" w:line="240" w:lineRule="auto"/>
        <w:ind w:left="670" w:right="-20"/>
        <w:jc w:val="both"/>
        <w:rPr>
          <w:rFonts w:ascii="Times New Roman" w:eastAsia="Times New Roman" w:hAnsi="Times New Roman" w:cs="Times New Roman"/>
        </w:rPr>
      </w:pPr>
      <w:r>
        <w:rPr>
          <w:rFonts w:ascii="Times New Roman" w:eastAsia="Times New Roman" w:hAnsi="Times New Roman" w:cs="Times New Roman"/>
          <w:b/>
        </w:rPr>
        <w:t>Significant Code Review</w:t>
      </w:r>
      <w:r w:rsidR="00B97CA0" w:rsidRPr="00EF5648">
        <w:rPr>
          <w:rFonts w:ascii="Times New Roman" w:eastAsia="Times New Roman" w:hAnsi="Times New Roman" w:cs="Times New Roman"/>
        </w:rPr>
        <w:t xml:space="preserve"> </w:t>
      </w:r>
      <w:r>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Pr>
          <w:rFonts w:ascii="Times New Roman" w:eastAsia="Times New Roman" w:hAnsi="Times New Roman" w:cs="Times New Roman"/>
        </w:rPr>
        <w:t xml:space="preserve">as </w:t>
      </w:r>
      <w:r w:rsidR="00B97CA0" w:rsidRPr="00EF5648">
        <w:rPr>
          <w:rFonts w:ascii="Times New Roman" w:eastAsia="Times New Roman" w:hAnsi="Times New Roman" w:cs="Times New Roman"/>
        </w:rPr>
        <w:t xml:space="preserve">defined in the Distribution </w:t>
      </w:r>
      <w:proofErr w:type="spellStart"/>
      <w:r w:rsidR="00B97CA0" w:rsidRPr="00EF5648">
        <w:rPr>
          <w:rFonts w:ascii="Times New Roman" w:eastAsia="Times New Roman" w:hAnsi="Times New Roman" w:cs="Times New Roman"/>
        </w:rPr>
        <w:t>Licence</w:t>
      </w:r>
      <w:proofErr w:type="spellEnd"/>
    </w:p>
    <w:p w14:paraId="67EB2630" w14:textId="77777777" w:rsidR="00B97CA0" w:rsidRPr="00EF5648" w:rsidRDefault="00B97CA0" w:rsidP="005D6559">
      <w:pPr>
        <w:spacing w:before="9" w:after="0" w:line="240" w:lineRule="auto"/>
        <w:ind w:left="670" w:right="-20"/>
        <w:jc w:val="both"/>
        <w:rPr>
          <w:rFonts w:ascii="Times New Roman" w:eastAsia="Times New Roman" w:hAnsi="Times New Roman" w:cs="Times New Roman"/>
        </w:rPr>
      </w:pPr>
    </w:p>
    <w:p w14:paraId="4324FC31" w14:textId="77777777" w:rsidR="00B97CA0" w:rsidRDefault="001C060B" w:rsidP="005D6559">
      <w:pPr>
        <w:spacing w:before="9" w:after="0" w:line="240" w:lineRule="auto"/>
        <w:ind w:left="670" w:right="-20"/>
        <w:jc w:val="both"/>
        <w:rPr>
          <w:rFonts w:ascii="Times New Roman" w:eastAsia="Times New Roman" w:hAnsi="Times New Roman" w:cs="Times New Roman"/>
        </w:rPr>
      </w:pPr>
      <w:r w:rsidRPr="001C060B">
        <w:rPr>
          <w:rFonts w:ascii="Times New Roman" w:eastAsia="Times New Roman" w:hAnsi="Times New Roman" w:cs="Times New Roman"/>
          <w:b/>
        </w:rPr>
        <w:t>Significant Code Review</w:t>
      </w:r>
      <w:r w:rsidR="00D41D85" w:rsidRPr="00EF5648">
        <w:rPr>
          <w:rFonts w:ascii="Times New Roman" w:eastAsia="Times New Roman" w:hAnsi="Times New Roman" w:cs="Times New Roman"/>
          <w:b/>
        </w:rPr>
        <w:t xml:space="preserve"> P</w:t>
      </w:r>
      <w:r w:rsidR="00045277" w:rsidRPr="00EF5648">
        <w:rPr>
          <w:rFonts w:ascii="Times New Roman" w:eastAsia="Times New Roman" w:hAnsi="Times New Roman" w:cs="Times New Roman"/>
          <w:b/>
        </w:rPr>
        <w:t>hase</w:t>
      </w:r>
      <w:r w:rsidR="00B97CA0" w:rsidRPr="00EF5648">
        <w:rPr>
          <w:rFonts w:ascii="Times New Roman" w:eastAsia="Times New Roman" w:hAnsi="Times New Roman" w:cs="Times New Roman"/>
        </w:rPr>
        <w:t xml:space="preserve"> </w:t>
      </w:r>
      <w:r w:rsidR="000721CC">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sidR="000721CC">
        <w:rPr>
          <w:rFonts w:ascii="Times New Roman" w:eastAsia="Times New Roman" w:hAnsi="Times New Roman" w:cs="Times New Roman"/>
        </w:rPr>
        <w:t xml:space="preserve">as </w:t>
      </w:r>
      <w:r w:rsidR="00B97CA0" w:rsidRPr="00EF5648">
        <w:rPr>
          <w:rFonts w:ascii="Times New Roman" w:eastAsia="Times New Roman" w:hAnsi="Times New Roman" w:cs="Times New Roman"/>
        </w:rPr>
        <w:t xml:space="preserve">defined in the Distribution </w:t>
      </w:r>
      <w:proofErr w:type="spellStart"/>
      <w:r w:rsidR="00B97CA0" w:rsidRPr="00EF5648">
        <w:rPr>
          <w:rFonts w:ascii="Times New Roman" w:eastAsia="Times New Roman" w:hAnsi="Times New Roman" w:cs="Times New Roman"/>
        </w:rPr>
        <w:t>Licence</w:t>
      </w:r>
      <w:proofErr w:type="spellEnd"/>
    </w:p>
    <w:p w14:paraId="7CEBCE32" w14:textId="77777777" w:rsidR="005627AF" w:rsidRDefault="005627AF" w:rsidP="005D6559">
      <w:pPr>
        <w:spacing w:before="9" w:after="0" w:line="240" w:lineRule="auto"/>
        <w:ind w:left="670" w:right="-20"/>
        <w:jc w:val="both"/>
        <w:rPr>
          <w:rFonts w:ascii="Times New Roman" w:eastAsia="Times New Roman" w:hAnsi="Times New Roman" w:cs="Times New Roman"/>
        </w:rPr>
      </w:pPr>
    </w:p>
    <w:p w14:paraId="7D5251AA" w14:textId="77777777" w:rsidR="005627AF" w:rsidRPr="00EF5648" w:rsidRDefault="005627AF" w:rsidP="005D6559">
      <w:pPr>
        <w:spacing w:before="9" w:after="0" w:line="240" w:lineRule="auto"/>
        <w:ind w:left="670" w:right="-20"/>
        <w:jc w:val="both"/>
        <w:rPr>
          <w:rFonts w:ascii="Times New Roman" w:eastAsia="Times New Roman" w:hAnsi="Times New Roman" w:cs="Times New Roman"/>
        </w:rPr>
      </w:pPr>
      <w:r w:rsidRPr="00D15B97">
        <w:rPr>
          <w:rFonts w:ascii="Times New Roman" w:eastAsia="Times New Roman" w:hAnsi="Times New Roman" w:cs="Times New Roman"/>
          <w:b/>
        </w:rPr>
        <w:t>Small Participants</w:t>
      </w:r>
      <w:r>
        <w:rPr>
          <w:rFonts w:ascii="Times New Roman" w:eastAsia="Times New Roman" w:hAnsi="Times New Roman" w:cs="Times New Roman"/>
        </w:rPr>
        <w:t xml:space="preserve"> – means as defined in the Distribution </w:t>
      </w:r>
      <w:proofErr w:type="spellStart"/>
      <w:r>
        <w:rPr>
          <w:rFonts w:ascii="Times New Roman" w:eastAsia="Times New Roman" w:hAnsi="Times New Roman" w:cs="Times New Roman"/>
        </w:rPr>
        <w:t>Licence</w:t>
      </w:r>
      <w:proofErr w:type="spellEnd"/>
      <w:r>
        <w:rPr>
          <w:rFonts w:ascii="Times New Roman" w:eastAsia="Times New Roman" w:hAnsi="Times New Roman" w:cs="Times New Roman"/>
        </w:rPr>
        <w:t xml:space="preserve"> </w:t>
      </w:r>
    </w:p>
    <w:p w14:paraId="5A13F08D" w14:textId="77777777" w:rsidR="00015D47" w:rsidRPr="00EF5648" w:rsidRDefault="00015D47" w:rsidP="005D6559">
      <w:pPr>
        <w:spacing w:before="10" w:after="0" w:line="240" w:lineRule="auto"/>
        <w:jc w:val="both"/>
      </w:pPr>
    </w:p>
    <w:p w14:paraId="4A002C8F" w14:textId="77777777" w:rsidR="00015D47" w:rsidRPr="00EF5648" w:rsidRDefault="001C060B" w:rsidP="005D6559">
      <w:pPr>
        <w:spacing w:after="0" w:line="240" w:lineRule="auto"/>
        <w:ind w:left="670" w:right="498"/>
        <w:jc w:val="both"/>
        <w:rPr>
          <w:rFonts w:ascii="Times New Roman" w:eastAsia="Times New Roman" w:hAnsi="Times New Roman" w:cs="Times New Roman"/>
        </w:rPr>
      </w:pPr>
      <w:r w:rsidRPr="001C060B">
        <w:rPr>
          <w:rFonts w:ascii="Times New Roman" w:eastAsia="Times New Roman" w:hAnsi="Times New Roman" w:cs="Times New Roman"/>
          <w:b/>
          <w:bCs/>
        </w:rPr>
        <w:t>Qualifying Standard</w:t>
      </w:r>
      <w:r w:rsidR="0026255B" w:rsidRPr="00EF5648">
        <w:rPr>
          <w:rFonts w:ascii="Times New Roman" w:eastAsia="Times New Roman" w:hAnsi="Times New Roman" w:cs="Times New Roman"/>
          <w:spacing w:val="-1"/>
        </w:rPr>
        <w:t xml:space="preserve"> </w:t>
      </w:r>
      <w:r w:rsidR="000721CC">
        <w:rPr>
          <w:rFonts w:ascii="Times New Roman" w:eastAsia="Times New Roman" w:hAnsi="Times New Roman" w:cs="Times New Roman"/>
        </w:rPr>
        <w:t>-</w:t>
      </w:r>
      <w:r w:rsidR="0026255B" w:rsidRPr="00EF5648">
        <w:rPr>
          <w:rFonts w:ascii="Times New Roman" w:eastAsia="Times New Roman" w:hAnsi="Times New Roman" w:cs="Times New Roman"/>
        </w:rPr>
        <w:t xml:space="preserve"> </w:t>
      </w:r>
      <w:r w:rsidR="00A02EA9" w:rsidRPr="00A02EA9">
        <w:rPr>
          <w:rFonts w:ascii="Times New Roman" w:eastAsia="Times New Roman" w:hAnsi="Times New Roman" w:cs="Times New Roman"/>
        </w:rPr>
        <w:t xml:space="preserve">means </w:t>
      </w:r>
      <w:r w:rsidR="0026255B" w:rsidRPr="00EF5648">
        <w:rPr>
          <w:rFonts w:ascii="Times New Roman" w:eastAsia="Times New Roman" w:hAnsi="Times New Roman" w:cs="Times New Roman"/>
        </w:rPr>
        <w:t>a t</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hnic</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 s</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rd in use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2"/>
        </w:rPr>
        <w:t>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2"/>
        </w:rPr>
        <w:t>n</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or mo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318AE" w:rsidRPr="002318AE">
        <w:rPr>
          <w:rFonts w:ascii="Times New Roman" w:eastAsia="Times New Roman" w:hAnsi="Times New Roman" w:cs="Times New Roman"/>
          <w:b/>
        </w:rPr>
        <w:t>DNOs</w:t>
      </w:r>
      <w:r w:rsidR="0026255B" w:rsidRPr="00EF5648">
        <w:rPr>
          <w:rFonts w:ascii="Times New Roman" w:eastAsia="Times New Roman" w:hAnsi="Times New Roman" w:cs="Times New Roman"/>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includ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d in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he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spacing w:val="1"/>
        </w:rPr>
        <w:t>l</w:t>
      </w:r>
      <w:r w:rsidR="0026255B" w:rsidRPr="00EF5648">
        <w:rPr>
          <w:rFonts w:ascii="Times New Roman" w:eastAsia="Times New Roman" w:hAnsi="Times New Roman" w:cs="Times New Roman"/>
        </w:rPr>
        <w:t>’s</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gov</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rn</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spacing w:val="2"/>
        </w:rPr>
        <w:t>n</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pr</w:t>
      </w:r>
      <w:r w:rsidR="0026255B" w:rsidRPr="00EF5648">
        <w:rPr>
          <w:rFonts w:ascii="Times New Roman" w:eastAsia="Times New Roman" w:hAnsi="Times New Roman" w:cs="Times New Roman"/>
          <w:spacing w:val="1"/>
        </w:rPr>
        <w:t>o</w:t>
      </w:r>
      <w:r w:rsidR="0026255B" w:rsidRPr="00EF5648">
        <w:rPr>
          <w:rFonts w:ascii="Times New Roman" w:eastAsia="Times New Roman" w:hAnsi="Times New Roman" w:cs="Times New Roman"/>
          <w:spacing w:val="-1"/>
        </w:rPr>
        <w:t>ce</w:t>
      </w:r>
      <w:r w:rsidR="0026255B" w:rsidRPr="00EF5648">
        <w:rPr>
          <w:rFonts w:ascii="Times New Roman" w:eastAsia="Times New Roman" w:hAnsi="Times New Roman" w:cs="Times New Roman"/>
        </w:rPr>
        <w:t>du</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s, a</w:t>
      </w:r>
      <w:r w:rsidR="0026255B" w:rsidRPr="00EF5648">
        <w:rPr>
          <w:rFonts w:ascii="Times New Roman" w:eastAsia="Times New Roman" w:hAnsi="Times New Roman" w:cs="Times New Roman"/>
          <w:spacing w:val="1"/>
        </w:rPr>
        <w:t>n</w:t>
      </w:r>
      <w:r w:rsidR="0026255B" w:rsidRPr="00EF5648">
        <w:rPr>
          <w:rFonts w:ascii="Times New Roman" w:eastAsia="Times New Roman" w:hAnsi="Times New Roman" w:cs="Times New Roman"/>
        </w:rPr>
        <w:t>d f</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l</w:t>
      </w:r>
      <w:r w:rsidR="0026255B" w:rsidRPr="00EF5648">
        <w:rPr>
          <w:rFonts w:ascii="Times New Roman" w:eastAsia="Times New Roman" w:hAnsi="Times New Roman" w:cs="Times New Roman"/>
          <w:spacing w:val="1"/>
        </w:rPr>
        <w:t>l</w:t>
      </w:r>
      <w:r w:rsidR="0026255B" w:rsidRPr="00EF5648">
        <w:rPr>
          <w:rFonts w:ascii="Times New Roman" w:eastAsia="Times New Roman" w:hAnsi="Times New Roman" w:cs="Times New Roman"/>
        </w:rPr>
        <w:t>ing</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in</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o one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of t</w:t>
      </w:r>
      <w:r w:rsidR="0026255B" w:rsidRPr="00EF5648">
        <w:rPr>
          <w:rFonts w:ascii="Times New Roman" w:eastAsia="Times New Roman" w:hAnsi="Times New Roman" w:cs="Times New Roman"/>
          <w:spacing w:val="2"/>
        </w:rPr>
        <w:t>h</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ies b</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low:</w:t>
      </w:r>
    </w:p>
    <w:p w14:paraId="03BA53E7" w14:textId="77777777" w:rsidR="00015D47" w:rsidRPr="00EF5648" w:rsidRDefault="00015D47" w:rsidP="005D6559">
      <w:pPr>
        <w:spacing w:before="3" w:after="0" w:line="240" w:lineRule="auto"/>
        <w:jc w:val="both"/>
      </w:pPr>
    </w:p>
    <w:p w14:paraId="1E317241" w14:textId="77777777" w:rsidR="00015D47" w:rsidRPr="00EF5648" w:rsidRDefault="0026255B" w:rsidP="005D6559">
      <w:pPr>
        <w:spacing w:after="0" w:line="240" w:lineRule="auto"/>
        <w:ind w:left="821" w:right="-20"/>
        <w:jc w:val="both"/>
        <w:rPr>
          <w:rFonts w:ascii="Times New Roman" w:eastAsia="Times New Roman" w:hAnsi="Times New Roman" w:cs="Times New Roman"/>
        </w:rPr>
      </w:pPr>
      <w:r w:rsidRPr="00EF5648">
        <w:rPr>
          <w:rFonts w:ascii="Times New Roman" w:eastAsia="Times New Roman" w:hAnsi="Times New Roman" w:cs="Times New Roman"/>
          <w:b/>
          <w:bCs/>
        </w:rPr>
        <w:t>(1)</w:t>
      </w:r>
      <w:r w:rsidRPr="00EF5648">
        <w:rPr>
          <w:rFonts w:ascii="Times New Roman" w:eastAsia="Times New Roman" w:hAnsi="Times New Roman" w:cs="Times New Roman"/>
          <w:b/>
          <w:bCs/>
          <w:spacing w:val="-1"/>
        </w:rPr>
        <w:t xml:space="preserve"> </w:t>
      </w:r>
      <w:r w:rsidR="001C060B" w:rsidRPr="001C060B">
        <w:rPr>
          <w:rFonts w:ascii="Times New Roman" w:eastAsia="Times New Roman" w:hAnsi="Times New Roman" w:cs="Times New Roman"/>
          <w:b/>
          <w:bCs/>
        </w:rPr>
        <w:t>Annex 1 Standard</w:t>
      </w:r>
    </w:p>
    <w:p w14:paraId="69F8D6F7" w14:textId="77777777" w:rsidR="00015D47" w:rsidRPr="00EF5648" w:rsidRDefault="00015D47" w:rsidP="005D6559">
      <w:pPr>
        <w:spacing w:after="0" w:line="240" w:lineRule="auto"/>
        <w:jc w:val="both"/>
      </w:pPr>
    </w:p>
    <w:p w14:paraId="0A5BBA25" w14:textId="77777777" w:rsidR="00015D47" w:rsidRPr="00EF5648" w:rsidRDefault="0026255B" w:rsidP="005D6559">
      <w:pPr>
        <w:spacing w:after="0" w:line="240" w:lineRule="auto"/>
        <w:ind w:left="821" w:right="-20"/>
        <w:jc w:val="both"/>
        <w:rPr>
          <w:rFonts w:ascii="Times New Roman" w:eastAsia="Times New Roman" w:hAnsi="Times New Roman" w:cs="Times New Roman"/>
        </w:rPr>
      </w:pPr>
      <w:r w:rsidRPr="00EF5648">
        <w:rPr>
          <w:rFonts w:ascii="Times New Roman" w:eastAsia="Times New Roman" w:hAnsi="Times New Roman" w:cs="Times New Roman"/>
          <w:b/>
          <w:bCs/>
        </w:rPr>
        <w:t>(2)</w:t>
      </w:r>
      <w:r w:rsidRPr="00EF5648">
        <w:rPr>
          <w:rFonts w:ascii="Times New Roman" w:eastAsia="Times New Roman" w:hAnsi="Times New Roman" w:cs="Times New Roman"/>
          <w:b/>
          <w:bCs/>
          <w:spacing w:val="-1"/>
        </w:rPr>
        <w:t xml:space="preserve"> </w:t>
      </w:r>
      <w:r w:rsidR="00FD097A">
        <w:rPr>
          <w:rFonts w:ascii="Times New Roman" w:eastAsia="Times New Roman" w:hAnsi="Times New Roman" w:cs="Times New Roman"/>
          <w:b/>
          <w:bCs/>
        </w:rPr>
        <w:t>Annex</w:t>
      </w:r>
      <w:r w:rsidR="001C060B" w:rsidRPr="001C060B">
        <w:rPr>
          <w:rFonts w:ascii="Times New Roman" w:eastAsia="Times New Roman" w:hAnsi="Times New Roman" w:cs="Times New Roman"/>
          <w:b/>
          <w:bCs/>
        </w:rPr>
        <w:t xml:space="preserve"> 2 </w:t>
      </w:r>
      <w:proofErr w:type="gramStart"/>
      <w:r w:rsidR="001C060B" w:rsidRPr="001C060B">
        <w:rPr>
          <w:rFonts w:ascii="Times New Roman" w:eastAsia="Times New Roman" w:hAnsi="Times New Roman" w:cs="Times New Roman"/>
          <w:b/>
          <w:bCs/>
        </w:rPr>
        <w:t>Standard</w:t>
      </w:r>
      <w:proofErr w:type="gramEnd"/>
    </w:p>
    <w:p w14:paraId="7C00CCF1" w14:textId="77777777" w:rsidR="00015D47" w:rsidRPr="00EF5648" w:rsidRDefault="00015D47" w:rsidP="005D6559">
      <w:pPr>
        <w:spacing w:after="0" w:line="240" w:lineRule="auto"/>
        <w:jc w:val="both"/>
      </w:pPr>
    </w:p>
    <w:p w14:paraId="45C33FE6" w14:textId="77777777" w:rsidR="00015D47" w:rsidRPr="00EF5648" w:rsidRDefault="0026255B" w:rsidP="005D6559">
      <w:pPr>
        <w:spacing w:after="0" w:line="240" w:lineRule="auto"/>
        <w:ind w:left="821" w:right="-20"/>
        <w:jc w:val="both"/>
        <w:rPr>
          <w:rFonts w:ascii="Times New Roman" w:eastAsia="Times New Roman" w:hAnsi="Times New Roman" w:cs="Times New Roman"/>
        </w:rPr>
      </w:pPr>
      <w:r w:rsidRPr="00EF5648">
        <w:rPr>
          <w:rFonts w:ascii="Times New Roman" w:eastAsia="Times New Roman" w:hAnsi="Times New Roman" w:cs="Times New Roman"/>
          <w:b/>
          <w:bCs/>
        </w:rPr>
        <w:t>(3)</w:t>
      </w:r>
      <w:r w:rsidRPr="00EF5648">
        <w:rPr>
          <w:rFonts w:ascii="Times New Roman" w:eastAsia="Times New Roman" w:hAnsi="Times New Roman" w:cs="Times New Roman"/>
          <w:b/>
          <w:bCs/>
          <w:spacing w:val="-1"/>
        </w:rPr>
        <w:t xml:space="preserve"> </w:t>
      </w:r>
      <w:r w:rsidR="001C060B" w:rsidRPr="001C060B">
        <w:rPr>
          <w:rFonts w:ascii="Times New Roman" w:eastAsia="Times New Roman" w:hAnsi="Times New Roman" w:cs="Times New Roman"/>
          <w:b/>
          <w:bCs/>
        </w:rPr>
        <w:t>Individual DNO Standard</w:t>
      </w:r>
    </w:p>
    <w:p w14:paraId="6E772841" w14:textId="77777777" w:rsidR="00B42436" w:rsidRPr="00984CD6" w:rsidRDefault="00B42436" w:rsidP="005D6559">
      <w:pPr>
        <w:tabs>
          <w:tab w:val="left" w:pos="4326"/>
        </w:tabs>
        <w:spacing w:after="0" w:line="240" w:lineRule="auto"/>
        <w:rPr>
          <w:sz w:val="20"/>
          <w:szCs w:val="20"/>
        </w:rPr>
      </w:pPr>
    </w:p>
    <w:p w14:paraId="6C502D50" w14:textId="77777777" w:rsidR="00015D47" w:rsidRPr="005367FC" w:rsidRDefault="002318AE" w:rsidP="00A02EA9">
      <w:pPr>
        <w:spacing w:after="0" w:line="240" w:lineRule="auto"/>
        <w:ind w:left="670"/>
        <w:jc w:val="both"/>
        <w:rPr>
          <w:rFonts w:ascii="Times New Roman" w:hAnsi="Times New Roman" w:cs="Times New Roman"/>
          <w:b/>
        </w:rPr>
      </w:pPr>
      <w:r w:rsidRPr="005367FC">
        <w:rPr>
          <w:rFonts w:ascii="Times New Roman" w:hAnsi="Times New Roman" w:cs="Times New Roman"/>
          <w:b/>
        </w:rPr>
        <w:t>User</w:t>
      </w:r>
      <w:r>
        <w:rPr>
          <w:rFonts w:ascii="Times New Roman" w:hAnsi="Times New Roman" w:cs="Times New Roman"/>
          <w:b/>
        </w:rPr>
        <w:t xml:space="preserve"> </w:t>
      </w:r>
      <w:r w:rsidR="000721CC">
        <w:rPr>
          <w:rFonts w:ascii="Times New Roman" w:eastAsia="Times New Roman" w:hAnsi="Times New Roman" w:cs="Times New Roman"/>
        </w:rPr>
        <w:t xml:space="preserve">- </w:t>
      </w:r>
      <w:r w:rsidR="00A02EA9" w:rsidRPr="00A02EA9">
        <w:rPr>
          <w:rFonts w:ascii="Times New Roman" w:hAnsi="Times New Roman" w:cs="Times New Roman"/>
        </w:rPr>
        <w:t xml:space="preserve">means </w:t>
      </w:r>
      <w:r w:rsidR="00A02EA9">
        <w:rPr>
          <w:rFonts w:ascii="Times New Roman" w:hAnsi="Times New Roman" w:cs="Times New Roman"/>
        </w:rPr>
        <w:t xml:space="preserve">a person </w:t>
      </w:r>
      <w:r w:rsidRPr="002318AE">
        <w:rPr>
          <w:rFonts w:ascii="Times New Roman" w:hAnsi="Times New Roman" w:cs="Times New Roman"/>
        </w:rPr>
        <w:t xml:space="preserve">using the </w:t>
      </w:r>
      <w:r w:rsidRPr="000721CC">
        <w:rPr>
          <w:rFonts w:ascii="Times New Roman" w:hAnsi="Times New Roman" w:cs="Times New Roman"/>
          <w:b/>
        </w:rPr>
        <w:t>DNO’s Distribution System</w:t>
      </w:r>
      <w:r w:rsidRPr="002318AE">
        <w:rPr>
          <w:rFonts w:ascii="Times New Roman" w:hAnsi="Times New Roman" w:cs="Times New Roman"/>
        </w:rPr>
        <w:t>, more particularly identified in each section of the Distribution Code, including for the avoidance of doubt the OTSO for Embedded Transmission System</w:t>
      </w:r>
    </w:p>
    <w:p w14:paraId="5AE73EE3" w14:textId="77777777" w:rsidR="00015D47" w:rsidRPr="00984CD6" w:rsidRDefault="00015D47" w:rsidP="00A02EA9">
      <w:pPr>
        <w:spacing w:before="12" w:after="0" w:line="240" w:lineRule="auto"/>
        <w:jc w:val="both"/>
      </w:pPr>
    </w:p>
    <w:p w14:paraId="746468CC" w14:textId="77777777" w:rsidR="00015D47" w:rsidRPr="00EF5648" w:rsidRDefault="0026255B" w:rsidP="00A02EA9">
      <w:pPr>
        <w:tabs>
          <w:tab w:val="left" w:pos="660"/>
        </w:tabs>
        <w:spacing w:before="29" w:after="0" w:line="240" w:lineRule="auto"/>
        <w:ind w:left="670" w:right="305" w:hanging="569"/>
        <w:jc w:val="both"/>
        <w:rPr>
          <w:rFonts w:ascii="Times New Roman" w:eastAsia="Times New Roman" w:hAnsi="Times New Roman" w:cs="Times New Roman"/>
        </w:rPr>
      </w:pPr>
      <w:r w:rsidRPr="00EF5648">
        <w:rPr>
          <w:rFonts w:ascii="Times New Roman" w:eastAsia="Times New Roman" w:hAnsi="Times New Roman" w:cs="Times New Roman"/>
        </w:rPr>
        <w:t>2.2</w:t>
      </w:r>
      <w:r w:rsidRPr="00EF5648">
        <w:rPr>
          <w:rFonts w:ascii="Times New Roman" w:eastAsia="Times New Roman" w:hAnsi="Times New Roman" w:cs="Times New Roman"/>
        </w:rPr>
        <w:tab/>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pt as othe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wise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v</w:t>
      </w:r>
      <w:r w:rsidRPr="00EF5648">
        <w:rPr>
          <w:rFonts w:ascii="Times New Roman" w:eastAsia="Times New Roman" w:hAnsi="Times New Roman" w:cs="Times New Roman"/>
        </w:rPr>
        <w:t>ided 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in</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unless the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t o</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 xml:space="preserve">ise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dm</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 xml:space="preserve">ts, words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used 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3"/>
        </w:rPr>
        <w:t>s</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s</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3"/>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fin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Dis</w:t>
      </w:r>
      <w:r w:rsidRPr="00EF5648">
        <w:rPr>
          <w:rFonts w:ascii="Times New Roman" w:eastAsia="Times New Roman" w:hAnsi="Times New Roman" w:cs="Times New Roman"/>
          <w:b/>
          <w:bCs/>
          <w:spacing w:val="2"/>
        </w:rPr>
        <w:t>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Code.</w:t>
      </w:r>
    </w:p>
    <w:p w14:paraId="4B154E3F" w14:textId="77777777" w:rsidR="00015D47" w:rsidRPr="00EF5648" w:rsidRDefault="00015D47" w:rsidP="00A02EA9">
      <w:pPr>
        <w:spacing w:before="18" w:after="0" w:line="240" w:lineRule="auto"/>
        <w:jc w:val="both"/>
      </w:pPr>
    </w:p>
    <w:p w14:paraId="0B67B58F" w14:textId="77777777" w:rsidR="00015D47" w:rsidRPr="00EF5648" w:rsidRDefault="0026255B" w:rsidP="00A02EA9">
      <w:pPr>
        <w:tabs>
          <w:tab w:val="left" w:pos="660"/>
        </w:tabs>
        <w:spacing w:after="0" w:line="240" w:lineRule="auto"/>
        <w:ind w:left="670" w:right="791" w:hanging="569"/>
        <w:jc w:val="both"/>
        <w:rPr>
          <w:rFonts w:ascii="Times New Roman" w:eastAsia="Times New Roman" w:hAnsi="Times New Roman" w:cs="Times New Roman"/>
        </w:rPr>
      </w:pPr>
      <w:r w:rsidRPr="00EF5648">
        <w:rPr>
          <w:rFonts w:ascii="Times New Roman" w:eastAsia="Times New Roman" w:hAnsi="Times New Roman" w:cs="Times New Roman"/>
        </w:rPr>
        <w:t>2.3</w:t>
      </w:r>
      <w:r w:rsidRPr="00EF5648">
        <w:rPr>
          <w:rFonts w:ascii="Times New Roman" w:eastAsia="Times New Roman" w:hAnsi="Times New Roman" w:cs="Times New Roman"/>
        </w:rPr>
        <w:tab/>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ds importing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 sin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ul</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r on</w:t>
      </w:r>
      <w:r w:rsidRPr="00EF5648">
        <w:rPr>
          <w:rFonts w:ascii="Times New Roman" w:eastAsia="Times New Roman" w:hAnsi="Times New Roman" w:cs="Times New Roman"/>
          <w:spacing w:val="2"/>
        </w:rPr>
        <w:t>l</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lso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lude </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plur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and vi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 xml:space="preserve">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t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ds importing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 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ul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n</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lso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lude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fe</w:t>
      </w:r>
      <w:r w:rsidRPr="00EF5648">
        <w:rPr>
          <w:rFonts w:ascii="Times New Roman" w:eastAsia="Times New Roman" w:hAnsi="Times New Roman" w:cs="Times New Roman"/>
        </w:rPr>
        <w:t>m</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nine.</w:t>
      </w:r>
    </w:p>
    <w:p w14:paraId="24ACED4B" w14:textId="77777777" w:rsidR="00015D47" w:rsidRPr="00EF5648" w:rsidRDefault="00015D47" w:rsidP="00A02EA9">
      <w:pPr>
        <w:spacing w:before="18" w:after="0" w:line="240" w:lineRule="auto"/>
        <w:jc w:val="both"/>
      </w:pPr>
    </w:p>
    <w:p w14:paraId="19180E85" w14:textId="77777777" w:rsidR="00015D47" w:rsidRPr="00EF5648" w:rsidRDefault="0026255B" w:rsidP="00A02EA9">
      <w:pPr>
        <w:tabs>
          <w:tab w:val="left" w:pos="660"/>
        </w:tabs>
        <w:spacing w:after="0" w:line="240" w:lineRule="auto"/>
        <w:ind w:left="670" w:right="1204" w:hanging="569"/>
        <w:jc w:val="both"/>
        <w:rPr>
          <w:rFonts w:ascii="Times New Roman" w:eastAsia="Times New Roman" w:hAnsi="Times New Roman" w:cs="Times New Roman"/>
        </w:rPr>
      </w:pPr>
      <w:r w:rsidRPr="00EF5648">
        <w:rPr>
          <w:rFonts w:ascii="Times New Roman" w:eastAsia="Times New Roman" w:hAnsi="Times New Roman" w:cs="Times New Roman"/>
        </w:rPr>
        <w:t>2.4</w:t>
      </w:r>
      <w:r w:rsidRPr="00EF5648">
        <w:rPr>
          <w:rFonts w:ascii="Times New Roman" w:eastAsia="Times New Roman" w:hAnsi="Times New Roman" w:cs="Times New Roman"/>
        </w:rPr>
        <w:tab/>
        <w:t>H</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di</w:t>
      </w:r>
      <w:r w:rsidRPr="00EF5648">
        <w:rPr>
          <w:rFonts w:ascii="Times New Roman" w:eastAsia="Times New Roman" w:hAnsi="Times New Roman" w:cs="Times New Roman"/>
          <w:spacing w:val="3"/>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s and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shall</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not be 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k</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 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or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onstru</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ds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used h</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in.</w:t>
      </w:r>
    </w:p>
    <w:p w14:paraId="4AF1C79A" w14:textId="77777777" w:rsidR="00015D47" w:rsidRPr="00EF5648" w:rsidRDefault="00015D47" w:rsidP="00A02EA9">
      <w:pPr>
        <w:spacing w:before="16" w:after="0" w:line="240" w:lineRule="auto"/>
        <w:jc w:val="both"/>
      </w:pPr>
    </w:p>
    <w:p w14:paraId="38833D22" w14:textId="77777777" w:rsidR="00015D47" w:rsidRDefault="0026255B" w:rsidP="00A02EA9">
      <w:pPr>
        <w:tabs>
          <w:tab w:val="left" w:pos="660"/>
        </w:tabs>
        <w:spacing w:after="0" w:line="240" w:lineRule="auto"/>
        <w:ind w:left="670" w:right="607" w:hanging="569"/>
        <w:jc w:val="both"/>
        <w:rPr>
          <w:rFonts w:ascii="Times New Roman" w:eastAsia="Times New Roman" w:hAnsi="Times New Roman" w:cs="Times New Roman"/>
        </w:rPr>
      </w:pPr>
      <w:r w:rsidRPr="00EF5648">
        <w:rPr>
          <w:rFonts w:ascii="Times New Roman" w:eastAsia="Times New Roman" w:hAnsi="Times New Roman" w:cs="Times New Roman"/>
        </w:rPr>
        <w:t>2.5</w:t>
      </w:r>
      <w:r w:rsidRPr="00EF5648">
        <w:rPr>
          <w:rFonts w:ascii="Times New Roman" w:eastAsia="Times New Roman" w:hAnsi="Times New Roman" w:cs="Times New Roman"/>
        </w:rPr>
        <w:tab/>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 xml:space="preserve">s to “in </w:t>
      </w:r>
      <w:r w:rsidRPr="00EF5648">
        <w:rPr>
          <w:rFonts w:ascii="Times New Roman" w:eastAsia="Times New Roman" w:hAnsi="Times New Roman" w:cs="Times New Roman"/>
          <w:spacing w:val="2"/>
        </w:rPr>
        <w:t>w</w:t>
      </w:r>
      <w:r w:rsidRPr="00EF5648">
        <w:rPr>
          <w:rFonts w:ascii="Times New Roman" w:eastAsia="Times New Roman" w:hAnsi="Times New Roman" w:cs="Times New Roman"/>
        </w:rPr>
        <w:t>riting”</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or </w:t>
      </w:r>
      <w:r w:rsidRPr="00EF5648">
        <w:rPr>
          <w:rFonts w:ascii="Times New Roman" w:eastAsia="Times New Roman" w:hAnsi="Times New Roman" w:cs="Times New Roman"/>
          <w:spacing w:val="-2"/>
        </w:rPr>
        <w:t>“</w:t>
      </w:r>
      <w:r w:rsidRPr="00EF5648">
        <w:rPr>
          <w:rFonts w:ascii="Times New Roman" w:eastAsia="Times New Roman" w:hAnsi="Times New Roman" w:cs="Times New Roman"/>
          <w:spacing w:val="2"/>
        </w:rPr>
        <w:t>w</w:t>
      </w:r>
      <w:r w:rsidRPr="00EF5648">
        <w:rPr>
          <w:rFonts w:ascii="Times New Roman" w:eastAsia="Times New Roman" w:hAnsi="Times New Roman" w:cs="Times New Roman"/>
        </w:rPr>
        <w:t>ritten”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include</w:t>
      </w:r>
      <w:r w:rsidRPr="00EF5648">
        <w:rPr>
          <w:rFonts w:ascii="Times New Roman" w:eastAsia="Times New Roman" w:hAnsi="Times New Roman" w:cs="Times New Roman"/>
          <w:spacing w:val="-1"/>
        </w:rPr>
        <w:t xml:space="preserve"> </w:t>
      </w:r>
      <w:proofErr w:type="gramStart"/>
      <w:r w:rsidRPr="00EF5648">
        <w:rPr>
          <w:rFonts w:ascii="Times New Roman" w:eastAsia="Times New Roman" w:hAnsi="Times New Roman" w:cs="Times New Roman"/>
          <w:spacing w:val="5"/>
        </w:rPr>
        <w:t>t</w:t>
      </w:r>
      <w:r w:rsidRPr="00EF5648">
        <w:rPr>
          <w:rFonts w:ascii="Times New Roman" w:eastAsia="Times New Roman" w:hAnsi="Times New Roman" w:cs="Times New Roman"/>
          <w:spacing w:val="-5"/>
        </w:rPr>
        <w:t>y</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w:t>
      </w:r>
      <w:proofErr w:type="gram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rintin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thog</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other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modes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oduc</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rds in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l</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ib</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no</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w:t>
      </w:r>
      <w:r w:rsidRPr="00EF5648">
        <w:rPr>
          <w:rFonts w:ascii="Times New Roman" w:eastAsia="Times New Roman" w:hAnsi="Times New Roman" w:cs="Times New Roman"/>
        </w:rPr>
        <w:t>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w:t>
      </w:r>
      <w:r w:rsidRPr="00EF5648">
        <w:rPr>
          <w:rFonts w:ascii="Times New Roman" w:eastAsia="Times New Roman" w:hAnsi="Times New Roman" w:cs="Times New Roman"/>
          <w:spacing w:val="4"/>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 and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includ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sui</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ble m</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 xml:space="preserve">ns of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tr</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nic t</w:t>
      </w:r>
      <w:r w:rsidRPr="00EF5648">
        <w:rPr>
          <w:rFonts w:ascii="Times New Roman" w:eastAsia="Times New Roman" w:hAnsi="Times New Roman" w:cs="Times New Roman"/>
          <w:spacing w:val="-1"/>
        </w:rPr>
        <w:t>ra</w:t>
      </w:r>
      <w:r w:rsidRPr="00EF5648">
        <w:rPr>
          <w:rFonts w:ascii="Times New Roman" w:eastAsia="Times New Roman" w:hAnsi="Times New Roman" w:cs="Times New Roman"/>
        </w:rPr>
        <w:t>nsf</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in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lud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ng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tronic</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mail”.</w:t>
      </w:r>
    </w:p>
    <w:p w14:paraId="1DCD0131" w14:textId="77777777" w:rsidR="005627AF" w:rsidRDefault="005627AF" w:rsidP="00A02EA9">
      <w:pPr>
        <w:tabs>
          <w:tab w:val="left" w:pos="660"/>
        </w:tabs>
        <w:spacing w:after="0" w:line="240" w:lineRule="auto"/>
        <w:ind w:left="670" w:right="607" w:hanging="569"/>
        <w:jc w:val="both"/>
        <w:rPr>
          <w:rFonts w:ascii="Times New Roman" w:eastAsia="Times New Roman" w:hAnsi="Times New Roman" w:cs="Times New Roman"/>
        </w:rPr>
      </w:pPr>
    </w:p>
    <w:p w14:paraId="5CB38559" w14:textId="77777777" w:rsidR="005627AF" w:rsidRDefault="005627AF" w:rsidP="00A02EA9">
      <w:pPr>
        <w:tabs>
          <w:tab w:val="left" w:pos="660"/>
        </w:tabs>
        <w:spacing w:after="0" w:line="240" w:lineRule="auto"/>
        <w:ind w:left="670" w:right="607" w:hanging="569"/>
        <w:jc w:val="both"/>
        <w:rPr>
          <w:rFonts w:ascii="Times New Roman" w:eastAsia="Times New Roman" w:hAnsi="Times New Roman" w:cs="Times New Roman"/>
        </w:rPr>
      </w:pPr>
    </w:p>
    <w:p w14:paraId="6E0F8B49" w14:textId="77777777" w:rsidR="005627AF" w:rsidRPr="002D7B16" w:rsidRDefault="005627AF" w:rsidP="00A02EA9">
      <w:pPr>
        <w:tabs>
          <w:tab w:val="left" w:pos="660"/>
        </w:tabs>
        <w:spacing w:after="0" w:line="240" w:lineRule="auto"/>
        <w:ind w:left="670" w:right="607" w:hanging="569"/>
        <w:jc w:val="both"/>
        <w:rPr>
          <w:rFonts w:ascii="Times New Roman" w:eastAsia="Times New Roman" w:hAnsi="Times New Roman" w:cs="Times New Roman"/>
        </w:rPr>
      </w:pPr>
    </w:p>
    <w:p w14:paraId="655F5532" w14:textId="77777777" w:rsidR="00015D47" w:rsidRPr="002D7B16" w:rsidRDefault="0026255B" w:rsidP="002D7B16">
      <w:pPr>
        <w:pStyle w:val="Heading1"/>
        <w:rPr>
          <w:rFonts w:ascii="Times New Roman" w:eastAsia="Times New Roman" w:hAnsi="Times New Roman" w:cs="Times New Roman"/>
          <w:sz w:val="24"/>
          <w:szCs w:val="24"/>
        </w:rPr>
      </w:pPr>
      <w:bookmarkStart w:id="8" w:name="_Toc480797391"/>
      <w:r w:rsidRPr="002D7B16">
        <w:rPr>
          <w:rFonts w:ascii="Times New Roman" w:eastAsia="Times New Roman" w:hAnsi="Times New Roman" w:cs="Times New Roman"/>
          <w:sz w:val="24"/>
          <w:szCs w:val="24"/>
          <w:u w:color="000000"/>
        </w:rPr>
        <w:t xml:space="preserve">3. </w:t>
      </w:r>
      <w:r w:rsidRPr="002D7B16">
        <w:rPr>
          <w:rFonts w:ascii="Times New Roman" w:eastAsia="Times New Roman" w:hAnsi="Times New Roman" w:cs="Times New Roman"/>
          <w:sz w:val="24"/>
          <w:szCs w:val="24"/>
          <w:u w:color="000000"/>
        </w:rPr>
        <w:tab/>
        <w:t>CONS</w:t>
      </w:r>
      <w:r w:rsidRPr="002D7B16">
        <w:rPr>
          <w:rFonts w:ascii="Times New Roman" w:eastAsia="Times New Roman" w:hAnsi="Times New Roman" w:cs="Times New Roman"/>
          <w:spacing w:val="1"/>
          <w:sz w:val="24"/>
          <w:szCs w:val="24"/>
          <w:u w:color="000000"/>
        </w:rPr>
        <w:t>T</w:t>
      </w:r>
      <w:r w:rsidRPr="002D7B16">
        <w:rPr>
          <w:rFonts w:ascii="Times New Roman" w:eastAsia="Times New Roman" w:hAnsi="Times New Roman" w:cs="Times New Roman"/>
          <w:sz w:val="24"/>
          <w:szCs w:val="24"/>
          <w:u w:color="000000"/>
        </w:rPr>
        <w:t>I</w:t>
      </w:r>
      <w:r w:rsidRPr="002D7B16">
        <w:rPr>
          <w:rFonts w:ascii="Times New Roman" w:eastAsia="Times New Roman" w:hAnsi="Times New Roman" w:cs="Times New Roman"/>
          <w:spacing w:val="1"/>
          <w:sz w:val="24"/>
          <w:szCs w:val="24"/>
          <w:u w:color="000000"/>
        </w:rPr>
        <w:t>T</w:t>
      </w:r>
      <w:r w:rsidRPr="002D7B16">
        <w:rPr>
          <w:rFonts w:ascii="Times New Roman" w:eastAsia="Times New Roman" w:hAnsi="Times New Roman" w:cs="Times New Roman"/>
          <w:sz w:val="24"/>
          <w:szCs w:val="24"/>
          <w:u w:color="000000"/>
        </w:rPr>
        <w:t>UTI</w:t>
      </w:r>
      <w:r w:rsidRPr="002D7B16">
        <w:rPr>
          <w:rFonts w:ascii="Times New Roman" w:eastAsia="Times New Roman" w:hAnsi="Times New Roman" w:cs="Times New Roman"/>
          <w:spacing w:val="1"/>
          <w:sz w:val="24"/>
          <w:szCs w:val="24"/>
          <w:u w:color="000000"/>
        </w:rPr>
        <w:t>O</w:t>
      </w:r>
      <w:r w:rsidRPr="002D7B16">
        <w:rPr>
          <w:rFonts w:ascii="Times New Roman" w:eastAsia="Times New Roman" w:hAnsi="Times New Roman" w:cs="Times New Roman"/>
          <w:sz w:val="24"/>
          <w:szCs w:val="24"/>
          <w:u w:color="000000"/>
        </w:rPr>
        <w:t>N</w:t>
      </w:r>
      <w:bookmarkEnd w:id="8"/>
      <w:r w:rsidRPr="002D7B16">
        <w:rPr>
          <w:rFonts w:ascii="Times New Roman" w:eastAsia="Times New Roman" w:hAnsi="Times New Roman" w:cs="Times New Roman"/>
          <w:sz w:val="24"/>
          <w:szCs w:val="24"/>
          <w:u w:color="000000"/>
        </w:rPr>
        <w:t xml:space="preserve"> </w:t>
      </w:r>
      <w:r w:rsidRPr="002D7B16">
        <w:rPr>
          <w:rFonts w:ascii="Times New Roman" w:eastAsia="Times New Roman" w:hAnsi="Times New Roman" w:cs="Times New Roman"/>
          <w:sz w:val="24"/>
          <w:szCs w:val="24"/>
          <w:u w:color="000000"/>
        </w:rPr>
        <w:tab/>
      </w:r>
    </w:p>
    <w:p w14:paraId="15544BBD" w14:textId="77777777" w:rsidR="00015D47" w:rsidRPr="00F82760" w:rsidRDefault="00015D47">
      <w:pPr>
        <w:spacing w:before="2" w:after="0" w:line="130" w:lineRule="exact"/>
      </w:pPr>
    </w:p>
    <w:p w14:paraId="5DEA4CB4" w14:textId="77777777" w:rsidR="005D6559" w:rsidRDefault="006F76F6" w:rsidP="006F76F6">
      <w:pPr>
        <w:spacing w:after="0" w:line="240" w:lineRule="auto"/>
        <w:ind w:right="-20"/>
        <w:jc w:val="both"/>
        <w:rPr>
          <w:rFonts w:ascii="Times New Roman" w:eastAsia="Times New Roman" w:hAnsi="Times New Roman" w:cs="Times New Roman"/>
        </w:rPr>
      </w:pPr>
      <w:r>
        <w:rPr>
          <w:rFonts w:ascii="Times New Roman" w:eastAsia="Times New Roman" w:hAnsi="Times New Roman" w:cs="Times New Roman"/>
        </w:rPr>
        <w:t xml:space="preserve">  3.1    </w:t>
      </w:r>
      <w:r w:rsidR="0026255B" w:rsidRPr="00EF5648">
        <w:rPr>
          <w:rFonts w:ascii="Times New Roman" w:eastAsia="Times New Roman" w:hAnsi="Times New Roman" w:cs="Times New Roman"/>
        </w:rPr>
        <w:t>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is a standing</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2"/>
        </w:rPr>
        <w:t>b</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2"/>
        </w:rPr>
        <w:t>d</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s</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bl</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shed</w:t>
      </w:r>
      <w:r w:rsidR="0026255B" w:rsidRPr="00EF5648">
        <w:rPr>
          <w:rFonts w:ascii="Times New Roman" w:eastAsia="Times New Roman" w:hAnsi="Times New Roman" w:cs="Times New Roman"/>
          <w:spacing w:val="-1"/>
        </w:rPr>
        <w:t xml:space="preserve"> a</w:t>
      </w:r>
      <w:r w:rsidR="0026255B" w:rsidRPr="00EF5648">
        <w:rPr>
          <w:rFonts w:ascii="Times New Roman" w:eastAsia="Times New Roman" w:hAnsi="Times New Roman" w:cs="Times New Roman"/>
        </w:rPr>
        <w:t>nd mai</w:t>
      </w:r>
      <w:r w:rsidR="0026255B" w:rsidRPr="00EF5648">
        <w:rPr>
          <w:rFonts w:ascii="Times New Roman" w:eastAsia="Times New Roman" w:hAnsi="Times New Roman" w:cs="Times New Roman"/>
          <w:spacing w:val="2"/>
        </w:rPr>
        <w:t>n</w:t>
      </w:r>
      <w:r w:rsidR="0026255B" w:rsidRPr="00EF5648">
        <w:rPr>
          <w:rFonts w:ascii="Times New Roman" w:eastAsia="Times New Roman" w:hAnsi="Times New Roman" w:cs="Times New Roman"/>
        </w:rPr>
        <w:t>tain</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d </w:t>
      </w:r>
      <w:r w:rsidR="0026255B" w:rsidRPr="00EF5648">
        <w:rPr>
          <w:rFonts w:ascii="Times New Roman" w:eastAsia="Times New Roman" w:hAnsi="Times New Roman" w:cs="Times New Roman"/>
          <w:spacing w:val="2"/>
        </w:rPr>
        <w:t>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3"/>
        </w:rPr>
        <w:t>h</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318AE" w:rsidRPr="002318AE">
        <w:rPr>
          <w:rFonts w:ascii="Times New Roman" w:eastAsia="Times New Roman" w:hAnsi="Times New Roman" w:cs="Times New Roman"/>
          <w:b/>
        </w:rPr>
        <w:t>DNOs</w:t>
      </w:r>
      <w:r w:rsidR="0026255B" w:rsidRPr="00EF5648">
        <w:rPr>
          <w:rFonts w:ascii="Times New Roman" w:eastAsia="Times New Roman" w:hAnsi="Times New Roman" w:cs="Times New Roman"/>
        </w:rPr>
        <w:t xml:space="preserve"> pu</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2"/>
        </w:rPr>
        <w:t>s</w:t>
      </w:r>
      <w:r w:rsidR="0026255B" w:rsidRPr="00EF5648">
        <w:rPr>
          <w:rFonts w:ascii="Times New Roman" w:eastAsia="Times New Roman" w:hAnsi="Times New Roman" w:cs="Times New Roman"/>
        </w:rPr>
        <w:t>u</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nt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o D</w:t>
      </w:r>
      <w:r w:rsidR="0026255B" w:rsidRPr="00EF5648">
        <w:rPr>
          <w:rFonts w:ascii="Times New Roman" w:eastAsia="Times New Roman" w:hAnsi="Times New Roman" w:cs="Times New Roman"/>
          <w:spacing w:val="-1"/>
        </w:rPr>
        <w:t>G</w:t>
      </w:r>
      <w:r w:rsidR="0026255B" w:rsidRPr="00EF5648">
        <w:rPr>
          <w:rFonts w:ascii="Times New Roman" w:eastAsia="Times New Roman" w:hAnsi="Times New Roman" w:cs="Times New Roman"/>
        </w:rPr>
        <w:t>C</w:t>
      </w:r>
      <w:r w:rsidR="005D6559">
        <w:rPr>
          <w:rFonts w:ascii="Times New Roman" w:eastAsia="Times New Roman" w:hAnsi="Times New Roman" w:cs="Times New Roman"/>
        </w:rPr>
        <w:t xml:space="preserve"> </w:t>
      </w:r>
      <w:r w:rsidR="0026255B" w:rsidRPr="00EF5648">
        <w:rPr>
          <w:rFonts w:ascii="Times New Roman" w:eastAsia="Times New Roman" w:hAnsi="Times New Roman" w:cs="Times New Roman"/>
        </w:rPr>
        <w:t xml:space="preserve">4.1 </w:t>
      </w:r>
    </w:p>
    <w:p w14:paraId="008D7454" w14:textId="77777777" w:rsidR="00015D47" w:rsidRPr="002D7B16" w:rsidRDefault="0026255B" w:rsidP="002D7B16">
      <w:pPr>
        <w:spacing w:after="0" w:line="240" w:lineRule="auto"/>
        <w:ind w:left="670" w:right="-20"/>
        <w:jc w:val="both"/>
        <w:rPr>
          <w:rFonts w:ascii="Times New Roman" w:eastAsia="Times New Roman" w:hAnsi="Times New Roman" w:cs="Times New Roman"/>
        </w:rPr>
      </w:pPr>
      <w:proofErr w:type="gramStart"/>
      <w:r w:rsidRPr="00EF5648">
        <w:rPr>
          <w:rFonts w:ascii="Times New Roman" w:eastAsia="Times New Roman" w:hAnsi="Times New Roman" w:cs="Times New Roman"/>
        </w:rPr>
        <w:t>of</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w:t>
      </w:r>
      <w:r w:rsidRPr="00EF5648">
        <w:rPr>
          <w:rFonts w:ascii="Times New Roman" w:eastAsia="Times New Roman" w:hAnsi="Times New Roman" w:cs="Times New Roman"/>
          <w:b/>
          <w:bCs/>
          <w:spacing w:val="1"/>
        </w:rPr>
        <w:t>od</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rPr>
        <w:t>.</w:t>
      </w:r>
    </w:p>
    <w:p w14:paraId="4DB47350" w14:textId="77777777" w:rsidR="00015D47" w:rsidRPr="002D7B16" w:rsidRDefault="0026255B" w:rsidP="002D7B16">
      <w:pPr>
        <w:pStyle w:val="Heading1"/>
        <w:rPr>
          <w:rFonts w:ascii="Times New Roman" w:eastAsia="Times New Roman" w:hAnsi="Times New Roman" w:cs="Times New Roman"/>
          <w:sz w:val="24"/>
          <w:szCs w:val="24"/>
        </w:rPr>
      </w:pPr>
      <w:bookmarkStart w:id="9" w:name="_Toc480797392"/>
      <w:r w:rsidRPr="002D7B16">
        <w:rPr>
          <w:rFonts w:ascii="Times New Roman" w:eastAsia="Times New Roman" w:hAnsi="Times New Roman" w:cs="Times New Roman"/>
          <w:sz w:val="24"/>
          <w:szCs w:val="24"/>
          <w:u w:color="000000"/>
        </w:rPr>
        <w:t xml:space="preserve">4. </w:t>
      </w:r>
      <w:r w:rsidRPr="002D7B16">
        <w:rPr>
          <w:rFonts w:ascii="Times New Roman" w:eastAsia="Times New Roman" w:hAnsi="Times New Roman" w:cs="Times New Roman"/>
          <w:sz w:val="24"/>
          <w:szCs w:val="24"/>
          <w:u w:color="000000"/>
        </w:rPr>
        <w:tab/>
        <w:t>O</w:t>
      </w:r>
      <w:r w:rsidRPr="002D7B16">
        <w:rPr>
          <w:rFonts w:ascii="Times New Roman" w:eastAsia="Times New Roman" w:hAnsi="Times New Roman" w:cs="Times New Roman"/>
          <w:spacing w:val="1"/>
          <w:sz w:val="24"/>
          <w:szCs w:val="24"/>
          <w:u w:color="000000"/>
        </w:rPr>
        <w:t>B</w:t>
      </w:r>
      <w:r w:rsidRPr="002D7B16">
        <w:rPr>
          <w:rFonts w:ascii="Times New Roman" w:eastAsia="Times New Roman" w:hAnsi="Times New Roman" w:cs="Times New Roman"/>
          <w:sz w:val="24"/>
          <w:szCs w:val="24"/>
          <w:u w:color="000000"/>
        </w:rPr>
        <w:t>JEC</w:t>
      </w:r>
      <w:r w:rsidRPr="002D7B16">
        <w:rPr>
          <w:rFonts w:ascii="Times New Roman" w:eastAsia="Times New Roman" w:hAnsi="Times New Roman" w:cs="Times New Roman"/>
          <w:spacing w:val="1"/>
          <w:sz w:val="24"/>
          <w:szCs w:val="24"/>
          <w:u w:color="000000"/>
        </w:rPr>
        <w:t>T</w:t>
      </w:r>
      <w:r w:rsidRPr="002D7B16">
        <w:rPr>
          <w:rFonts w:ascii="Times New Roman" w:eastAsia="Times New Roman" w:hAnsi="Times New Roman" w:cs="Times New Roman"/>
          <w:sz w:val="24"/>
          <w:szCs w:val="24"/>
          <w:u w:color="000000"/>
        </w:rPr>
        <w:t>IVES</w:t>
      </w:r>
      <w:bookmarkEnd w:id="9"/>
      <w:r w:rsidRPr="002D7B16">
        <w:rPr>
          <w:rFonts w:ascii="Times New Roman" w:eastAsia="Times New Roman" w:hAnsi="Times New Roman" w:cs="Times New Roman"/>
          <w:sz w:val="24"/>
          <w:szCs w:val="24"/>
          <w:u w:color="000000"/>
        </w:rPr>
        <w:t xml:space="preserve"> </w:t>
      </w:r>
      <w:r w:rsidRPr="002D7B16">
        <w:rPr>
          <w:rFonts w:ascii="Times New Roman" w:eastAsia="Times New Roman" w:hAnsi="Times New Roman" w:cs="Times New Roman"/>
          <w:sz w:val="24"/>
          <w:szCs w:val="24"/>
          <w:u w:color="000000"/>
        </w:rPr>
        <w:tab/>
      </w:r>
    </w:p>
    <w:p w14:paraId="1EB891C4" w14:textId="77777777" w:rsidR="00015D47" w:rsidRPr="00EF5648" w:rsidRDefault="00015D47" w:rsidP="00EF5648">
      <w:pPr>
        <w:spacing w:before="7" w:after="0" w:line="120" w:lineRule="exact"/>
        <w:jc w:val="both"/>
        <w:rPr>
          <w:sz w:val="24"/>
          <w:szCs w:val="24"/>
        </w:rPr>
      </w:pPr>
    </w:p>
    <w:p w14:paraId="29BCD902" w14:textId="77777777" w:rsidR="00015D47" w:rsidRPr="00EF5648" w:rsidRDefault="0026255B" w:rsidP="002D7B16">
      <w:pPr>
        <w:tabs>
          <w:tab w:val="left" w:pos="660"/>
          <w:tab w:val="left" w:pos="1418"/>
        </w:tabs>
        <w:spacing w:after="0" w:line="240" w:lineRule="auto"/>
        <w:ind w:left="665" w:right="249" w:hanging="564"/>
        <w:jc w:val="both"/>
        <w:rPr>
          <w:rFonts w:ascii="Times New Roman" w:eastAsia="Times New Roman" w:hAnsi="Times New Roman" w:cs="Times New Roman"/>
        </w:rPr>
      </w:pPr>
      <w:r w:rsidRPr="00EF5648">
        <w:rPr>
          <w:rFonts w:ascii="Times New Roman" w:eastAsia="Times New Roman" w:hAnsi="Times New Roman" w:cs="Times New Roman"/>
        </w:rPr>
        <w:t>4.1</w:t>
      </w:r>
      <w:r w:rsidRPr="00EF5648">
        <w:rPr>
          <w:rFonts w:ascii="Times New Roman" w:eastAsia="Times New Roman" w:hAnsi="Times New Roman" w:cs="Times New Roman"/>
        </w:rPr>
        <w:tab/>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obje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of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spacing w:val="2"/>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shall be</w:t>
      </w:r>
      <w:r w:rsidRPr="00EF5648">
        <w:rPr>
          <w:rFonts w:ascii="Times New Roman" w:eastAsia="Times New Roman" w:hAnsi="Times New Roman" w:cs="Times New Roman"/>
          <w:spacing w:val="-1"/>
        </w:rPr>
        <w:t xml:space="preserve"> </w:t>
      </w:r>
      <w:r w:rsidR="002D7B16">
        <w:rPr>
          <w:rFonts w:ascii="Times New Roman" w:eastAsia="Times New Roman" w:hAnsi="Times New Roman" w:cs="Times New Roman"/>
        </w:rPr>
        <w:t>as follows.</w:t>
      </w:r>
      <w:r w:rsidRPr="00EF5648">
        <w:rPr>
          <w:rFonts w:ascii="Times New Roman" w:eastAsia="Times New Roman" w:hAnsi="Times New Roman" w:cs="Times New Roman"/>
        </w:rPr>
        <w:t xml:space="preserve"> </w:t>
      </w:r>
      <w:r w:rsidR="002D7B16">
        <w:rPr>
          <w:rFonts w:ascii="Times New Roman" w:eastAsia="Times New Roman" w:hAnsi="Times New Roman" w:cs="Times New Roman"/>
        </w:rPr>
        <w:t>F</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obj</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ribut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 xml:space="preserve">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om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2"/>
        </w:rPr>
        <w:t>i</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t>
      </w:r>
    </w:p>
    <w:p w14:paraId="4CDDDC2C" w14:textId="77777777" w:rsidR="00015D47" w:rsidRPr="00EF5648" w:rsidRDefault="00015D47" w:rsidP="005D6559">
      <w:pPr>
        <w:spacing w:before="9" w:after="0" w:line="240" w:lineRule="auto"/>
        <w:jc w:val="both"/>
      </w:pPr>
    </w:p>
    <w:p w14:paraId="76545188" w14:textId="77777777" w:rsidR="00015D47" w:rsidRPr="00EF5648" w:rsidRDefault="0026255B" w:rsidP="002D7B16">
      <w:pPr>
        <w:tabs>
          <w:tab w:val="left" w:pos="1500"/>
        </w:tabs>
        <w:spacing w:after="0" w:line="240" w:lineRule="auto"/>
        <w:ind w:left="1520" w:right="230" w:hanging="698"/>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to</w:t>
      </w:r>
      <w:proofErr w:type="gramEnd"/>
      <w:r w:rsidRPr="00EF5648">
        <w:rPr>
          <w:rFonts w:ascii="Times New Roman" w:eastAsia="Times New Roman" w:hAnsi="Times New Roman" w:cs="Times New Roman"/>
        </w:rPr>
        <w:t xml:space="preserve"> ke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p the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s wo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u</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v</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 in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lud</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 n</w:t>
      </w:r>
      <w:r w:rsidRPr="00EF5648">
        <w:rPr>
          <w:rFonts w:ascii="Times New Roman" w:eastAsia="Times New Roman" w:hAnsi="Times New Roman" w:cs="Times New Roman"/>
          <w:spacing w:val="-1"/>
        </w:rPr>
        <w:t>ece</w:t>
      </w:r>
      <w:r w:rsidRPr="00EF5648">
        <w:rPr>
          <w:rFonts w:ascii="Times New Roman" w:eastAsia="Times New Roman" w:hAnsi="Times New Roman" w:cs="Times New Roman"/>
        </w:rPr>
        <w:t>ss</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4"/>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qu</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ments </w:t>
      </w:r>
      <w:r w:rsidRPr="00EF5648">
        <w:rPr>
          <w:rFonts w:ascii="Times New Roman" w:eastAsia="Times New Roman" w:hAnsi="Times New Roman" w:cs="Times New Roman"/>
          <w:spacing w:val="2"/>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maintaining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la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W</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les;</w:t>
      </w:r>
    </w:p>
    <w:p w14:paraId="1BC8CE89" w14:textId="77777777" w:rsidR="00015D47" w:rsidRPr="00EF5648" w:rsidRDefault="00015D47" w:rsidP="005D6559">
      <w:pPr>
        <w:spacing w:after="0" w:line="240" w:lineRule="auto"/>
        <w:jc w:val="both"/>
      </w:pPr>
    </w:p>
    <w:p w14:paraId="01A8287A" w14:textId="77777777" w:rsidR="00D60283" w:rsidRPr="00EF5648" w:rsidRDefault="0026255B" w:rsidP="00D60283">
      <w:pPr>
        <w:tabs>
          <w:tab w:val="left" w:pos="1500"/>
        </w:tabs>
        <w:spacing w:after="0" w:line="240" w:lineRule="auto"/>
        <w:ind w:left="1520" w:right="183" w:hanging="698"/>
        <w:jc w:val="both"/>
        <w:rPr>
          <w:rFonts w:ascii="Times New Roman" w:eastAsia="Times New Roman" w:hAnsi="Times New Roman" w:cs="Times New Roman"/>
        </w:rPr>
      </w:pPr>
      <w:r w:rsidRPr="00EF5648">
        <w:rPr>
          <w:rFonts w:ascii="Times New Roman" w:eastAsia="Times New Roman" w:hAnsi="Times New Roman" w:cs="Times New Roman"/>
        </w:rPr>
        <w:t>(b)</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to</w:t>
      </w:r>
      <w:proofErr w:type="gram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z</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n</w:t>
      </w:r>
      <w:r w:rsidRPr="00EF5648">
        <w:rPr>
          <w:rFonts w:ascii="Times New Roman" w:eastAsia="Times New Roman" w:hAnsi="Times New Roman" w:cs="Times New Roman"/>
          <w:spacing w:val="-1"/>
        </w:rPr>
        <w:t>ece</w:t>
      </w:r>
      <w:r w:rsidRPr="00EF5648">
        <w:rPr>
          <w:rFonts w:ascii="Times New Roman" w:eastAsia="Times New Roman" w:hAnsi="Times New Roman" w:cs="Times New Roman"/>
        </w:rPr>
        <w:t>ss</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dif</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 xml:space="preserve">s 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ea</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ment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in </w:t>
      </w:r>
      <w:r w:rsidRPr="00EF5648">
        <w:rPr>
          <w:rFonts w:ascii="Times New Roman" w:eastAsia="Times New Roman" w:hAnsi="Times New Roman" w:cs="Times New Roman"/>
          <w:spacing w:val="1"/>
        </w:rPr>
        <w:t>S</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f</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om their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tr</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la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W</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les;</w:t>
      </w:r>
    </w:p>
    <w:p w14:paraId="2B258778" w14:textId="77777777" w:rsidR="00015D47" w:rsidRPr="00EF5648" w:rsidRDefault="00015D47" w:rsidP="005D6559">
      <w:pPr>
        <w:spacing w:before="19" w:after="0" w:line="240" w:lineRule="auto"/>
        <w:jc w:val="both"/>
      </w:pPr>
    </w:p>
    <w:p w14:paraId="59CAD472" w14:textId="77777777" w:rsidR="00015D47" w:rsidRPr="00A02EA9" w:rsidRDefault="0026255B" w:rsidP="00A02EA9">
      <w:pPr>
        <w:tabs>
          <w:tab w:val="left" w:pos="1500"/>
        </w:tabs>
        <w:spacing w:after="0" w:line="240" w:lineRule="auto"/>
        <w:ind w:left="1520" w:right="274" w:hanging="698"/>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to</w:t>
      </w:r>
      <w:proofErr w:type="gramEnd"/>
      <w:r w:rsidRPr="00EF5648">
        <w:rPr>
          <w:rFonts w:ascii="Times New Roman" w:eastAsia="Times New Roman" w:hAnsi="Times New Roman" w:cs="Times New Roman"/>
        </w:rPr>
        <w:t xml:space="preserve">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view</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ions</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to 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 xml:space="preserve">y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is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q</w:t>
      </w:r>
      <w:r w:rsidRPr="00EF5648">
        <w:rPr>
          <w:rFonts w:ascii="Times New Roman" w:eastAsia="Times New Roman" w:hAnsi="Times New Roman" w:cs="Times New Roman"/>
          <w:spacing w:val="2"/>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sted, 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lf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5367FC">
        <w:rPr>
          <w:rFonts w:ascii="Times New Roman" w:eastAsia="Times New Roman" w:hAnsi="Times New Roman" w:cs="Times New Roman"/>
          <w:b/>
        </w:rPr>
        <w:t>Autho</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i</w:t>
      </w:r>
      <w:r w:rsidRPr="005367FC">
        <w:rPr>
          <w:rFonts w:ascii="Times New Roman" w:eastAsia="Times New Roman" w:hAnsi="Times New Roman" w:cs="Times New Roman"/>
          <w:b/>
          <w:spacing w:val="3"/>
        </w:rPr>
        <w:t>t</w:t>
      </w:r>
      <w:r w:rsidRPr="005367FC">
        <w:rPr>
          <w:rFonts w:ascii="Times New Roman" w:eastAsia="Times New Roman" w:hAnsi="Times New Roman" w:cs="Times New Roman"/>
          <w:b/>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 a</w:t>
      </w:r>
      <w:r w:rsidRPr="00EF5648">
        <w:rPr>
          <w:rFonts w:ascii="Times New Roman" w:eastAsia="Times New Roman" w:hAnsi="Times New Roman" w:cs="Times New Roman"/>
          <w:spacing w:val="-2"/>
        </w:rPr>
        <w:t xml:space="preserve"> </w:t>
      </w:r>
      <w:r w:rsidRPr="005367FC">
        <w:rPr>
          <w:rFonts w:ascii="Times New Roman" w:eastAsia="Times New Roman" w:hAnsi="Times New Roman" w:cs="Times New Roman"/>
          <w:b/>
        </w:rPr>
        <w:t>Us</w:t>
      </w:r>
      <w:r w:rsidRPr="005367FC">
        <w:rPr>
          <w:rFonts w:ascii="Times New Roman" w:eastAsia="Times New Roman" w:hAnsi="Times New Roman" w:cs="Times New Roman"/>
          <w:b/>
          <w:spacing w:val="1"/>
        </w:rPr>
        <w:t>e</w:t>
      </w:r>
      <w:r w:rsidRPr="005367FC">
        <w:rPr>
          <w:rFonts w:ascii="Times New Roman" w:eastAsia="Times New Roman" w:hAnsi="Times New Roman" w:cs="Times New Roman"/>
          <w:b/>
        </w:rPr>
        <w:t>r</w:t>
      </w:r>
      <w:r w:rsidRPr="00EF5648">
        <w:rPr>
          <w:rFonts w:ascii="Times New Roman" w:eastAsia="Times New Roman" w:hAnsi="Times New Roman" w:cs="Times New Roman"/>
        </w:rPr>
        <w:t>, to subm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the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rom time to 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me;</w:t>
      </w:r>
    </w:p>
    <w:p w14:paraId="5544F430" w14:textId="77777777" w:rsidR="00280B56" w:rsidRDefault="00280B56" w:rsidP="005D6559">
      <w:pPr>
        <w:tabs>
          <w:tab w:val="left" w:pos="1500"/>
        </w:tabs>
        <w:spacing w:after="0" w:line="240" w:lineRule="auto"/>
        <w:ind w:left="1520" w:right="236" w:hanging="698"/>
        <w:jc w:val="both"/>
        <w:rPr>
          <w:rFonts w:ascii="Times New Roman" w:eastAsia="Times New Roman" w:hAnsi="Times New Roman" w:cs="Times New Roman"/>
        </w:rPr>
      </w:pPr>
    </w:p>
    <w:p w14:paraId="5158C4B5" w14:textId="77777777" w:rsidR="00015D47" w:rsidRPr="00EF5648" w:rsidRDefault="0026255B" w:rsidP="005D6559">
      <w:pPr>
        <w:tabs>
          <w:tab w:val="left" w:pos="1500"/>
        </w:tabs>
        <w:spacing w:after="0" w:line="240" w:lineRule="auto"/>
        <w:ind w:left="1520" w:right="236" w:hanging="698"/>
        <w:jc w:val="both"/>
        <w:rPr>
          <w:rFonts w:ascii="Times New Roman" w:eastAsia="Times New Roman" w:hAnsi="Times New Roman" w:cs="Times New Roman"/>
        </w:rPr>
      </w:pPr>
      <w:r w:rsidRPr="00EF5648">
        <w:rPr>
          <w:rFonts w:ascii="Times New Roman" w:eastAsia="Times New Roman" w:hAnsi="Times New Roman" w:cs="Times New Roman"/>
        </w:rPr>
        <w:t>(d)</w:t>
      </w:r>
      <w:r w:rsidRPr="00EF5648">
        <w:rPr>
          <w:rFonts w:ascii="Times New Roman" w:eastAsia="Times New Roman" w:hAnsi="Times New Roman" w:cs="Times New Roman"/>
        </w:rPr>
        <w:tab/>
        <w:t>to pub</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ish r</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to </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odifi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to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Di</w:t>
      </w:r>
      <w:r w:rsidRPr="00EF5648">
        <w:rPr>
          <w:rFonts w:ascii="Times New Roman" w:eastAsia="Times New Roman" w:hAnsi="Times New Roman" w:cs="Times New Roman"/>
          <w:b/>
          <w:bCs/>
          <w:spacing w:val="1"/>
        </w:rPr>
        <w:t>s</w:t>
      </w:r>
      <w:r w:rsidRPr="00EF5648">
        <w:rPr>
          <w:rFonts w:ascii="Times New Roman" w:eastAsia="Times New Roman" w:hAnsi="Times New Roman" w:cs="Times New Roman"/>
          <w:b/>
          <w:bCs/>
        </w:rPr>
        <w:t>t</w:t>
      </w:r>
      <w:r w:rsidRPr="00EF5648">
        <w:rPr>
          <w:rFonts w:ascii="Times New Roman" w:eastAsia="Times New Roman" w:hAnsi="Times New Roman" w:cs="Times New Roman"/>
          <w:b/>
          <w:bCs/>
          <w:spacing w:val="-2"/>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 xml:space="preserve">that a </w:t>
      </w:r>
      <w:r w:rsidRPr="005367FC">
        <w:rPr>
          <w:rFonts w:ascii="Times New Roman" w:eastAsia="Times New Roman" w:hAnsi="Times New Roman" w:cs="Times New Roman"/>
          <w:b/>
        </w:rPr>
        <w:t>D</w:t>
      </w:r>
      <w:r w:rsidRPr="005367FC">
        <w:rPr>
          <w:rFonts w:ascii="Times New Roman" w:eastAsia="Times New Roman" w:hAnsi="Times New Roman" w:cs="Times New Roman"/>
          <w:b/>
          <w:spacing w:val="-1"/>
        </w:rPr>
        <w:t>N</w:t>
      </w:r>
      <w:r w:rsidRPr="005367FC">
        <w:rPr>
          <w:rFonts w:ascii="Times New Roman" w:eastAsia="Times New Roman" w:hAnsi="Times New Roman" w:cs="Times New Roman"/>
          <w:b/>
        </w:rPr>
        <w:t>O</w:t>
      </w:r>
      <w:r w:rsidRPr="00EF5648">
        <w:rPr>
          <w:rFonts w:ascii="Times New Roman" w:eastAsia="Times New Roman" w:hAnsi="Times New Roman" w:cs="Times New Roman"/>
        </w:rPr>
        <w:t xml:space="preserve">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 xml:space="preserve">ls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ssa</w:t>
      </w:r>
      <w:r w:rsidRPr="00EF5648">
        <w:rPr>
          <w:rFonts w:ascii="Times New Roman" w:eastAsia="Times New Roman" w:hAnsi="Times New Roman" w:cs="Times New Roman"/>
          <w:spacing w:val="3"/>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 d</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si</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ble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the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sons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w:t>
      </w:r>
    </w:p>
    <w:p w14:paraId="557F237A" w14:textId="77777777" w:rsidR="00015D47" w:rsidRPr="00EF5648" w:rsidRDefault="00015D47" w:rsidP="005D6559">
      <w:pPr>
        <w:spacing w:before="1" w:after="0" w:line="240" w:lineRule="auto"/>
        <w:jc w:val="both"/>
      </w:pPr>
    </w:p>
    <w:p w14:paraId="0980E35A" w14:textId="77777777" w:rsidR="00015D47" w:rsidRPr="00EF5648" w:rsidRDefault="0026255B" w:rsidP="005D6559">
      <w:pPr>
        <w:tabs>
          <w:tab w:val="left" w:pos="1500"/>
        </w:tabs>
        <w:spacing w:after="0" w:line="240" w:lineRule="auto"/>
        <w:ind w:left="1520" w:right="40" w:hanging="698"/>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to</w:t>
      </w:r>
      <w:proofErr w:type="gram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ssue </w:t>
      </w:r>
      <w:r w:rsidRPr="00EF5648">
        <w:rPr>
          <w:rFonts w:ascii="Times New Roman" w:eastAsia="Times New Roman" w:hAnsi="Times New Roman" w:cs="Times New Roman"/>
          <w:spacing w:val="-3"/>
        </w:rPr>
        <w:t>g</w:t>
      </w:r>
      <w:r w:rsidRPr="00EF5648">
        <w:rPr>
          <w:rFonts w:ascii="Times New Roman" w:eastAsia="Times New Roman" w:hAnsi="Times New Roman" w:cs="Times New Roman"/>
        </w:rPr>
        <w:t>uidan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s 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plem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ntation,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tation 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sked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do </w:t>
      </w:r>
      <w:r w:rsidRPr="00EF5648">
        <w:rPr>
          <w:rFonts w:ascii="Times New Roman" w:eastAsia="Times New Roman" w:hAnsi="Times New Roman" w:cs="Times New Roman"/>
          <w:spacing w:val="3"/>
        </w:rPr>
        <w:t>s</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00B26818" w:rsidRPr="00B26818">
        <w:rPr>
          <w:rFonts w:ascii="Times New Roman" w:eastAsia="Times New Roman" w:hAnsi="Times New Roman" w:cs="Times New Roman"/>
          <w:b/>
          <w:spacing w:val="6"/>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st of</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5367FC">
        <w:rPr>
          <w:rFonts w:ascii="Times New Roman" w:eastAsia="Times New Roman" w:hAnsi="Times New Roman" w:cs="Times New Roman"/>
          <w:b/>
        </w:rPr>
        <w:t>Us</w:t>
      </w:r>
      <w:r w:rsidRPr="005367FC">
        <w:rPr>
          <w:rFonts w:ascii="Times New Roman" w:eastAsia="Times New Roman" w:hAnsi="Times New Roman" w:cs="Times New Roman"/>
          <w:b/>
          <w:spacing w:val="1"/>
        </w:rPr>
        <w:t>e</w:t>
      </w:r>
      <w:r w:rsidRPr="005367FC">
        <w:rPr>
          <w:rFonts w:ascii="Times New Roman" w:eastAsia="Times New Roman" w:hAnsi="Times New Roman" w:cs="Times New Roman"/>
          <w:b/>
        </w:rPr>
        <w:t>r</w:t>
      </w:r>
      <w:r w:rsidRPr="00EF5648">
        <w:rPr>
          <w:rFonts w:ascii="Times New Roman" w:eastAsia="Times New Roman" w:hAnsi="Times New Roman" w:cs="Times New Roman"/>
        </w:rPr>
        <w:t>;</w:t>
      </w:r>
    </w:p>
    <w:p w14:paraId="309EB9FB" w14:textId="77777777" w:rsidR="00015D47" w:rsidRPr="00EF5648" w:rsidRDefault="00015D47" w:rsidP="005D6559">
      <w:pPr>
        <w:spacing w:before="1" w:after="0" w:line="240" w:lineRule="auto"/>
        <w:jc w:val="both"/>
      </w:pPr>
    </w:p>
    <w:p w14:paraId="54519432" w14:textId="77777777" w:rsidR="00015D47" w:rsidRDefault="0026255B" w:rsidP="005D6559">
      <w:pPr>
        <w:tabs>
          <w:tab w:val="left" w:pos="1500"/>
        </w:tabs>
        <w:spacing w:after="0" w:line="240" w:lineRule="auto"/>
        <w:ind w:left="1520" w:right="324" w:hanging="698"/>
        <w:jc w:val="both"/>
        <w:rPr>
          <w:rFonts w:ascii="Times New Roman" w:eastAsia="Times New Roman" w:hAnsi="Times New Roman" w:cs="Times New Roman"/>
        </w:rPr>
      </w:pP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to</w:t>
      </w:r>
      <w:proofErr w:type="gramEnd"/>
      <w:r w:rsidRPr="00EF5648">
        <w:rPr>
          <w:rFonts w:ascii="Times New Roman" w:eastAsia="Times New Roman" w:hAnsi="Times New Roman" w:cs="Times New Roman"/>
        </w:rPr>
        <w:t xml:space="preserve"> consid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c</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ece</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s</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4"/>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Dis</w:t>
      </w:r>
      <w:r w:rsidRPr="00EF5648">
        <w:rPr>
          <w:rFonts w:ascii="Times New Roman" w:eastAsia="Times New Roman" w:hAnsi="Times New Roman" w:cs="Times New Roman"/>
          <w:b/>
          <w:bCs/>
          <w:spacing w:val="2"/>
        </w:rPr>
        <w:t>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rising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 xml:space="preserve">t of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u</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fo</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ir</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ums</w:t>
      </w:r>
      <w:r w:rsidRPr="00EF5648">
        <w:rPr>
          <w:rFonts w:ascii="Times New Roman" w:eastAsia="Times New Roman" w:hAnsi="Times New Roman" w:cs="Times New Roman"/>
          <w:spacing w:val="1"/>
        </w:rPr>
        <w:t>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s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spacing w:val="2"/>
        </w:rPr>
        <w:t>D</w:t>
      </w:r>
      <w:r w:rsidRPr="005367FC">
        <w:rPr>
          <w:rFonts w:ascii="Times New Roman" w:eastAsia="Times New Roman" w:hAnsi="Times New Roman" w:cs="Times New Roman"/>
          <w:b/>
        </w:rPr>
        <w:t>NO</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und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D</w:t>
      </w:r>
      <w:r w:rsidRPr="00EF5648">
        <w:rPr>
          <w:rFonts w:ascii="Times New Roman" w:eastAsia="Times New Roman" w:hAnsi="Times New Roman" w:cs="Times New Roman"/>
        </w:rPr>
        <w:t xml:space="preserve">GC3 of the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e</w:t>
      </w:r>
      <w:r w:rsidRPr="00EF5648">
        <w:rPr>
          <w:rFonts w:ascii="Times New Roman" w:eastAsia="Times New Roman" w:hAnsi="Times New Roman" w:cs="Times New Roman"/>
        </w:rPr>
        <w:t>;</w:t>
      </w:r>
    </w:p>
    <w:p w14:paraId="58AF1CFA" w14:textId="77777777" w:rsidR="005D6559" w:rsidRPr="005D6559" w:rsidRDefault="005D6559" w:rsidP="005D6559">
      <w:pPr>
        <w:tabs>
          <w:tab w:val="left" w:pos="1500"/>
        </w:tabs>
        <w:spacing w:after="0" w:line="240" w:lineRule="auto"/>
        <w:ind w:left="1520" w:right="324" w:hanging="698"/>
        <w:jc w:val="both"/>
        <w:rPr>
          <w:rFonts w:ascii="Times New Roman" w:eastAsia="Times New Roman" w:hAnsi="Times New Roman" w:cs="Times New Roman"/>
        </w:rPr>
      </w:pPr>
    </w:p>
    <w:p w14:paraId="50F7825A" w14:textId="77777777" w:rsidR="005D6559" w:rsidRDefault="0026255B" w:rsidP="005D6559">
      <w:pPr>
        <w:tabs>
          <w:tab w:val="left" w:pos="1500"/>
        </w:tabs>
        <w:spacing w:after="0" w:line="240" w:lineRule="auto"/>
        <w:ind w:left="821" w:right="-20"/>
        <w:rPr>
          <w:rFonts w:ascii="Times New Roman" w:eastAsia="Times New Roman" w:hAnsi="Times New Roman" w:cs="Times New Roman"/>
          <w:b/>
          <w:bCs/>
          <w:spacing w:val="1"/>
        </w:rPr>
      </w:pPr>
      <w:r w:rsidRPr="00EF5648">
        <w:rPr>
          <w:rFonts w:ascii="Times New Roman" w:eastAsia="Times New Roman" w:hAnsi="Times New Roman" w:cs="Times New Roman"/>
        </w:rPr>
        <w:t>(g)</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to</w:t>
      </w:r>
      <w:proofErr w:type="gramEnd"/>
      <w:r w:rsidRPr="00EF5648">
        <w:rPr>
          <w:rFonts w:ascii="Times New Roman" w:eastAsia="Times New Roman" w:hAnsi="Times New Roman" w:cs="Times New Roman"/>
        </w:rPr>
        <w:t xml:space="preserve"> produ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Annu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port on the</w:t>
      </w:r>
      <w:r w:rsidRPr="00EF5648">
        <w:rPr>
          <w:rFonts w:ascii="Times New Roman" w:eastAsia="Times New Roman" w:hAnsi="Times New Roman" w:cs="Times New Roman"/>
          <w:spacing w:val="-1"/>
        </w:rPr>
        <w:t xml:space="preserve"> ac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vi</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of </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005D6559">
        <w:rPr>
          <w:rFonts w:ascii="Times New Roman" w:eastAsia="Times New Roman" w:hAnsi="Times New Roman" w:cs="Times New Roman"/>
          <w:b/>
          <w:bCs/>
          <w:spacing w:val="1"/>
        </w:rPr>
        <w:t>l</w:t>
      </w:r>
    </w:p>
    <w:p w14:paraId="4250A73D" w14:textId="77777777" w:rsidR="00015D47" w:rsidRPr="00984CD6" w:rsidRDefault="00015D47" w:rsidP="005D6559">
      <w:pPr>
        <w:spacing w:before="20" w:after="0" w:line="240" w:lineRule="auto"/>
        <w:rPr>
          <w:sz w:val="20"/>
          <w:szCs w:val="20"/>
        </w:rPr>
      </w:pPr>
    </w:p>
    <w:p w14:paraId="2B2CA242" w14:textId="77777777" w:rsidR="00015D47" w:rsidRDefault="0026255B" w:rsidP="002D7B16">
      <w:pPr>
        <w:tabs>
          <w:tab w:val="left" w:pos="1500"/>
        </w:tabs>
        <w:spacing w:before="29" w:after="0" w:line="240" w:lineRule="auto"/>
        <w:ind w:left="1500" w:right="-20" w:hanging="679"/>
        <w:jc w:val="both"/>
        <w:rPr>
          <w:rFonts w:ascii="Times New Roman" w:eastAsia="Times New Roman" w:hAnsi="Times New Roman" w:cs="Times New Roman"/>
          <w:bCs/>
        </w:rPr>
      </w:pPr>
      <w:r w:rsidRPr="00EF5648">
        <w:rPr>
          <w:rFonts w:ascii="Times New Roman" w:eastAsia="Times New Roman" w:hAnsi="Times New Roman" w:cs="Times New Roman"/>
        </w:rPr>
        <w:t>(h)</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to</w:t>
      </w:r>
      <w:proofErr w:type="gramEnd"/>
      <w:r w:rsidRPr="00EF5648">
        <w:rPr>
          <w:rFonts w:ascii="Times New Roman" w:eastAsia="Times New Roman" w:hAnsi="Times New Roman" w:cs="Times New Roman"/>
        </w:rPr>
        <w:t xml:space="preserve"> establish and 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ra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s for</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Qualifying Standard</w:t>
      </w:r>
      <w:r w:rsidRPr="00EF5648">
        <w:rPr>
          <w:rFonts w:ascii="Times New Roman" w:eastAsia="Times New Roman" w:hAnsi="Times New Roman" w:cs="Times New Roman"/>
          <w:b/>
          <w:bCs/>
        </w:rPr>
        <w:t>s</w:t>
      </w:r>
      <w:r w:rsidR="002318AE">
        <w:rPr>
          <w:rFonts w:ascii="Times New Roman" w:eastAsia="Times New Roman" w:hAnsi="Times New Roman" w:cs="Times New Roman"/>
          <w:b/>
          <w:bCs/>
        </w:rPr>
        <w:t xml:space="preserve"> </w:t>
      </w:r>
      <w:r w:rsidR="002318AE" w:rsidRPr="005367FC">
        <w:rPr>
          <w:rFonts w:ascii="Times New Roman" w:eastAsia="Times New Roman" w:hAnsi="Times New Roman" w:cs="Times New Roman"/>
          <w:bCs/>
        </w:rPr>
        <w:t xml:space="preserve">that have a </w:t>
      </w:r>
      <w:r w:rsidR="002D7B16">
        <w:rPr>
          <w:rFonts w:ascii="Times New Roman" w:eastAsia="Times New Roman" w:hAnsi="Times New Roman" w:cs="Times New Roman"/>
          <w:bCs/>
        </w:rPr>
        <w:t xml:space="preserve"> </w:t>
      </w:r>
      <w:r w:rsidR="002318AE" w:rsidRPr="005367FC">
        <w:rPr>
          <w:rFonts w:ascii="Times New Roman" w:eastAsia="Times New Roman" w:hAnsi="Times New Roman" w:cs="Times New Roman"/>
          <w:bCs/>
        </w:rPr>
        <w:t xml:space="preserve">material effect on </w:t>
      </w:r>
      <w:r w:rsidR="002318AE" w:rsidRPr="002318AE">
        <w:rPr>
          <w:rFonts w:ascii="Times New Roman" w:eastAsia="Times New Roman" w:hAnsi="Times New Roman" w:cs="Times New Roman"/>
          <w:b/>
          <w:bCs/>
        </w:rPr>
        <w:t xml:space="preserve">Users </w:t>
      </w:r>
      <w:r w:rsidR="002318AE" w:rsidRPr="005367FC">
        <w:rPr>
          <w:rFonts w:ascii="Times New Roman" w:eastAsia="Times New Roman" w:hAnsi="Times New Roman" w:cs="Times New Roman"/>
          <w:bCs/>
        </w:rPr>
        <w:t xml:space="preserve">of the </w:t>
      </w:r>
      <w:r w:rsidR="00A02EA9" w:rsidRPr="002318AE">
        <w:rPr>
          <w:rFonts w:ascii="Times New Roman" w:eastAsia="Times New Roman" w:hAnsi="Times New Roman" w:cs="Times New Roman"/>
          <w:b/>
          <w:bCs/>
        </w:rPr>
        <w:t>Distribution</w:t>
      </w:r>
      <w:r w:rsidR="002318AE" w:rsidRPr="002318AE">
        <w:rPr>
          <w:rFonts w:ascii="Times New Roman" w:eastAsia="Times New Roman" w:hAnsi="Times New Roman" w:cs="Times New Roman"/>
          <w:b/>
          <w:bCs/>
        </w:rPr>
        <w:t xml:space="preserve"> System</w:t>
      </w:r>
      <w:r w:rsidR="002318AE" w:rsidRPr="005367FC">
        <w:rPr>
          <w:rFonts w:ascii="Times New Roman" w:eastAsia="Times New Roman" w:hAnsi="Times New Roman" w:cs="Times New Roman"/>
          <w:bCs/>
        </w:rPr>
        <w:t xml:space="preserve"> as follows:</w:t>
      </w:r>
    </w:p>
    <w:p w14:paraId="6A59824F" w14:textId="77777777" w:rsidR="005D6559" w:rsidRPr="00EF5648" w:rsidRDefault="005D6559" w:rsidP="005D6559">
      <w:pPr>
        <w:tabs>
          <w:tab w:val="left" w:pos="1500"/>
        </w:tabs>
        <w:spacing w:before="29" w:after="0" w:line="240" w:lineRule="auto"/>
        <w:ind w:left="1440" w:right="-20" w:hanging="619"/>
        <w:jc w:val="both"/>
        <w:rPr>
          <w:rFonts w:ascii="Times New Roman" w:eastAsia="Times New Roman" w:hAnsi="Times New Roman" w:cs="Times New Roman"/>
        </w:rPr>
      </w:pPr>
    </w:p>
    <w:p w14:paraId="06E903B8" w14:textId="77777777" w:rsidR="00015D47" w:rsidRPr="00EF5648" w:rsidRDefault="002318AE" w:rsidP="005D6559">
      <w:pPr>
        <w:spacing w:after="0" w:line="240" w:lineRule="auto"/>
        <w:ind w:left="2086" w:right="139" w:hanging="425"/>
        <w:jc w:val="both"/>
        <w:rPr>
          <w:rFonts w:ascii="Times New Roman" w:eastAsia="Times New Roman" w:hAnsi="Times New Roman" w:cs="Times New Roman"/>
        </w:rPr>
      </w:pPr>
      <w:r w:rsidRPr="00EF5648" w:rsidDel="002318AE">
        <w:rPr>
          <w:rFonts w:ascii="Times New Roman" w:eastAsia="Times New Roman" w:hAnsi="Times New Roman" w:cs="Times New Roman"/>
        </w:rPr>
        <w:t xml:space="preserve"> </w:t>
      </w:r>
      <w:r w:rsidR="0026255B" w:rsidRPr="00EF5648">
        <w:rPr>
          <w:rFonts w:ascii="Times New Roman" w:eastAsia="Times New Roman" w:hAnsi="Times New Roman" w:cs="Times New Roman"/>
        </w:rPr>
        <w:t>(1) n</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le</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tr</w:t>
      </w:r>
      <w:r w:rsidR="0026255B" w:rsidRPr="00EF5648">
        <w:rPr>
          <w:rFonts w:ascii="Times New Roman" w:eastAsia="Times New Roman" w:hAnsi="Times New Roman" w:cs="Times New Roman"/>
          <w:spacing w:val="2"/>
        </w:rPr>
        <w:t>i</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indus</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stan</w:t>
      </w:r>
      <w:r w:rsidR="0026255B" w:rsidRPr="00EF5648">
        <w:rPr>
          <w:rFonts w:ascii="Times New Roman" w:eastAsia="Times New Roman" w:hAnsi="Times New Roman" w:cs="Times New Roman"/>
          <w:spacing w:val="2"/>
        </w:rPr>
        <w:t>d</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rds th</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t </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mp</w:t>
      </w:r>
      <w:r w:rsidR="0026255B" w:rsidRPr="00EF5648">
        <w:rPr>
          <w:rFonts w:ascii="Times New Roman" w:eastAsia="Times New Roman" w:hAnsi="Times New Roman" w:cs="Times New Roman"/>
          <w:spacing w:val="1"/>
        </w:rPr>
        <w:t>l</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3"/>
        </w:rPr>
        <w:t>m</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nt</w:t>
      </w:r>
      <w:r w:rsidR="0026255B" w:rsidRPr="00EF5648">
        <w:rPr>
          <w:rFonts w:ascii="Times New Roman" w:eastAsia="Times New Roman" w:hAnsi="Times New Roman" w:cs="Times New Roman"/>
          <w:spacing w:val="4"/>
        </w:rPr>
        <w:t xml:space="preserve"> </w:t>
      </w:r>
      <w:r w:rsidR="0026255B" w:rsidRPr="00EF5648">
        <w:rPr>
          <w:rFonts w:ascii="Times New Roman" w:eastAsia="Times New Roman" w:hAnsi="Times New Roman" w:cs="Times New Roman"/>
          <w:b/>
          <w:bCs/>
        </w:rPr>
        <w:t>Dist</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rPr>
        <w:t>i</w:t>
      </w:r>
      <w:r w:rsidR="0026255B" w:rsidRPr="00EF5648">
        <w:rPr>
          <w:rFonts w:ascii="Times New Roman" w:eastAsia="Times New Roman" w:hAnsi="Times New Roman" w:cs="Times New Roman"/>
          <w:b/>
          <w:bCs/>
          <w:spacing w:val="1"/>
        </w:rPr>
        <w:t>bu</w:t>
      </w:r>
      <w:r w:rsidR="0026255B" w:rsidRPr="00EF5648">
        <w:rPr>
          <w:rFonts w:ascii="Times New Roman" w:eastAsia="Times New Roman" w:hAnsi="Times New Roman" w:cs="Times New Roman"/>
          <w:b/>
          <w:bCs/>
        </w:rPr>
        <w:t>tion Co</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b/>
          <w:bCs/>
        </w:rPr>
        <w:t xml:space="preserve">e </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q</w:t>
      </w:r>
      <w:r w:rsidR="0026255B" w:rsidRPr="00EF5648">
        <w:rPr>
          <w:rFonts w:ascii="Times New Roman" w:eastAsia="Times New Roman" w:hAnsi="Times New Roman" w:cs="Times New Roman"/>
          <w:spacing w:val="1"/>
        </w:rPr>
        <w:t>u</w:t>
      </w:r>
      <w:r w:rsidR="0026255B" w:rsidRPr="00EF5648">
        <w:rPr>
          <w:rFonts w:ascii="Times New Roman" w:eastAsia="Times New Roman" w:hAnsi="Times New Roman" w:cs="Times New Roman"/>
        </w:rPr>
        <w:t>ir</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ments,</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whi</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h</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re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l</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sted in Ann</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x</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1 of</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b/>
          <w:bCs/>
        </w:rPr>
        <w:t>Dist</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rPr>
        <w:t>i</w:t>
      </w:r>
      <w:r w:rsidR="0026255B" w:rsidRPr="00EF5648">
        <w:rPr>
          <w:rFonts w:ascii="Times New Roman" w:eastAsia="Times New Roman" w:hAnsi="Times New Roman" w:cs="Times New Roman"/>
          <w:b/>
          <w:bCs/>
          <w:spacing w:val="1"/>
        </w:rPr>
        <w:t>bu</w:t>
      </w:r>
      <w:r w:rsidR="0026255B" w:rsidRPr="00EF5648">
        <w:rPr>
          <w:rFonts w:ascii="Times New Roman" w:eastAsia="Times New Roman" w:hAnsi="Times New Roman" w:cs="Times New Roman"/>
          <w:b/>
          <w:bCs/>
        </w:rPr>
        <w:t>tion Co</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b/>
          <w:bCs/>
        </w:rPr>
        <w:t xml:space="preserve">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fo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m pa</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t of the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b/>
          <w:bCs/>
        </w:rPr>
        <w:t>Dist</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rPr>
        <w:t>i</w:t>
      </w:r>
      <w:r w:rsidR="0026255B" w:rsidRPr="00EF5648">
        <w:rPr>
          <w:rFonts w:ascii="Times New Roman" w:eastAsia="Times New Roman" w:hAnsi="Times New Roman" w:cs="Times New Roman"/>
          <w:b/>
          <w:bCs/>
          <w:spacing w:val="1"/>
        </w:rPr>
        <w:t>bu</w:t>
      </w:r>
      <w:r w:rsidR="0026255B" w:rsidRPr="00EF5648">
        <w:rPr>
          <w:rFonts w:ascii="Times New Roman" w:eastAsia="Times New Roman" w:hAnsi="Times New Roman" w:cs="Times New Roman"/>
          <w:b/>
          <w:bCs/>
        </w:rPr>
        <w:t>tion</w:t>
      </w:r>
      <w:r w:rsidR="0026255B" w:rsidRPr="00EF5648">
        <w:rPr>
          <w:rFonts w:ascii="Times New Roman" w:eastAsia="Times New Roman" w:hAnsi="Times New Roman" w:cs="Times New Roman"/>
          <w:b/>
          <w:bCs/>
          <w:spacing w:val="2"/>
        </w:rPr>
        <w:t xml:space="preserve"> </w:t>
      </w:r>
      <w:r w:rsidR="0026255B" w:rsidRPr="00EF5648">
        <w:rPr>
          <w:rFonts w:ascii="Times New Roman" w:eastAsia="Times New Roman" w:hAnsi="Times New Roman" w:cs="Times New Roman"/>
          <w:b/>
          <w:bCs/>
        </w:rPr>
        <w:t>Code</w:t>
      </w:r>
      <w:r w:rsidR="0026255B" w:rsidRPr="00EF5648">
        <w:rPr>
          <w:rFonts w:ascii="Times New Roman" w:eastAsia="Times New Roman" w:hAnsi="Times New Roman" w:cs="Times New Roman"/>
        </w:rPr>
        <w:t>;</w:t>
      </w:r>
    </w:p>
    <w:p w14:paraId="3440565A" w14:textId="77777777" w:rsidR="00015D47" w:rsidRPr="00EF5648" w:rsidRDefault="00015D47" w:rsidP="005D6559">
      <w:pPr>
        <w:spacing w:after="0" w:line="240" w:lineRule="auto"/>
        <w:jc w:val="both"/>
      </w:pPr>
    </w:p>
    <w:p w14:paraId="233D907E" w14:textId="77777777" w:rsidR="00015D47" w:rsidRPr="00EF5648" w:rsidRDefault="0026255B" w:rsidP="005D6559">
      <w:pPr>
        <w:tabs>
          <w:tab w:val="left" w:pos="3544"/>
          <w:tab w:val="left" w:pos="6237"/>
        </w:tabs>
        <w:spacing w:after="0" w:line="240" w:lineRule="auto"/>
        <w:ind w:left="2086" w:right="161" w:hanging="425"/>
        <w:jc w:val="both"/>
        <w:rPr>
          <w:rFonts w:ascii="Times New Roman" w:eastAsia="Times New Roman" w:hAnsi="Times New Roman" w:cs="Times New Roman"/>
        </w:rPr>
      </w:pPr>
      <w:r w:rsidRPr="00EF5648">
        <w:rPr>
          <w:rFonts w:ascii="Times New Roman" w:eastAsia="Times New Roman" w:hAnsi="Times New Roman" w:cs="Times New Roman"/>
        </w:rPr>
        <w:t>(2)</w:t>
      </w:r>
      <w:r w:rsidRPr="00EF5648">
        <w:rPr>
          <w:rFonts w:ascii="Times New Roman" w:eastAsia="Times New Roman" w:hAnsi="Times New Roman" w:cs="Times New Roman"/>
          <w:spacing w:val="-1"/>
        </w:rPr>
        <w:t xml:space="preserve"> </w:t>
      </w:r>
      <w:r w:rsidR="00FD097A">
        <w:rPr>
          <w:rFonts w:ascii="Times New Roman" w:eastAsia="Times New Roman" w:hAnsi="Times New Roman" w:cs="Times New Roman"/>
          <w:spacing w:val="-1"/>
        </w:rPr>
        <w:t xml:space="preserve">  </w:t>
      </w:r>
      <w:proofErr w:type="gramStart"/>
      <w:r w:rsidRPr="00EF5648">
        <w:rPr>
          <w:rFonts w:ascii="Times New Roman" w:eastAsia="Times New Roman" w:hAnsi="Times New Roman" w:cs="Times New Roman"/>
        </w:rPr>
        <w:t>other</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el</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tr</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indust</w:t>
      </w:r>
      <w:r w:rsidRPr="00EF5648">
        <w:rPr>
          <w:rFonts w:ascii="Times New Roman" w:eastAsia="Times New Roman" w:hAnsi="Times New Roman" w:cs="Times New Roman"/>
          <w:spacing w:val="2"/>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 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have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proofErr w:type="spellStart"/>
      <w:r w:rsidR="00D15B97">
        <w:rPr>
          <w:rFonts w:ascii="Times New Roman" w:eastAsia="Times New Roman" w:hAnsi="Times New Roman" w:cs="Times New Roman"/>
        </w:rPr>
        <w:t>a</w:t>
      </w:r>
      <w:r w:rsidR="00D15B97" w:rsidRPr="00EF5648">
        <w:rPr>
          <w:rFonts w:ascii="Times New Roman" w:eastAsia="Times New Roman" w:hAnsi="Times New Roman" w:cs="Times New Roman"/>
          <w:spacing w:val="1"/>
        </w:rPr>
        <w:t>f</w:t>
      </w:r>
      <w:r w:rsidR="00D15B97" w:rsidRPr="00EF5648">
        <w:rPr>
          <w:rFonts w:ascii="Times New Roman" w:eastAsia="Times New Roman" w:hAnsi="Times New Roman" w:cs="Times New Roman"/>
        </w:rPr>
        <w:t>fe</w:t>
      </w:r>
      <w:r w:rsidR="00D15B97" w:rsidRPr="00EF5648">
        <w:rPr>
          <w:rFonts w:ascii="Times New Roman" w:eastAsia="Times New Roman" w:hAnsi="Times New Roman" w:cs="Times New Roman"/>
          <w:spacing w:val="-1"/>
        </w:rPr>
        <w:t>c</w:t>
      </w:r>
      <w:r w:rsidR="00D15B97" w:rsidRPr="00EF5648">
        <w:rPr>
          <w:rFonts w:ascii="Times New Roman" w:eastAsia="Times New Roman" w:hAnsi="Times New Roman" w:cs="Times New Roman"/>
        </w:rPr>
        <w:t>t</w:t>
      </w:r>
      <w:proofErr w:type="spellEnd"/>
      <w:r w:rsidRPr="00EF5648">
        <w:rPr>
          <w:rFonts w:ascii="Times New Roman" w:eastAsia="Times New Roman" w:hAnsi="Times New Roman" w:cs="Times New Roman"/>
        </w:rPr>
        <w:t xml:space="preserve"> on </w:t>
      </w:r>
      <w:r w:rsidRPr="005367FC">
        <w:rPr>
          <w:rFonts w:ascii="Times New Roman" w:eastAsia="Times New Roman" w:hAnsi="Times New Roman" w:cs="Times New Roman"/>
          <w:b/>
        </w:rPr>
        <w:t>Us</w:t>
      </w:r>
      <w:r w:rsidRPr="005367FC">
        <w:rPr>
          <w:rFonts w:ascii="Times New Roman" w:eastAsia="Times New Roman" w:hAnsi="Times New Roman" w:cs="Times New Roman"/>
          <w:b/>
          <w:spacing w:val="-1"/>
        </w:rPr>
        <w:t>e</w:t>
      </w:r>
      <w:r w:rsidRPr="005367FC">
        <w:rPr>
          <w:rFonts w:ascii="Times New Roman" w:eastAsia="Times New Roman" w:hAnsi="Times New Roman" w:cs="Times New Roman"/>
          <w:b/>
        </w:rPr>
        <w:t>rs</w:t>
      </w:r>
      <w:r w:rsidRPr="00EF5648">
        <w:rPr>
          <w:rFonts w:ascii="Times New Roman" w:eastAsia="Times New Roman" w:hAnsi="Times New Roman" w:cs="Times New Roman"/>
        </w:rPr>
        <w:t xml:space="preserve"> but do not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mp</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ments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do not fo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 pa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t of the </w:t>
      </w:r>
      <w:r w:rsidRPr="00EF5648">
        <w:rPr>
          <w:rFonts w:ascii="Times New Roman" w:eastAsia="Times New Roman" w:hAnsi="Times New Roman" w:cs="Times New Roman"/>
          <w:b/>
          <w:bCs/>
        </w:rPr>
        <w:t>Dis</w:t>
      </w:r>
      <w:r w:rsidRPr="00EF5648">
        <w:rPr>
          <w:rFonts w:ascii="Times New Roman" w:eastAsia="Times New Roman" w:hAnsi="Times New Roman" w:cs="Times New Roman"/>
          <w:b/>
          <w:bCs/>
          <w:spacing w:val="2"/>
        </w:rPr>
        <w:t>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hnic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00D15B97">
        <w:rPr>
          <w:rFonts w:ascii="Times New Roman" w:eastAsia="Times New Roman" w:hAnsi="Times New Roman" w:cs="Times New Roman"/>
        </w:rPr>
        <w:t xml:space="preserve">ments. </w:t>
      </w:r>
      <w:r w:rsidRPr="00EF5648">
        <w:rPr>
          <w:rFonts w:ascii="Times New Roman" w:eastAsia="Times New Roman" w:hAnsi="Times New Roman" w:cs="Times New Roman"/>
        </w:rPr>
        <w:t>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 xml:space="preserve">l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maintain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st of these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00A02EA9">
        <w:rPr>
          <w:rFonts w:ascii="Times New Roman" w:eastAsia="Times New Roman" w:hAnsi="Times New Roman" w:cs="Times New Roman"/>
        </w:rPr>
        <w:t xml:space="preserve">rds.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nien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 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 att</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w:t>
      </w:r>
      <w:r w:rsidR="00911D88" w:rsidRPr="00EF5648">
        <w:rPr>
          <w:rFonts w:ascii="Times New Roman" w:eastAsia="Times New Roman" w:hAnsi="Times New Roman" w:cs="Times New Roman"/>
        </w:rPr>
        <w:t>A</w:t>
      </w:r>
      <w:r w:rsidR="00911D88">
        <w:rPr>
          <w:rFonts w:ascii="Times New Roman" w:eastAsia="Times New Roman" w:hAnsi="Times New Roman" w:cs="Times New Roman"/>
        </w:rPr>
        <w:t>nnex</w:t>
      </w:r>
      <w:r w:rsidR="00911D88"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 xml:space="preserve">2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e</w:t>
      </w:r>
      <w:r w:rsidRPr="00EF5648">
        <w:rPr>
          <w:rFonts w:ascii="Times New Roman" w:eastAsia="Times New Roman" w:hAnsi="Times New Roman" w:cs="Times New Roman"/>
        </w:rPr>
        <w:t>; and</w:t>
      </w:r>
    </w:p>
    <w:p w14:paraId="0BDCE46E" w14:textId="77777777" w:rsidR="00015D47" w:rsidRPr="00EF5648" w:rsidRDefault="00015D47" w:rsidP="005D6559">
      <w:pPr>
        <w:spacing w:after="0" w:line="240" w:lineRule="auto"/>
        <w:jc w:val="both"/>
      </w:pPr>
    </w:p>
    <w:p w14:paraId="3433FB58" w14:textId="77777777" w:rsidR="00015D47" w:rsidRPr="00EF5648" w:rsidRDefault="0026255B" w:rsidP="005D6559">
      <w:pPr>
        <w:spacing w:after="0" w:line="240" w:lineRule="auto"/>
        <w:ind w:left="2086" w:right="642" w:hanging="425"/>
        <w:jc w:val="both"/>
        <w:rPr>
          <w:rFonts w:ascii="Times New Roman" w:eastAsia="Times New Roman" w:hAnsi="Times New Roman" w:cs="Times New Roman"/>
        </w:rPr>
      </w:pPr>
      <w:r w:rsidRPr="00EF5648">
        <w:rPr>
          <w:rFonts w:ascii="Times New Roman" w:eastAsia="Times New Roman" w:hAnsi="Times New Roman" w:cs="Times New Roman"/>
        </w:rPr>
        <w:t xml:space="preserve">(3) </w:t>
      </w:r>
      <w:r w:rsidRPr="00EF5648">
        <w:rPr>
          <w:rFonts w:ascii="Times New Roman" w:eastAsia="Times New Roman" w:hAnsi="Times New Roman" w:cs="Times New Roman"/>
          <w:spacing w:val="25"/>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dopted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in</w:t>
      </w:r>
      <w:r w:rsidRPr="00EF5648">
        <w:rPr>
          <w:rFonts w:ascii="Times New Roman" w:eastAsia="Times New Roman" w:hAnsi="Times New Roman" w:cs="Times New Roman"/>
          <w:spacing w:val="3"/>
        </w:rPr>
        <w:t>d</w:t>
      </w:r>
      <w:r w:rsidRPr="00EF5648">
        <w:rPr>
          <w:rFonts w:ascii="Times New Roman" w:eastAsia="Times New Roman" w:hAnsi="Times New Roman" w:cs="Times New Roman"/>
        </w:rPr>
        <w:t>iv</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du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002318AE" w:rsidRPr="002318AE">
        <w:rPr>
          <w:rFonts w:ascii="Times New Roman" w:eastAsia="Times New Roman" w:hAnsi="Times New Roman" w:cs="Times New Roman"/>
          <w:b/>
        </w:rPr>
        <w:t>DNOs</w:t>
      </w:r>
      <w:r w:rsidRPr="00EF5648">
        <w:rPr>
          <w:rFonts w:ascii="Times New Roman" w:eastAsia="Times New Roman" w:hAnsi="Times New Roman" w:cs="Times New Roman"/>
        </w:rPr>
        <w:t>, 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shed</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s such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 xml:space="preserve">y those </w:t>
      </w:r>
      <w:r w:rsidR="002318AE" w:rsidRPr="002318AE">
        <w:rPr>
          <w:rFonts w:ascii="Times New Roman" w:eastAsia="Times New Roman" w:hAnsi="Times New Roman" w:cs="Times New Roman"/>
          <w:b/>
          <w:spacing w:val="-1"/>
        </w:rPr>
        <w:t>DNOs</w:t>
      </w:r>
      <w:r w:rsidRPr="00EF5648">
        <w:rPr>
          <w:rFonts w:ascii="Times New Roman" w:eastAsia="Times New Roman" w:hAnsi="Times New Roman" w:cs="Times New Roman"/>
        </w:rPr>
        <w:t xml:space="preserve"> and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w:t>
      </w:r>
      <w:r w:rsidRPr="00EF5648">
        <w:rPr>
          <w:rFonts w:ascii="Times New Roman" w:eastAsia="Times New Roman" w:hAnsi="Times New Roman" w:cs="Times New Roman"/>
          <w:spacing w:val="2"/>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 on</w:t>
      </w:r>
      <w:r w:rsidRPr="00EF5648">
        <w:rPr>
          <w:rFonts w:ascii="Times New Roman" w:eastAsia="Times New Roman" w:hAnsi="Times New Roman" w:cs="Times New Roman"/>
          <w:spacing w:val="3"/>
        </w:rPr>
        <w:t xml:space="preserve"> </w:t>
      </w:r>
      <w:r w:rsidRPr="005367FC">
        <w:rPr>
          <w:rFonts w:ascii="Times New Roman" w:eastAsia="Times New Roman" w:hAnsi="Times New Roman" w:cs="Times New Roman"/>
          <w:b/>
        </w:rPr>
        <w:t>Us</w:t>
      </w:r>
      <w:r w:rsidRPr="005367FC">
        <w:rPr>
          <w:rFonts w:ascii="Times New Roman" w:eastAsia="Times New Roman" w:hAnsi="Times New Roman" w:cs="Times New Roman"/>
          <w:b/>
          <w:spacing w:val="-1"/>
        </w:rPr>
        <w:t>e</w:t>
      </w:r>
      <w:r w:rsidRPr="005367FC">
        <w:rPr>
          <w:rFonts w:ascii="Times New Roman" w:eastAsia="Times New Roman" w:hAnsi="Times New Roman" w:cs="Times New Roman"/>
          <w:b/>
        </w:rPr>
        <w:t>r</w:t>
      </w:r>
      <w:r w:rsidRPr="005367FC">
        <w:rPr>
          <w:rFonts w:ascii="Times New Roman" w:eastAsia="Times New Roman" w:hAnsi="Times New Roman" w:cs="Times New Roman"/>
          <w:b/>
          <w:spacing w:val="2"/>
        </w:rPr>
        <w:t>s</w:t>
      </w:r>
      <w:r w:rsidRPr="00EF5648">
        <w:rPr>
          <w:rFonts w:ascii="Times New Roman" w:eastAsia="Times New Roman" w:hAnsi="Times New Roman" w:cs="Times New Roman"/>
        </w:rPr>
        <w:t>;</w:t>
      </w:r>
    </w:p>
    <w:p w14:paraId="493E3F54" w14:textId="77777777" w:rsidR="00015D47" w:rsidRPr="00EF5648" w:rsidRDefault="00015D47" w:rsidP="00EF5648">
      <w:pPr>
        <w:spacing w:before="19" w:after="0" w:line="220" w:lineRule="exact"/>
        <w:jc w:val="both"/>
      </w:pPr>
    </w:p>
    <w:p w14:paraId="7410439E" w14:textId="77777777" w:rsidR="00015D47" w:rsidRPr="00EF5648" w:rsidRDefault="0026255B" w:rsidP="002D7B16">
      <w:pPr>
        <w:tabs>
          <w:tab w:val="left" w:pos="1500"/>
        </w:tabs>
        <w:spacing w:after="0" w:line="240" w:lineRule="auto"/>
        <w:ind w:left="1520" w:right="550" w:hanging="698"/>
        <w:jc w:val="both"/>
        <w:rPr>
          <w:rFonts w:ascii="Times New Roman" w:eastAsia="Times New Roman" w:hAnsi="Times New Roman" w:cs="Times New Roman"/>
        </w:rPr>
      </w:pPr>
      <w:r w:rsidRPr="00EF5648">
        <w:rPr>
          <w:rFonts w:ascii="Times New Roman" w:eastAsia="Times New Roman" w:hAnsi="Times New Roman" w:cs="Times New Roman"/>
        </w:rPr>
        <w:lastRenderedPageBreak/>
        <w:t>(</w:t>
      </w:r>
      <w:proofErr w:type="spellStart"/>
      <w:r w:rsidRPr="00EF5648">
        <w:rPr>
          <w:rFonts w:ascii="Times New Roman" w:eastAsia="Times New Roman" w:hAnsi="Times New Roman" w:cs="Times New Roman"/>
        </w:rPr>
        <w:t>i</w:t>
      </w:r>
      <w:proofErr w:type="spellEnd"/>
      <w:r w:rsidRPr="00EF5648">
        <w:rPr>
          <w:rFonts w:ascii="Times New Roman" w:eastAsia="Times New Roman" w:hAnsi="Times New Roman" w:cs="Times New Roman"/>
        </w:rPr>
        <w:t>)</w:t>
      </w:r>
      <w:r w:rsidRPr="00EF5648">
        <w:rPr>
          <w:rFonts w:ascii="Times New Roman" w:eastAsia="Times New Roman" w:hAnsi="Times New Roman" w:cs="Times New Roman"/>
        </w:rPr>
        <w:tab/>
        <w:t xml:space="preserve">to </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in a 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tailed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o</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du</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o</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ra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ments </w:t>
      </w:r>
      <w:r w:rsidRPr="00EF5648">
        <w:rPr>
          <w:rFonts w:ascii="Times New Roman" w:eastAsia="Times New Roman" w:hAnsi="Times New Roman" w:cs="Times New Roman"/>
          <w:spacing w:val="2"/>
        </w:rPr>
        <w:t>f</w:t>
      </w:r>
      <w:r w:rsidRPr="00EF5648">
        <w:rPr>
          <w:rFonts w:ascii="Times New Roman" w:eastAsia="Times New Roman" w:hAnsi="Times New Roman" w:cs="Times New Roman"/>
        </w:rPr>
        <w:t xml:space="preserve">or </w:t>
      </w:r>
      <w:r w:rsidR="001C060B" w:rsidRPr="001C060B">
        <w:rPr>
          <w:rFonts w:ascii="Times New Roman" w:eastAsia="Times New Roman" w:hAnsi="Times New Roman" w:cs="Times New Roman"/>
          <w:b/>
          <w:bCs/>
        </w:rPr>
        <w:t>Qualifying Standard</w:t>
      </w:r>
      <w:r w:rsidRPr="00EF5648">
        <w:rPr>
          <w:rFonts w:ascii="Times New Roman" w:eastAsia="Times New Roman" w:hAnsi="Times New Roman" w:cs="Times New Roman"/>
          <w:b/>
          <w:bCs/>
          <w:spacing w:val="2"/>
        </w:rPr>
        <w:t>s</w:t>
      </w:r>
      <w:r w:rsidRPr="00EF5648">
        <w:rPr>
          <w:rFonts w:ascii="Times New Roman" w:eastAsia="Times New Roman" w:hAnsi="Times New Roman" w:cs="Times New Roman"/>
        </w:rPr>
        <w: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solu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ion of the</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om 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me to t</w:t>
      </w:r>
      <w:r w:rsidRPr="00EF5648">
        <w:rPr>
          <w:rFonts w:ascii="Times New Roman" w:eastAsia="Times New Roman" w:hAnsi="Times New Roman" w:cs="Times New Roman"/>
          <w:spacing w:val="2"/>
        </w:rPr>
        <w:t>i</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and</w:t>
      </w:r>
    </w:p>
    <w:p w14:paraId="2EFEF6E4" w14:textId="77777777" w:rsidR="00015D47" w:rsidRPr="00EF5648" w:rsidRDefault="00015D47" w:rsidP="002D7B16">
      <w:pPr>
        <w:spacing w:after="0" w:line="240" w:lineRule="auto"/>
        <w:jc w:val="both"/>
      </w:pPr>
    </w:p>
    <w:p w14:paraId="0652514A" w14:textId="77777777" w:rsidR="005D6559" w:rsidRPr="002D7B16" w:rsidRDefault="0026255B" w:rsidP="00A02EA9">
      <w:pPr>
        <w:tabs>
          <w:tab w:val="left" w:pos="1500"/>
        </w:tabs>
        <w:spacing w:after="0" w:line="240" w:lineRule="auto"/>
        <w:ind w:left="1520" w:right="148" w:hanging="698"/>
        <w:jc w:val="both"/>
        <w:rPr>
          <w:rFonts w:ascii="Times New Roman" w:eastAsia="Times New Roman" w:hAnsi="Times New Roman" w:cs="Times New Roman"/>
        </w:rPr>
      </w:pPr>
      <w:r w:rsidRPr="00EF5648">
        <w:rPr>
          <w:rFonts w:ascii="Times New Roman" w:eastAsia="Times New Roman" w:hAnsi="Times New Roman" w:cs="Times New Roman"/>
        </w:rPr>
        <w:t>(j)</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to</w:t>
      </w:r>
      <w:proofErr w:type="gramEnd"/>
      <w:r w:rsidRPr="00EF5648">
        <w:rPr>
          <w:rFonts w:ascii="Times New Roman" w:eastAsia="Times New Roman" w:hAnsi="Times New Roman" w:cs="Times New Roman"/>
        </w:rPr>
        <w:t xml:space="preserve"> have</w:t>
      </w:r>
      <w:r w:rsidRPr="00EF5648">
        <w:rPr>
          <w:rFonts w:ascii="Times New Roman" w:eastAsia="Times New Roman" w:hAnsi="Times New Roman" w:cs="Times New Roman"/>
          <w:spacing w:val="-1"/>
        </w:rPr>
        <w:t xml:space="preserve">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 </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ial matt</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rs insof</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th</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te</w:t>
      </w:r>
      <w:r w:rsidRPr="00EF5648">
        <w:rPr>
          <w:rFonts w:ascii="Times New Roman" w:eastAsia="Times New Roman" w:hAnsi="Times New Roman" w:cs="Times New Roman"/>
        </w:rPr>
        <w:t>ra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 wi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 the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take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ount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w:t>
      </w:r>
      <w:r w:rsidRPr="00EF5648">
        <w:rPr>
          <w:rFonts w:ascii="Times New Roman" w:eastAsia="Times New Roman" w:hAnsi="Times New Roman" w:cs="Times New Roman"/>
          <w:spacing w:val="3"/>
        </w:rPr>
        <w:t>m</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rc</w:t>
      </w:r>
      <w:r w:rsidRPr="00EF5648">
        <w:rPr>
          <w:rFonts w:ascii="Times New Roman" w:eastAsia="Times New Roman" w:hAnsi="Times New Roman" w:cs="Times New Roman"/>
        </w:rPr>
        <w:t>ial 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pl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ons of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 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lop</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to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spacing w:val="3"/>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 xml:space="preserve">tion Code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rPr>
        <w:t>Annex 1 Standard</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rPr>
        <w:t>Annex 2 Standard</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1"/>
        </w:rPr>
        <w:t>H</w:t>
      </w:r>
      <w:r w:rsidRPr="00EF5648">
        <w:rPr>
          <w:rFonts w:ascii="Times New Roman" w:eastAsia="Times New Roman" w:hAnsi="Times New Roman" w:cs="Times New Roman"/>
        </w:rPr>
        <w:t>ow</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3"/>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00A02EA9">
        <w:rPr>
          <w:rFonts w:ascii="Times New Roman" w:eastAsia="Times New Roman" w:hAnsi="Times New Roman" w:cs="Times New Roman"/>
        </w:rPr>
        <w:t xml:space="preserve"> </w:t>
      </w:r>
      <w:r w:rsidRPr="00EF5648">
        <w:rPr>
          <w:rFonts w:ascii="Times New Roman" w:eastAsia="Times New Roman" w:hAnsi="Times New Roman" w:cs="Times New Roman"/>
        </w:rPr>
        <w:t>shall not be</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3"/>
        </w:rPr>
        <w:t>d</w:t>
      </w:r>
      <w:r w:rsidRPr="00EF5648">
        <w:rPr>
          <w:rFonts w:ascii="Times New Roman" w:eastAsia="Times New Roman" w:hAnsi="Times New Roman" w:cs="Times New Roman"/>
        </w:rPr>
        <w:t xml:space="preserve">iscuss issues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lating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sol</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to comme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ial matte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s.</w:t>
      </w:r>
    </w:p>
    <w:p w14:paraId="1F0529CD" w14:textId="77777777" w:rsidR="00015D47" w:rsidRPr="002D7B16" w:rsidRDefault="0026255B" w:rsidP="002D7B16">
      <w:pPr>
        <w:pStyle w:val="Heading1"/>
        <w:rPr>
          <w:rFonts w:ascii="Times New Roman" w:eastAsia="Times New Roman" w:hAnsi="Times New Roman" w:cs="Times New Roman"/>
          <w:sz w:val="24"/>
          <w:szCs w:val="24"/>
        </w:rPr>
      </w:pPr>
      <w:bookmarkStart w:id="10" w:name="_Toc480797393"/>
      <w:r w:rsidRPr="002D7B16">
        <w:rPr>
          <w:rFonts w:ascii="Times New Roman" w:eastAsia="Times New Roman" w:hAnsi="Times New Roman" w:cs="Times New Roman"/>
          <w:sz w:val="24"/>
          <w:szCs w:val="24"/>
          <w:u w:color="000000"/>
        </w:rPr>
        <w:t xml:space="preserve">5. </w:t>
      </w:r>
      <w:r w:rsidRPr="002D7B16">
        <w:rPr>
          <w:rFonts w:ascii="Times New Roman" w:eastAsia="Times New Roman" w:hAnsi="Times New Roman" w:cs="Times New Roman"/>
          <w:sz w:val="24"/>
          <w:szCs w:val="24"/>
          <w:u w:color="000000"/>
        </w:rPr>
        <w:tab/>
      </w:r>
      <w:r w:rsidR="00B26818" w:rsidRPr="002D7B16">
        <w:rPr>
          <w:rFonts w:ascii="Times New Roman" w:eastAsia="Times New Roman" w:hAnsi="Times New Roman" w:cs="Times New Roman"/>
          <w:spacing w:val="-1"/>
          <w:sz w:val="24"/>
          <w:szCs w:val="24"/>
          <w:u w:color="000000"/>
        </w:rPr>
        <w:t>MEMBER</w:t>
      </w:r>
      <w:r w:rsidRPr="002D7B16">
        <w:rPr>
          <w:rFonts w:ascii="Times New Roman" w:eastAsia="Times New Roman" w:hAnsi="Times New Roman" w:cs="Times New Roman"/>
          <w:sz w:val="24"/>
          <w:szCs w:val="24"/>
          <w:u w:color="000000"/>
        </w:rPr>
        <w:t>S</w:t>
      </w:r>
      <w:r w:rsidRPr="002D7B16">
        <w:rPr>
          <w:rFonts w:ascii="Times New Roman" w:eastAsia="Times New Roman" w:hAnsi="Times New Roman" w:cs="Times New Roman"/>
          <w:spacing w:val="1"/>
          <w:sz w:val="24"/>
          <w:szCs w:val="24"/>
          <w:u w:color="000000"/>
        </w:rPr>
        <w:t>H</w:t>
      </w:r>
      <w:r w:rsidRPr="002D7B16">
        <w:rPr>
          <w:rFonts w:ascii="Times New Roman" w:eastAsia="Times New Roman" w:hAnsi="Times New Roman" w:cs="Times New Roman"/>
          <w:sz w:val="24"/>
          <w:szCs w:val="24"/>
          <w:u w:color="000000"/>
        </w:rPr>
        <w:t>IP</w:t>
      </w:r>
      <w:bookmarkEnd w:id="10"/>
    </w:p>
    <w:p w14:paraId="24214D81" w14:textId="77777777" w:rsidR="00015D47" w:rsidRPr="00EF5648" w:rsidRDefault="00015D47" w:rsidP="00EF5648">
      <w:pPr>
        <w:spacing w:before="8" w:after="0" w:line="120" w:lineRule="exact"/>
        <w:jc w:val="both"/>
        <w:rPr>
          <w:sz w:val="24"/>
          <w:szCs w:val="24"/>
        </w:rPr>
      </w:pPr>
    </w:p>
    <w:p w14:paraId="2CA711E6" w14:textId="77777777" w:rsidR="00015D47" w:rsidRPr="00EF5648" w:rsidRDefault="0026255B" w:rsidP="002D7B16">
      <w:pPr>
        <w:tabs>
          <w:tab w:val="left" w:pos="660"/>
        </w:tabs>
        <w:spacing w:after="0" w:line="240" w:lineRule="auto"/>
        <w:ind w:left="101" w:right="-20"/>
        <w:jc w:val="both"/>
        <w:rPr>
          <w:rFonts w:ascii="Times New Roman" w:eastAsia="Times New Roman" w:hAnsi="Times New Roman" w:cs="Times New Roman"/>
        </w:rPr>
      </w:pPr>
      <w:r w:rsidRPr="00EF5648">
        <w:rPr>
          <w:rFonts w:ascii="Times New Roman" w:eastAsia="Times New Roman" w:hAnsi="Times New Roman" w:cs="Times New Roman"/>
        </w:rPr>
        <w:t>5.1</w:t>
      </w:r>
      <w:r w:rsidRPr="00EF5648">
        <w:rPr>
          <w:rFonts w:ascii="Times New Roman" w:eastAsia="Times New Roman" w:hAnsi="Times New Roman" w:cs="Times New Roman"/>
        </w:rPr>
        <w:tab/>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 xml:space="preserve">shall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onsist of:</w:t>
      </w:r>
    </w:p>
    <w:p w14:paraId="20667BB3" w14:textId="77777777" w:rsidR="00015D47" w:rsidRPr="00EF5648" w:rsidRDefault="00015D47" w:rsidP="002D7B16">
      <w:pPr>
        <w:spacing w:after="0" w:line="240" w:lineRule="auto"/>
        <w:jc w:val="both"/>
      </w:pPr>
    </w:p>
    <w:p w14:paraId="16A43F06" w14:textId="77777777" w:rsidR="00015D47" w:rsidRPr="00EF5648" w:rsidRDefault="0026255B" w:rsidP="002D7B16">
      <w:pPr>
        <w:tabs>
          <w:tab w:val="left" w:pos="1500"/>
        </w:tabs>
        <w:spacing w:after="0" w:line="240" w:lineRule="auto"/>
        <w:ind w:left="1520" w:right="269" w:hanging="698"/>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w:t>
      </w:r>
      <w:r w:rsidRPr="00EF5648">
        <w:rPr>
          <w:rFonts w:ascii="Times New Roman" w:eastAsia="Times New Roman" w:hAnsi="Times New Roman" w:cs="Times New Roman"/>
        </w:rPr>
        <w:tab/>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Cha</w:t>
      </w:r>
      <w:r w:rsidRPr="00EF5648">
        <w:rPr>
          <w:rFonts w:ascii="Times New Roman" w:eastAsia="Times New Roman" w:hAnsi="Times New Roman" w:cs="Times New Roman"/>
          <w:b/>
          <w:bCs/>
          <w:spacing w:val="1"/>
        </w:rPr>
        <w:t>ir</w:t>
      </w:r>
      <w:r w:rsidRPr="00EF5648">
        <w:rPr>
          <w:rFonts w:ascii="Times New Roman" w:eastAsia="Times New Roman" w:hAnsi="Times New Roman" w:cs="Times New Roman"/>
          <w:b/>
          <w:bCs/>
          <w:spacing w:val="-3"/>
        </w:rPr>
        <w:t>m</w:t>
      </w:r>
      <w:r w:rsidRPr="00EF5648">
        <w:rPr>
          <w:rFonts w:ascii="Times New Roman" w:eastAsia="Times New Roman" w:hAnsi="Times New Roman" w:cs="Times New Roman"/>
          <w:b/>
          <w:bCs/>
        </w:rPr>
        <w:t>an</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up to 5</w:t>
      </w:r>
      <w:r w:rsidRPr="00EF5648">
        <w:rPr>
          <w:rFonts w:ascii="Times New Roman" w:eastAsia="Times New Roman" w:hAnsi="Times New Roman" w:cs="Times New Roman"/>
          <w:spacing w:val="3"/>
        </w:rPr>
        <w:t xml:space="preserve"> </w:t>
      </w:r>
      <w:r w:rsidR="00B26818" w:rsidRPr="00B26818">
        <w:rPr>
          <w:rFonts w:ascii="Times New Roman" w:eastAsia="Times New Roman" w:hAnsi="Times New Roman" w:cs="Times New Roman"/>
          <w:b/>
          <w:bCs/>
          <w:spacing w:val="-1"/>
        </w:rPr>
        <w:t>Member</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spacing w:val="-3"/>
        </w:rPr>
        <w:t>I</w:t>
      </w:r>
      <w:r w:rsidRPr="005367FC">
        <w:rPr>
          <w:rFonts w:ascii="Times New Roman" w:eastAsia="Times New Roman" w:hAnsi="Times New Roman" w:cs="Times New Roman"/>
          <w:b/>
        </w:rPr>
        <w:t>TCG</w:t>
      </w:r>
      <w:r w:rsidRPr="00EF5648">
        <w:rPr>
          <w:rFonts w:ascii="Times New Roman" w:eastAsia="Times New Roman" w:hAnsi="Times New Roman" w:cs="Times New Roman"/>
        </w:rPr>
        <w: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le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st one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whom 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1"/>
        </w:rPr>
        <w:t xml:space="preserve"> </w:t>
      </w:r>
      <w:r w:rsidRPr="00911D88">
        <w:rPr>
          <w:rFonts w:ascii="Times New Roman" w:eastAsia="Times New Roman" w:hAnsi="Times New Roman" w:cs="Times New Roman"/>
        </w:rPr>
        <w:t>GB</w:t>
      </w:r>
      <w:r w:rsidRPr="005367FC">
        <w:rPr>
          <w:rFonts w:ascii="Times New Roman" w:eastAsia="Times New Roman" w:hAnsi="Times New Roman" w:cs="Times New Roman"/>
          <w:b/>
          <w:spacing w:val="-2"/>
        </w:rPr>
        <w:t xml:space="preserve"> </w:t>
      </w:r>
      <w:r w:rsidRPr="005367FC">
        <w:rPr>
          <w:rFonts w:ascii="Times New Roman" w:eastAsia="Times New Roman" w:hAnsi="Times New Roman" w:cs="Times New Roman"/>
          <w:b/>
        </w:rPr>
        <w:t>G</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 xml:space="preserve">id </w:t>
      </w:r>
      <w:r w:rsidRPr="005367FC">
        <w:rPr>
          <w:rFonts w:ascii="Times New Roman" w:eastAsia="Times New Roman" w:hAnsi="Times New Roman" w:cs="Times New Roman"/>
          <w:b/>
          <w:spacing w:val="1"/>
        </w:rPr>
        <w:t>C</w:t>
      </w:r>
      <w:r w:rsidRPr="005367FC">
        <w:rPr>
          <w:rFonts w:ascii="Times New Roman" w:eastAsia="Times New Roman" w:hAnsi="Times New Roman" w:cs="Times New Roman"/>
          <w:b/>
        </w:rPr>
        <w:t>ode</w:t>
      </w:r>
      <w:r w:rsidRPr="005367FC">
        <w:rPr>
          <w:rFonts w:ascii="Times New Roman" w:eastAsia="Times New Roman" w:hAnsi="Times New Roman" w:cs="Times New Roman"/>
          <w:b/>
          <w:spacing w:val="-1"/>
        </w:rPr>
        <w:t xml:space="preserve"> </w:t>
      </w:r>
      <w:r w:rsidRPr="005367FC">
        <w:rPr>
          <w:rFonts w:ascii="Times New Roman" w:eastAsia="Times New Roman" w:hAnsi="Times New Roman" w:cs="Times New Roman"/>
          <w:b/>
        </w:rPr>
        <w:t>R</w:t>
      </w:r>
      <w:r w:rsidRPr="005367FC">
        <w:rPr>
          <w:rFonts w:ascii="Times New Roman" w:eastAsia="Times New Roman" w:hAnsi="Times New Roman" w:cs="Times New Roman"/>
          <w:b/>
          <w:spacing w:val="-1"/>
        </w:rPr>
        <w:t>e</w:t>
      </w:r>
      <w:r w:rsidRPr="005367FC">
        <w:rPr>
          <w:rFonts w:ascii="Times New Roman" w:eastAsia="Times New Roman" w:hAnsi="Times New Roman" w:cs="Times New Roman"/>
          <w:b/>
        </w:rPr>
        <w:t>v</w:t>
      </w:r>
      <w:r w:rsidRPr="005367FC">
        <w:rPr>
          <w:rFonts w:ascii="Times New Roman" w:eastAsia="Times New Roman" w:hAnsi="Times New Roman" w:cs="Times New Roman"/>
          <w:b/>
          <w:spacing w:val="3"/>
        </w:rPr>
        <w:t>i</w:t>
      </w:r>
      <w:r w:rsidRPr="005367FC">
        <w:rPr>
          <w:rFonts w:ascii="Times New Roman" w:eastAsia="Times New Roman" w:hAnsi="Times New Roman" w:cs="Times New Roman"/>
          <w:b/>
          <w:spacing w:val="-1"/>
        </w:rPr>
        <w:t>e</w:t>
      </w:r>
      <w:r w:rsidRPr="005367FC">
        <w:rPr>
          <w:rFonts w:ascii="Times New Roman" w:eastAsia="Times New Roman" w:hAnsi="Times New Roman" w:cs="Times New Roman"/>
          <w:b/>
        </w:rPr>
        <w:t>w Pan</w:t>
      </w:r>
      <w:r w:rsidRPr="005367FC">
        <w:rPr>
          <w:rFonts w:ascii="Times New Roman" w:eastAsia="Times New Roman" w:hAnsi="Times New Roman" w:cs="Times New Roman"/>
          <w:b/>
          <w:spacing w:val="-1"/>
        </w:rPr>
        <w:t>e</w:t>
      </w:r>
      <w:r w:rsidRPr="005367FC">
        <w:rPr>
          <w:rFonts w:ascii="Times New Roman" w:eastAsia="Times New Roman" w:hAnsi="Times New Roman" w:cs="Times New Roman"/>
          <w:b/>
        </w:rPr>
        <w:t>l</w:t>
      </w:r>
      <w:r w:rsidRPr="00EF5648">
        <w:rPr>
          <w:rFonts w:ascii="Times New Roman" w:eastAsia="Times New Roman" w:hAnsi="Times New Roman" w:cs="Times New Roman"/>
        </w:rPr>
        <w:t xml:space="preserve"> and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le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st one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w</w:t>
      </w:r>
      <w:r w:rsidRPr="00EF5648">
        <w:rPr>
          <w:rFonts w:ascii="Times New Roman" w:eastAsia="Times New Roman" w:hAnsi="Times New Roman" w:cs="Times New Roman"/>
        </w:rPr>
        <w:t>hom 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bCs/>
        </w:rPr>
        <w:t>IDNO</w:t>
      </w:r>
      <w:r w:rsidRPr="00EF5648">
        <w:rPr>
          <w:rFonts w:ascii="Times New Roman" w:eastAsia="Times New Roman" w:hAnsi="Times New Roman" w:cs="Times New Roman"/>
        </w:rPr>
        <w:t>;</w:t>
      </w:r>
    </w:p>
    <w:p w14:paraId="3612771D" w14:textId="77777777" w:rsidR="00015D47" w:rsidRPr="00EF5648" w:rsidRDefault="00015D47" w:rsidP="002D7B16">
      <w:pPr>
        <w:spacing w:after="0" w:line="240" w:lineRule="auto"/>
        <w:jc w:val="both"/>
      </w:pPr>
    </w:p>
    <w:p w14:paraId="7D705445" w14:textId="77777777" w:rsidR="002D7B16" w:rsidRDefault="0026255B" w:rsidP="002D7B16">
      <w:pPr>
        <w:tabs>
          <w:tab w:val="left" w:pos="1500"/>
        </w:tabs>
        <w:spacing w:after="0" w:line="240" w:lineRule="auto"/>
        <w:ind w:left="821" w:right="4453"/>
        <w:jc w:val="both"/>
        <w:rPr>
          <w:rFonts w:ascii="Times New Roman" w:eastAsia="Times New Roman" w:hAnsi="Times New Roman" w:cs="Times New Roman"/>
        </w:rPr>
      </w:pPr>
      <w:r w:rsidRPr="00EF5648">
        <w:rPr>
          <w:rFonts w:ascii="Times New Roman" w:eastAsia="Times New Roman" w:hAnsi="Times New Roman" w:cs="Times New Roman"/>
        </w:rPr>
        <w:t>(b)</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a</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 xml:space="preserve">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ity</w:t>
      </w:r>
      <w:r w:rsidRPr="00EF5648">
        <w:rPr>
          <w:rFonts w:ascii="Times New Roman" w:eastAsia="Times New Roman" w:hAnsi="Times New Roman" w:cs="Times New Roman"/>
        </w:rPr>
        <w:t>;</w:t>
      </w:r>
    </w:p>
    <w:p w14:paraId="595DD8DF" w14:textId="77777777" w:rsidR="00FF3AD9" w:rsidRDefault="0026255B" w:rsidP="002D7B16">
      <w:pPr>
        <w:tabs>
          <w:tab w:val="left" w:pos="1500"/>
          <w:tab w:val="left" w:pos="2127"/>
        </w:tabs>
        <w:spacing w:after="0" w:line="240" w:lineRule="auto"/>
        <w:ind w:left="821" w:right="4453"/>
        <w:jc w:val="both"/>
        <w:rPr>
          <w:rFonts w:ascii="Times New Roman" w:eastAsia="Times New Roman" w:hAnsi="Times New Roman" w:cs="Times New Roman"/>
        </w:rPr>
      </w:pPr>
      <w:r w:rsidRPr="00EF5648">
        <w:rPr>
          <w:rFonts w:ascii="Times New Roman" w:eastAsia="Times New Roman" w:hAnsi="Times New Roman" w:cs="Times New Roman"/>
        </w:rPr>
        <w:t xml:space="preserve"> </w:t>
      </w:r>
    </w:p>
    <w:p w14:paraId="0055BBF5" w14:textId="77777777" w:rsidR="00015D47" w:rsidRPr="00EF5648" w:rsidRDefault="0026255B" w:rsidP="002D7B16">
      <w:pPr>
        <w:tabs>
          <w:tab w:val="left" w:pos="1500"/>
        </w:tabs>
        <w:spacing w:after="0" w:line="240" w:lineRule="auto"/>
        <w:ind w:left="821" w:right="4453"/>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the</w:t>
      </w:r>
      <w:proofErr w:type="gram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ol</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owing</w:t>
      </w:r>
      <w:r w:rsidRPr="00EF5648">
        <w:rPr>
          <w:rFonts w:ascii="Times New Roman" w:eastAsia="Times New Roman" w:hAnsi="Times New Roman" w:cs="Times New Roman"/>
          <w:spacing w:val="-2"/>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w:t>
      </w:r>
    </w:p>
    <w:p w14:paraId="74184A6B" w14:textId="77777777" w:rsidR="00015D47" w:rsidRPr="00EF5648" w:rsidRDefault="0026255B" w:rsidP="002D7B16">
      <w:pPr>
        <w:spacing w:before="8" w:after="0" w:line="240" w:lineRule="auto"/>
        <w:ind w:left="2086" w:right="55" w:hanging="425"/>
        <w:jc w:val="both"/>
        <w:rPr>
          <w:rFonts w:ascii="Times New Roman" w:eastAsia="Times New Roman" w:hAnsi="Times New Roman" w:cs="Times New Roman"/>
        </w:rPr>
      </w:pPr>
      <w:r w:rsidRPr="00EF5648">
        <w:rPr>
          <w:rFonts w:ascii="Times New Roman" w:eastAsia="Times New Roman" w:hAnsi="Times New Roman" w:cs="Times New Roman"/>
        </w:rPr>
        <w:t xml:space="preserve">(1) </w:t>
      </w:r>
      <w:r w:rsidR="002D7B16">
        <w:rPr>
          <w:rFonts w:ascii="Times New Roman" w:eastAsia="Times New Roman" w:hAnsi="Times New Roman" w:cs="Times New Roman"/>
          <w:spacing w:val="25"/>
        </w:rPr>
        <w:t xml:space="preserve"> </w:t>
      </w:r>
      <w:r w:rsidRPr="00EF5648">
        <w:rPr>
          <w:rFonts w:ascii="Times New Roman" w:eastAsia="Times New Roman" w:hAnsi="Times New Roman" w:cs="Times New Roman"/>
        </w:rPr>
        <w:t>2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rsons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nshore </w:t>
      </w:r>
      <w:r w:rsidRPr="00EF5648">
        <w:rPr>
          <w:rFonts w:ascii="Times New Roman" w:eastAsia="Times New Roman" w:hAnsi="Times New Roman" w:cs="Times New Roman"/>
          <w:b/>
          <w:bCs/>
        </w:rPr>
        <w:t>Gene</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spacing w:val="2"/>
        </w:rPr>
        <w:t>a</w:t>
      </w:r>
      <w:r w:rsidRPr="00EF5648">
        <w:rPr>
          <w:rFonts w:ascii="Times New Roman" w:eastAsia="Times New Roman" w:hAnsi="Times New Roman" w:cs="Times New Roman"/>
          <w:b/>
          <w:bCs/>
        </w:rPr>
        <w:t>to</w:t>
      </w:r>
      <w:r w:rsidRPr="00EF5648">
        <w:rPr>
          <w:rFonts w:ascii="Times New Roman" w:eastAsia="Times New Roman" w:hAnsi="Times New Roman" w:cs="Times New Roman"/>
          <w:b/>
          <w:bCs/>
          <w:spacing w:val="-2"/>
        </w:rPr>
        <w:t>r</w:t>
      </w:r>
      <w:r w:rsidRPr="00EF5648">
        <w:rPr>
          <w:rFonts w:ascii="Times New Roman" w:eastAsia="Times New Roman" w:hAnsi="Times New Roman" w:cs="Times New Roman"/>
          <w:b/>
          <w:bCs/>
        </w:rPr>
        <w:t xml:space="preserve">s </w:t>
      </w:r>
      <w:r w:rsidRPr="00EF5648">
        <w:rPr>
          <w:rFonts w:ascii="Times New Roman" w:eastAsia="Times New Roman" w:hAnsi="Times New Roman" w:cs="Times New Roman"/>
        </w:rPr>
        <w:t>with</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E</w:t>
      </w:r>
      <w:r w:rsidRPr="00EF5648">
        <w:rPr>
          <w:rFonts w:ascii="Times New Roman" w:eastAsia="Times New Roman" w:hAnsi="Times New Roman" w:cs="Times New Roman"/>
          <w:b/>
          <w:bCs/>
          <w:spacing w:val="-3"/>
        </w:rPr>
        <w:t>m</w:t>
      </w:r>
      <w:r w:rsidRPr="00EF5648">
        <w:rPr>
          <w:rFonts w:ascii="Times New Roman" w:eastAsia="Times New Roman" w:hAnsi="Times New Roman" w:cs="Times New Roman"/>
          <w:b/>
          <w:bCs/>
          <w:spacing w:val="1"/>
        </w:rPr>
        <w:t>b</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dd</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d</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b/>
          <w:bCs/>
          <w:spacing w:val="-2"/>
        </w:rPr>
        <w:t>G</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ne</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t</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rPr>
        <w:t xml:space="preserve">g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la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rPr>
        <w:t>t</w:t>
      </w:r>
      <w:r w:rsidRPr="00EF5648">
        <w:rPr>
          <w:rFonts w:ascii="Times New Roman" w:eastAsia="Times New Roman" w:hAnsi="Times New Roman" w:cs="Times New Roman"/>
          <w:b/>
          <w:bCs/>
          <w:spacing w:val="5"/>
        </w:rPr>
        <w:t xml:space="preserve"> </w:t>
      </w:r>
      <w:r w:rsidRPr="00EF5648">
        <w:rPr>
          <w:rFonts w:ascii="Times New Roman" w:eastAsia="Times New Roman" w:hAnsi="Times New Roman" w:cs="Times New Roman"/>
        </w:rPr>
        <w:t>who</w:t>
      </w:r>
      <w:r w:rsidRPr="00EF5648">
        <w:rPr>
          <w:rFonts w:ascii="Times New Roman" w:eastAsia="Times New Roman" w:hAnsi="Times New Roman" w:cs="Times New Roman"/>
          <w:spacing w:val="6"/>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6"/>
        </w:rPr>
        <w:t xml:space="preserve"> </w:t>
      </w:r>
      <w:r w:rsidRPr="00EF5648">
        <w:rPr>
          <w:rFonts w:ascii="Times New Roman" w:eastAsia="Times New Roman" w:hAnsi="Times New Roman" w:cs="Times New Roman"/>
          <w:b/>
          <w:bCs/>
        </w:rPr>
        <w:t>BM</w:t>
      </w:r>
      <w:r w:rsidRPr="00EF5648">
        <w:rPr>
          <w:rFonts w:ascii="Times New Roman" w:eastAsia="Times New Roman" w:hAnsi="Times New Roman" w:cs="Times New Roman"/>
          <w:b/>
          <w:bCs/>
          <w:spacing w:val="6"/>
        </w:rPr>
        <w:t xml:space="preserve"> </w:t>
      </w:r>
      <w:r w:rsidRPr="00EF5648">
        <w:rPr>
          <w:rFonts w:ascii="Times New Roman" w:eastAsia="Times New Roman" w:hAnsi="Times New Roman" w:cs="Times New Roman"/>
          <w:b/>
          <w:bCs/>
          <w:spacing w:val="-2"/>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ti</w:t>
      </w:r>
      <w:r w:rsidRPr="00EF5648">
        <w:rPr>
          <w:rFonts w:ascii="Times New Roman" w:eastAsia="Times New Roman" w:hAnsi="Times New Roman" w:cs="Times New Roman"/>
          <w:b/>
          <w:bCs/>
          <w:spacing w:val="-1"/>
        </w:rPr>
        <w:t>c</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rPr>
        <w:t>ts</w:t>
      </w:r>
      <w:r w:rsidRPr="00EF5648">
        <w:rPr>
          <w:rFonts w:ascii="Times New Roman" w:eastAsia="Times New Roman" w:hAnsi="Times New Roman" w:cs="Times New Roman"/>
          <w:b/>
          <w:bCs/>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w:t>
      </w:r>
      <w:r w:rsidRPr="00EF5648">
        <w:rPr>
          <w:rFonts w:ascii="Times New Roman" w:eastAsia="Times New Roman" w:hAnsi="Times New Roman" w:cs="Times New Roman"/>
          <w:spacing w:val="6"/>
        </w:rPr>
        <w:t xml:space="preserve"> </w:t>
      </w:r>
      <w:r w:rsidRPr="00EF5648">
        <w:rPr>
          <w:rFonts w:ascii="Times New Roman" w:eastAsia="Times New Roman" w:hAnsi="Times New Roman" w:cs="Times New Roman"/>
        </w:rPr>
        <w:t>(</w:t>
      </w:r>
      <w:proofErr w:type="spellStart"/>
      <w:r w:rsidRPr="00EF5648">
        <w:rPr>
          <w:rFonts w:ascii="Times New Roman" w:eastAsia="Times New Roman" w:hAnsi="Times New Roman" w:cs="Times New Roman"/>
          <w:spacing w:val="2"/>
        </w:rPr>
        <w:t>i</w:t>
      </w:r>
      <w:r w:rsidRPr="00EF5648">
        <w:rPr>
          <w:rFonts w:ascii="Times New Roman" w:eastAsia="Times New Roman" w:hAnsi="Times New Roman" w:cs="Times New Roman"/>
        </w:rPr>
        <w:t>e</w:t>
      </w:r>
      <w:proofErr w:type="spellEnd"/>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rPr>
        <w:t>submi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bi</w:t>
      </w:r>
      <w:r w:rsidRPr="00EF5648">
        <w:rPr>
          <w:rFonts w:ascii="Times New Roman" w:eastAsia="Times New Roman" w:hAnsi="Times New Roman" w:cs="Times New Roman"/>
          <w:spacing w:val="4"/>
        </w:rPr>
        <w:t>d</w:t>
      </w:r>
      <w:r w:rsidRPr="00EF5648">
        <w:rPr>
          <w:rFonts w:ascii="Times New Roman" w:eastAsia="Times New Roman" w:hAnsi="Times New Roman" w:cs="Times New Roman"/>
          <w:spacing w:val="-1"/>
        </w:rPr>
        <w:t>-</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ta) 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2"/>
        </w:rPr>
        <w:t>c</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ism</w:t>
      </w:r>
      <w:r w:rsidR="00911D88">
        <w:rPr>
          <w:rFonts w:ascii="Times New Roman" w:eastAsia="Times New Roman" w:hAnsi="Times New Roman" w:cs="Times New Roman"/>
        </w:rPr>
        <w:t>;</w:t>
      </w:r>
    </w:p>
    <w:p w14:paraId="62EBCF59" w14:textId="77777777" w:rsidR="00280B56" w:rsidRDefault="00280B56" w:rsidP="00A02EA9">
      <w:pPr>
        <w:tabs>
          <w:tab w:val="left" w:pos="2160"/>
        </w:tabs>
        <w:spacing w:after="0" w:line="240" w:lineRule="auto"/>
        <w:ind w:right="-20"/>
        <w:jc w:val="both"/>
        <w:rPr>
          <w:rFonts w:ascii="Times New Roman" w:eastAsia="Times New Roman" w:hAnsi="Times New Roman" w:cs="Times New Roman"/>
        </w:rPr>
      </w:pPr>
    </w:p>
    <w:p w14:paraId="0B7E87BD" w14:textId="77777777" w:rsidR="00015D47" w:rsidRPr="00EF5648" w:rsidRDefault="0026255B" w:rsidP="002D7B16">
      <w:pPr>
        <w:tabs>
          <w:tab w:val="left" w:pos="2160"/>
        </w:tabs>
        <w:spacing w:after="0" w:line="240" w:lineRule="auto"/>
        <w:ind w:left="1661" w:right="-20"/>
        <w:jc w:val="both"/>
        <w:rPr>
          <w:rFonts w:ascii="Times New Roman" w:eastAsia="Times New Roman" w:hAnsi="Times New Roman" w:cs="Times New Roman"/>
        </w:rPr>
      </w:pPr>
      <w:r w:rsidRPr="00EF5648">
        <w:rPr>
          <w:rFonts w:ascii="Times New Roman" w:eastAsia="Times New Roman" w:hAnsi="Times New Roman" w:cs="Times New Roman"/>
        </w:rPr>
        <w:t>(2)</w:t>
      </w:r>
      <w:r w:rsidR="002D7B16">
        <w:rPr>
          <w:rFonts w:ascii="Times New Roman" w:eastAsia="Times New Roman" w:hAnsi="Times New Roman" w:cs="Times New Roman"/>
        </w:rPr>
        <w:t xml:space="preserve">   </w:t>
      </w:r>
      <w:r w:rsidRPr="00EF5648">
        <w:rPr>
          <w:rFonts w:ascii="Times New Roman" w:eastAsia="Times New Roman" w:hAnsi="Times New Roman" w:cs="Times New Roman"/>
        </w:rPr>
        <w:t>2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rsons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onsho</w:t>
      </w:r>
      <w:r w:rsidRPr="00EF5648">
        <w:rPr>
          <w:rFonts w:ascii="Times New Roman" w:eastAsia="Times New Roman" w:hAnsi="Times New Roman" w:cs="Times New Roman"/>
          <w:spacing w:val="2"/>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Gene</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spacing w:val="2"/>
        </w:rPr>
        <w:t>a</w:t>
      </w:r>
      <w:r w:rsidRPr="00EF5648">
        <w:rPr>
          <w:rFonts w:ascii="Times New Roman" w:eastAsia="Times New Roman" w:hAnsi="Times New Roman" w:cs="Times New Roman"/>
          <w:b/>
          <w:bCs/>
        </w:rPr>
        <w:t>to</w:t>
      </w:r>
      <w:r w:rsidRPr="00EF5648">
        <w:rPr>
          <w:rFonts w:ascii="Times New Roman" w:eastAsia="Times New Roman" w:hAnsi="Times New Roman" w:cs="Times New Roman"/>
          <w:b/>
          <w:bCs/>
          <w:spacing w:val="-2"/>
        </w:rPr>
        <w:t>r</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rPr>
        <w:t xml:space="preserve">with </w:t>
      </w:r>
      <w:r w:rsidRPr="00EF5648">
        <w:rPr>
          <w:rFonts w:ascii="Times New Roman" w:eastAsia="Times New Roman" w:hAnsi="Times New Roman" w:cs="Times New Roman"/>
          <w:b/>
          <w:bCs/>
        </w:rPr>
        <w:t>E</w:t>
      </w:r>
      <w:r w:rsidRPr="00EF5648">
        <w:rPr>
          <w:rFonts w:ascii="Times New Roman" w:eastAsia="Times New Roman" w:hAnsi="Times New Roman" w:cs="Times New Roman"/>
          <w:b/>
          <w:bCs/>
          <w:spacing w:val="-3"/>
        </w:rPr>
        <w:t>m</w:t>
      </w:r>
      <w:r w:rsidRPr="00EF5648">
        <w:rPr>
          <w:rFonts w:ascii="Times New Roman" w:eastAsia="Times New Roman" w:hAnsi="Times New Roman" w:cs="Times New Roman"/>
          <w:b/>
          <w:bCs/>
          <w:spacing w:val="1"/>
        </w:rPr>
        <w:t>b</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dd</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d</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b/>
          <w:bCs/>
          <w:spacing w:val="-2"/>
        </w:rPr>
        <w:t>G</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ne</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spacing w:val="2"/>
        </w:rPr>
        <w:t>a</w:t>
      </w:r>
      <w:r w:rsidRPr="00EF5648">
        <w:rPr>
          <w:rFonts w:ascii="Times New Roman" w:eastAsia="Times New Roman" w:hAnsi="Times New Roman" w:cs="Times New Roman"/>
          <w:b/>
          <w:bCs/>
        </w:rPr>
        <w:t>ting</w:t>
      </w:r>
    </w:p>
    <w:p w14:paraId="102A218C" w14:textId="77777777" w:rsidR="00015D47" w:rsidRPr="00EF5648" w:rsidRDefault="0026255B" w:rsidP="002D7B16">
      <w:pPr>
        <w:spacing w:after="0" w:line="240" w:lineRule="auto"/>
        <w:ind w:left="2086" w:right="-20"/>
        <w:jc w:val="both"/>
        <w:rPr>
          <w:rFonts w:ascii="Times New Roman" w:eastAsia="Times New Roman" w:hAnsi="Times New Roman" w:cs="Times New Roman"/>
        </w:rPr>
      </w:pP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la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rPr>
        <w:t xml:space="preserve">t </w:t>
      </w:r>
      <w:r w:rsidRPr="00EF5648">
        <w:rPr>
          <w:rFonts w:ascii="Times New Roman" w:eastAsia="Times New Roman" w:hAnsi="Times New Roman" w:cs="Times New Roman"/>
        </w:rPr>
        <w:t>other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b/>
          <w:bCs/>
        </w:rPr>
        <w:t>Gene</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spacing w:val="2"/>
        </w:rPr>
        <w:t>a</w:t>
      </w:r>
      <w:r w:rsidRPr="00EF5648">
        <w:rPr>
          <w:rFonts w:ascii="Times New Roman" w:eastAsia="Times New Roman" w:hAnsi="Times New Roman" w:cs="Times New Roman"/>
          <w:b/>
          <w:bCs/>
        </w:rPr>
        <w:t>to</w:t>
      </w:r>
      <w:r w:rsidRPr="00EF5648">
        <w:rPr>
          <w:rFonts w:ascii="Times New Roman" w:eastAsia="Times New Roman" w:hAnsi="Times New Roman" w:cs="Times New Roman"/>
          <w:b/>
          <w:bCs/>
          <w:spacing w:val="-2"/>
        </w:rPr>
        <w:t>r</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ref</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(1)</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t>
      </w:r>
    </w:p>
    <w:p w14:paraId="3B55C111" w14:textId="77777777" w:rsidR="00015D47" w:rsidRPr="00EF5648" w:rsidRDefault="00015D47" w:rsidP="002D7B16">
      <w:pPr>
        <w:spacing w:after="0" w:line="240" w:lineRule="auto"/>
        <w:jc w:val="both"/>
      </w:pPr>
    </w:p>
    <w:p w14:paraId="63DC6E68" w14:textId="77777777" w:rsidR="00015D47" w:rsidRPr="00EF5648" w:rsidRDefault="0026255B" w:rsidP="002D7B16">
      <w:pPr>
        <w:tabs>
          <w:tab w:val="left" w:pos="1843"/>
        </w:tabs>
        <w:spacing w:after="0" w:line="240" w:lineRule="auto"/>
        <w:ind w:left="1661" w:right="-20"/>
        <w:jc w:val="both"/>
        <w:rPr>
          <w:rFonts w:ascii="Times New Roman" w:eastAsia="Times New Roman" w:hAnsi="Times New Roman" w:cs="Times New Roman"/>
        </w:rPr>
      </w:pPr>
      <w:r w:rsidRPr="00EF5648">
        <w:rPr>
          <w:rFonts w:ascii="Times New Roman" w:eastAsia="Times New Roman" w:hAnsi="Times New Roman" w:cs="Times New Roman"/>
        </w:rPr>
        <w:t xml:space="preserve">(3) </w:t>
      </w:r>
      <w:r w:rsidRPr="00EF5648">
        <w:rPr>
          <w:rFonts w:ascii="Times New Roman" w:eastAsia="Times New Roman" w:hAnsi="Times New Roman" w:cs="Times New Roman"/>
          <w:spacing w:val="25"/>
        </w:rPr>
        <w:t xml:space="preserve"> </w:t>
      </w:r>
      <w:r w:rsidRPr="00EF5648">
        <w:rPr>
          <w:rFonts w:ascii="Times New Roman" w:eastAsia="Times New Roman" w:hAnsi="Times New Roman" w:cs="Times New Roman"/>
        </w:rPr>
        <w:t>2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rsons, oth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b/>
          <w:bCs/>
          <w:spacing w:val="1"/>
        </w:rPr>
        <w:t>Supp</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i</w:t>
      </w:r>
      <w:r w:rsidRPr="00EF5648">
        <w:rPr>
          <w:rFonts w:ascii="Times New Roman" w:eastAsia="Times New Roman" w:hAnsi="Times New Roman" w:cs="Times New Roman"/>
          <w:b/>
          <w:bCs/>
          <w:spacing w:val="-1"/>
        </w:rPr>
        <w:t>er</w:t>
      </w:r>
      <w:r w:rsidRPr="00EF5648">
        <w:rPr>
          <w:rFonts w:ascii="Times New Roman" w:eastAsia="Times New Roman" w:hAnsi="Times New Roman" w:cs="Times New Roman"/>
          <w:b/>
          <w:bCs/>
          <w:spacing w:val="2"/>
        </w:rPr>
        <w:t>s</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without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2"/>
        </w:rPr>
        <w:t>G</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ne</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t</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rPr>
        <w:t>g</w:t>
      </w:r>
    </w:p>
    <w:p w14:paraId="1A8485B1" w14:textId="77777777" w:rsidR="00015D47" w:rsidRPr="00EF5648" w:rsidRDefault="0026255B" w:rsidP="002D7B16">
      <w:pPr>
        <w:spacing w:after="0" w:line="240" w:lineRule="auto"/>
        <w:ind w:left="2086" w:right="-20"/>
        <w:jc w:val="both"/>
        <w:rPr>
          <w:rFonts w:ascii="Times New Roman" w:eastAsia="Times New Roman" w:hAnsi="Times New Roman" w:cs="Times New Roman"/>
        </w:rPr>
      </w:pP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la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rPr>
        <w:t>t</w:t>
      </w:r>
      <w:r w:rsidRPr="00EF5648">
        <w:rPr>
          <w:rFonts w:ascii="Times New Roman" w:eastAsia="Times New Roman" w:hAnsi="Times New Roman" w:cs="Times New Roman"/>
        </w:rPr>
        <w:t>; and</w:t>
      </w:r>
    </w:p>
    <w:p w14:paraId="69099F14" w14:textId="77777777" w:rsidR="00015D47" w:rsidRPr="00EF5648" w:rsidRDefault="00015D47" w:rsidP="002D7B16">
      <w:pPr>
        <w:spacing w:after="0" w:line="240" w:lineRule="auto"/>
        <w:jc w:val="both"/>
      </w:pPr>
    </w:p>
    <w:p w14:paraId="3128C2EB" w14:textId="77777777" w:rsidR="00015D47" w:rsidRPr="00EF5648" w:rsidRDefault="0026255B" w:rsidP="002D7B16">
      <w:pPr>
        <w:spacing w:after="0" w:line="240" w:lineRule="auto"/>
        <w:ind w:left="1661" w:right="-20"/>
        <w:jc w:val="both"/>
        <w:rPr>
          <w:rFonts w:ascii="Times New Roman" w:eastAsia="Times New Roman" w:hAnsi="Times New Roman" w:cs="Times New Roman"/>
        </w:rPr>
      </w:pPr>
      <w:r w:rsidRPr="00EF5648">
        <w:rPr>
          <w:rFonts w:ascii="Times New Roman" w:eastAsia="Times New Roman" w:hAnsi="Times New Roman" w:cs="Times New Roman"/>
        </w:rPr>
        <w:t xml:space="preserve">(4) </w:t>
      </w:r>
      <w:r w:rsidRPr="00EF5648">
        <w:rPr>
          <w:rFonts w:ascii="Times New Roman" w:eastAsia="Times New Roman" w:hAnsi="Times New Roman" w:cs="Times New Roman"/>
          <w:spacing w:val="25"/>
        </w:rPr>
        <w:t xml:space="preserve"> </w:t>
      </w:r>
      <w:proofErr w:type="gramStart"/>
      <w:r w:rsidRPr="00EF5648">
        <w:rPr>
          <w:rFonts w:ascii="Times New Roman" w:eastAsia="Times New Roman" w:hAnsi="Times New Roman" w:cs="Times New Roman"/>
        </w:rPr>
        <w:t>a</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del w:id="11" w:author="National Grid" w:date="2018-01-30T22:32:00Z">
        <w:r w:rsidRPr="00EF5648" w:rsidDel="003604A6">
          <w:rPr>
            <w:rFonts w:ascii="Times New Roman" w:eastAsia="Times New Roman" w:hAnsi="Times New Roman" w:cs="Times New Roman"/>
          </w:rPr>
          <w:delText>t</w:delText>
        </w:r>
        <w:r w:rsidRPr="00EF5648" w:rsidDel="003604A6">
          <w:rPr>
            <w:rFonts w:ascii="Times New Roman" w:eastAsia="Times New Roman" w:hAnsi="Times New Roman" w:cs="Times New Roman"/>
            <w:spacing w:val="3"/>
          </w:rPr>
          <w:delText>h</w:delText>
        </w:r>
        <w:r w:rsidRPr="00EF5648" w:rsidDel="003604A6">
          <w:rPr>
            <w:rFonts w:ascii="Times New Roman" w:eastAsia="Times New Roman" w:hAnsi="Times New Roman" w:cs="Times New Roman"/>
          </w:rPr>
          <w:delText>e</w:delText>
        </w:r>
        <w:r w:rsidRPr="00EF5648" w:rsidDel="003604A6">
          <w:rPr>
            <w:rFonts w:ascii="Times New Roman" w:eastAsia="Times New Roman" w:hAnsi="Times New Roman" w:cs="Times New Roman"/>
            <w:spacing w:val="1"/>
          </w:rPr>
          <w:delText xml:space="preserve"> </w:delText>
        </w:r>
        <w:r w:rsidR="00F311F4" w:rsidDel="003604A6">
          <w:rPr>
            <w:rFonts w:ascii="Times New Roman" w:eastAsia="Times New Roman" w:hAnsi="Times New Roman" w:cs="Times New Roman"/>
            <w:b/>
          </w:rPr>
          <w:delText>NETSO</w:delText>
        </w:r>
      </w:del>
      <w:ins w:id="12" w:author="National Grid" w:date="2018-01-30T22:32:00Z">
        <w:r w:rsidR="003604A6" w:rsidRPr="003604A6">
          <w:rPr>
            <w:rFonts w:ascii="Times New Roman" w:eastAsia="Times New Roman" w:hAnsi="Times New Roman" w:cs="Times New Roman"/>
            <w:b/>
          </w:rPr>
          <w:t>NGESO</w:t>
        </w:r>
      </w:ins>
    </w:p>
    <w:p w14:paraId="03CA867E" w14:textId="77777777" w:rsidR="00015D47" w:rsidRPr="00EF5648" w:rsidRDefault="00015D47" w:rsidP="002D7B16">
      <w:pPr>
        <w:spacing w:before="20" w:after="0" w:line="240" w:lineRule="auto"/>
        <w:jc w:val="both"/>
      </w:pPr>
    </w:p>
    <w:p w14:paraId="0B965071" w14:textId="77777777" w:rsidR="00015D47" w:rsidRPr="00EF5648" w:rsidRDefault="0026255B" w:rsidP="002D7B16">
      <w:pPr>
        <w:spacing w:after="0" w:line="240" w:lineRule="auto"/>
        <w:ind w:left="1661" w:right="-20"/>
        <w:jc w:val="both"/>
        <w:rPr>
          <w:rFonts w:ascii="Times New Roman" w:eastAsia="Times New Roman" w:hAnsi="Times New Roman" w:cs="Times New Roman"/>
        </w:rPr>
      </w:pPr>
      <w:r w:rsidRPr="00EF5648">
        <w:rPr>
          <w:rFonts w:ascii="Times New Roman" w:eastAsia="Times New Roman" w:hAnsi="Times New Roman" w:cs="Times New Roman"/>
        </w:rPr>
        <w:t xml:space="preserve">(5) </w:t>
      </w:r>
      <w:r w:rsidRPr="00EF5648">
        <w:rPr>
          <w:rFonts w:ascii="Times New Roman" w:eastAsia="Times New Roman" w:hAnsi="Times New Roman" w:cs="Times New Roman"/>
          <w:spacing w:val="25"/>
        </w:rPr>
        <w:t xml:space="preserve"> </w:t>
      </w:r>
      <w:proofErr w:type="gramStart"/>
      <w:r w:rsidRPr="00EF5648">
        <w:rPr>
          <w:rFonts w:ascii="Times New Roman" w:eastAsia="Times New Roman" w:hAnsi="Times New Roman" w:cs="Times New Roman"/>
        </w:rPr>
        <w:t>a</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1"/>
        </w:rPr>
        <w:t>S</w:t>
      </w:r>
      <w:r w:rsidRPr="00EF5648">
        <w:rPr>
          <w:rFonts w:ascii="Times New Roman" w:eastAsia="Times New Roman" w:hAnsi="Times New Roman" w:cs="Times New Roman"/>
          <w:b/>
          <w:bCs/>
          <w:spacing w:val="3"/>
        </w:rPr>
        <w:t>u</w:t>
      </w:r>
      <w:r w:rsidRPr="00EF5648">
        <w:rPr>
          <w:rFonts w:ascii="Times New Roman" w:eastAsia="Times New Roman" w:hAnsi="Times New Roman" w:cs="Times New Roman"/>
          <w:b/>
          <w:bCs/>
          <w:spacing w:val="1"/>
        </w:rPr>
        <w:t>pp</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i</w:t>
      </w:r>
      <w:r w:rsidRPr="00EF5648">
        <w:rPr>
          <w:rFonts w:ascii="Times New Roman" w:eastAsia="Times New Roman" w:hAnsi="Times New Roman" w:cs="Times New Roman"/>
          <w:b/>
          <w:bCs/>
          <w:spacing w:val="-1"/>
        </w:rPr>
        <w:t>er</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p>
    <w:p w14:paraId="2098A92A" w14:textId="77777777" w:rsidR="00015D47" w:rsidRPr="00EF5648" w:rsidRDefault="00015D47" w:rsidP="002D7B16">
      <w:pPr>
        <w:spacing w:after="0" w:line="240" w:lineRule="auto"/>
        <w:jc w:val="both"/>
      </w:pPr>
    </w:p>
    <w:p w14:paraId="1B9E66E2" w14:textId="77777777" w:rsidR="00015D47" w:rsidRPr="002D7B16" w:rsidRDefault="0026255B" w:rsidP="002D7B16">
      <w:pPr>
        <w:tabs>
          <w:tab w:val="left" w:pos="1520"/>
        </w:tabs>
        <w:spacing w:after="0" w:line="240" w:lineRule="auto"/>
        <w:ind w:left="1440" w:right="-20" w:hanging="619"/>
        <w:jc w:val="both"/>
        <w:rPr>
          <w:rFonts w:ascii="Times New Roman" w:hAnsi="Times New Roman" w:cs="Times New Roman"/>
          <w:b/>
        </w:rPr>
      </w:pPr>
      <w:r w:rsidRPr="00EF5648">
        <w:rPr>
          <w:rFonts w:ascii="Times New Roman" w:eastAsia="Times New Roman" w:hAnsi="Times New Roman" w:cs="Times New Roman"/>
        </w:rPr>
        <w:t>(d)</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a</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ng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u</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to</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00F82760" w:rsidRPr="00EF5648">
        <w:rPr>
          <w:rFonts w:ascii="Times New Roman" w:hAnsi="Times New Roman" w:cs="Times New Roman"/>
          <w:b/>
        </w:rPr>
        <w:t>Citizens Advice and Citizens Advice Scotland</w:t>
      </w:r>
    </w:p>
    <w:p w14:paraId="26DDAF8A" w14:textId="77777777" w:rsidR="00015D47" w:rsidRPr="00984CD6" w:rsidRDefault="00015D47">
      <w:pPr>
        <w:spacing w:before="12" w:after="0" w:line="220" w:lineRule="exact"/>
      </w:pPr>
    </w:p>
    <w:p w14:paraId="21A406E5" w14:textId="77777777" w:rsidR="00015D47" w:rsidRPr="00EF5648" w:rsidRDefault="0026255B" w:rsidP="002D7B16">
      <w:pPr>
        <w:tabs>
          <w:tab w:val="left" w:pos="660"/>
        </w:tabs>
        <w:spacing w:before="29" w:after="0" w:line="240" w:lineRule="auto"/>
        <w:ind w:left="665" w:right="177" w:hanging="564"/>
        <w:jc w:val="both"/>
        <w:rPr>
          <w:rFonts w:ascii="Times New Roman" w:eastAsia="Times New Roman" w:hAnsi="Times New Roman" w:cs="Times New Roman"/>
        </w:rPr>
      </w:pPr>
      <w:r w:rsidRPr="00EF5648">
        <w:rPr>
          <w:rFonts w:ascii="Times New Roman" w:eastAsia="Times New Roman" w:hAnsi="Times New Roman" w:cs="Times New Roman"/>
        </w:rPr>
        <w:t>5.2</w:t>
      </w:r>
      <w:r w:rsidRPr="00EF5648">
        <w:rPr>
          <w:rFonts w:ascii="Times New Roman" w:eastAsia="Times New Roman" w:hAnsi="Times New Roman" w:cs="Times New Roman"/>
        </w:rPr>
        <w:tab/>
        <w:t>The</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to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rsons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p</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ra</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ph (c) of</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lau</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5.1 shall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the </w:t>
      </w:r>
      <w:r w:rsidRPr="005367FC">
        <w:rPr>
          <w:rFonts w:ascii="Times New Roman" w:eastAsia="Times New Roman" w:hAnsi="Times New Roman" w:cs="Times New Roman"/>
          <w:b/>
        </w:rPr>
        <w:t>Chai</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man</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 the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of 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Autho</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i</w:t>
      </w:r>
      <w:r w:rsidRPr="005367FC">
        <w:rPr>
          <w:rFonts w:ascii="Times New Roman" w:eastAsia="Times New Roman" w:hAnsi="Times New Roman" w:cs="Times New Roman"/>
          <w:b/>
          <w:spacing w:val="6"/>
        </w:rPr>
        <w:t>t</w:t>
      </w:r>
      <w:r w:rsidRPr="005367FC">
        <w:rPr>
          <w:rFonts w:ascii="Times New Roman" w:eastAsia="Times New Roman" w:hAnsi="Times New Roman" w:cs="Times New Roman"/>
          <w:b/>
          <w:spacing w:val="-5"/>
        </w:rPr>
        <w:t>y</w:t>
      </w:r>
      <w:r w:rsidRPr="00EF5648">
        <w:rPr>
          <w:rFonts w:ascii="Times New Roman" w:eastAsia="Times New Roman" w:hAnsi="Times New Roman" w:cs="Times New Roman"/>
        </w:rPr>
        <w:t>.</w:t>
      </w:r>
    </w:p>
    <w:p w14:paraId="2CA936CA" w14:textId="77777777" w:rsidR="00015D47" w:rsidRPr="00EF5648" w:rsidRDefault="00015D47" w:rsidP="002D7B16">
      <w:pPr>
        <w:spacing w:after="0" w:line="240" w:lineRule="auto"/>
        <w:jc w:val="both"/>
      </w:pPr>
    </w:p>
    <w:p w14:paraId="72A7B4AD" w14:textId="77777777" w:rsidR="00015D47" w:rsidRPr="00EF5648" w:rsidRDefault="0026255B" w:rsidP="00A02EA9">
      <w:pPr>
        <w:tabs>
          <w:tab w:val="left" w:pos="660"/>
        </w:tabs>
        <w:spacing w:after="0" w:line="240" w:lineRule="auto"/>
        <w:ind w:left="665" w:right="168" w:hanging="564"/>
        <w:jc w:val="both"/>
        <w:rPr>
          <w:rFonts w:ascii="Times New Roman" w:eastAsia="Times New Roman" w:hAnsi="Times New Roman" w:cs="Times New Roman"/>
        </w:rPr>
      </w:pPr>
      <w:r w:rsidRPr="00EF5648">
        <w:rPr>
          <w:rFonts w:ascii="Times New Roman" w:eastAsia="Times New Roman" w:hAnsi="Times New Roman" w:cs="Times New Roman"/>
        </w:rPr>
        <w:t>5.3</w:t>
      </w:r>
      <w:r w:rsidRPr="00EF5648">
        <w:rPr>
          <w:rFonts w:ascii="Times New Roman" w:eastAsia="Times New Roman" w:hAnsi="Times New Roman" w:cs="Times New Roman"/>
        </w:rPr>
        <w:tab/>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a</w:t>
      </w:r>
      <w:r w:rsidRPr="00EF5648">
        <w:rPr>
          <w:rFonts w:ascii="Times New Roman" w:eastAsia="Times New Roman" w:hAnsi="Times New Roman" w:cs="Times New Roman"/>
          <w:spacing w:val="4"/>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me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gro</w:t>
      </w:r>
      <w:r w:rsidRPr="00EF5648">
        <w:rPr>
          <w:rFonts w:ascii="Times New Roman" w:eastAsia="Times New Roman" w:hAnsi="Times New Roman" w:cs="Times New Roman"/>
          <w:spacing w:val="-1"/>
        </w:rPr>
        <w:t>u</w:t>
      </w:r>
      <w:r w:rsidRPr="00EF5648">
        <w:rPr>
          <w:rFonts w:ascii="Times New Roman" w:eastAsia="Times New Roman" w:hAnsi="Times New Roman" w:cs="Times New Roman"/>
        </w:rPr>
        <w:t xml:space="preserve">p of </w:t>
      </w:r>
      <w:r w:rsidRPr="00EF5648">
        <w:rPr>
          <w:rFonts w:ascii="Times New Roman" w:eastAsia="Times New Roman" w:hAnsi="Times New Roman" w:cs="Times New Roman"/>
          <w:spacing w:val="-1"/>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rsons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appoint a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 shall not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made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ment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nd/or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 disag</w:t>
      </w:r>
      <w:r w:rsidRPr="00EF5648">
        <w:rPr>
          <w:rFonts w:ascii="Times New Roman" w:eastAsia="Times New Roman" w:hAnsi="Times New Roman" w:cs="Times New Roman"/>
          <w:spacing w:val="-1"/>
        </w:rPr>
        <w:t>ree</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 as to</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whom to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 the </w:t>
      </w:r>
      <w:r w:rsidRPr="005367FC">
        <w:rPr>
          <w:rFonts w:ascii="Times New Roman" w:eastAsia="Times New Roman" w:hAnsi="Times New Roman" w:cs="Times New Roman"/>
          <w:b/>
        </w:rPr>
        <w:t>Chai</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man</w:t>
      </w:r>
      <w:r w:rsidRPr="00EF5648">
        <w:rPr>
          <w:rFonts w:ascii="Times New Roman" w:eastAsia="Times New Roman" w:hAnsi="Times New Roman" w:cs="Times New Roman"/>
        </w:rPr>
        <w:t xml:space="preserve"> s</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qu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Autho</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i</w:t>
      </w:r>
      <w:r w:rsidRPr="005367FC">
        <w:rPr>
          <w:rFonts w:ascii="Times New Roman" w:eastAsia="Times New Roman" w:hAnsi="Times New Roman" w:cs="Times New Roman"/>
          <w:b/>
          <w:spacing w:val="6"/>
        </w:rPr>
        <w:t>t</w:t>
      </w:r>
      <w:r w:rsidRPr="005367FC">
        <w:rPr>
          <w:rFonts w:ascii="Times New Roman" w:eastAsia="Times New Roman" w:hAnsi="Times New Roman" w:cs="Times New Roman"/>
          <w:b/>
        </w:rPr>
        <w:t>y</w:t>
      </w:r>
      <w:r w:rsidRPr="005367FC">
        <w:rPr>
          <w:rFonts w:ascii="Times New Roman" w:eastAsia="Times New Roman" w:hAnsi="Times New Roman" w:cs="Times New Roman"/>
          <w:b/>
          <w:spacing w:val="-3"/>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ke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such</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nt and the </w:t>
      </w:r>
      <w:r w:rsidRPr="005367FC">
        <w:rPr>
          <w:rFonts w:ascii="Times New Roman" w:eastAsia="Times New Roman" w:hAnsi="Times New Roman" w:cs="Times New Roman"/>
          <w:b/>
        </w:rPr>
        <w:t>Autho</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i</w:t>
      </w:r>
      <w:r w:rsidRPr="005367FC">
        <w:rPr>
          <w:rFonts w:ascii="Times New Roman" w:eastAsia="Times New Roman" w:hAnsi="Times New Roman" w:cs="Times New Roman"/>
          <w:b/>
          <w:spacing w:val="3"/>
        </w:rPr>
        <w:t>t</w:t>
      </w:r>
      <w:r w:rsidRPr="005367FC">
        <w:rPr>
          <w:rFonts w:ascii="Times New Roman" w:eastAsia="Times New Roman" w:hAnsi="Times New Roman" w:cs="Times New Roman"/>
          <w:b/>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shall ha</w:t>
      </w:r>
      <w:r w:rsidRPr="00EF5648">
        <w:rPr>
          <w:rFonts w:ascii="Times New Roman" w:eastAsia="Times New Roman" w:hAnsi="Times New Roman" w:cs="Times New Roman"/>
          <w:spacing w:val="1"/>
        </w:rPr>
        <w:t>v</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ht, un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le</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nt p</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rson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roup</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de</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 xml:space="preserve">ided upon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ment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not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Autho</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i</w:t>
      </w:r>
      <w:r w:rsidRPr="005367FC">
        <w:rPr>
          <w:rFonts w:ascii="Times New Roman" w:eastAsia="Times New Roman" w:hAnsi="Times New Roman" w:cs="Times New Roman"/>
          <w:b/>
          <w:spacing w:val="3"/>
        </w:rPr>
        <w:t>t</w:t>
      </w:r>
      <w:r w:rsidRPr="005367FC">
        <w:rPr>
          <w:rFonts w:ascii="Times New Roman" w:eastAsia="Times New Roman" w:hAnsi="Times New Roman" w:cs="Times New Roman"/>
          <w:b/>
        </w:rPr>
        <w:t>y</w:t>
      </w:r>
      <w:r w:rsidRPr="005367FC">
        <w:rPr>
          <w:rFonts w:ascii="Times New Roman" w:eastAsia="Times New Roman" w:hAnsi="Times New Roman" w:cs="Times New Roman"/>
          <w:b/>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 to</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or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 on b</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lf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pe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son or</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roup</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p</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sons, and to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 xml:space="preserve">move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 so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Autho</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spacing w:val="3"/>
        </w:rPr>
        <w:t>it</w:t>
      </w:r>
      <w:r w:rsidRPr="005367FC">
        <w:rPr>
          <w:rFonts w:ascii="Times New Roman" w:eastAsia="Times New Roman" w:hAnsi="Times New Roman" w:cs="Times New Roman"/>
          <w:b/>
          <w:spacing w:val="-3"/>
        </w:rPr>
        <w:t>y</w:t>
      </w:r>
      <w:r w:rsidRPr="00EF5648">
        <w:rPr>
          <w:rFonts w:ascii="Times New Roman" w:eastAsia="Times New Roman" w:hAnsi="Times New Roman" w:cs="Times New Roman"/>
        </w:rPr>
        <w:t>.</w:t>
      </w:r>
    </w:p>
    <w:p w14:paraId="26CB5420" w14:textId="77777777" w:rsidR="00015D47" w:rsidRPr="00EF5648" w:rsidRDefault="00015D47" w:rsidP="002D7B16">
      <w:pPr>
        <w:spacing w:after="0" w:line="240" w:lineRule="auto"/>
        <w:jc w:val="both"/>
      </w:pPr>
    </w:p>
    <w:p w14:paraId="61670C17" w14:textId="77777777" w:rsidR="00015D47" w:rsidRPr="00EF5648" w:rsidRDefault="0026255B" w:rsidP="002D7B16">
      <w:pPr>
        <w:tabs>
          <w:tab w:val="left" w:pos="660"/>
        </w:tabs>
        <w:spacing w:after="0" w:line="240" w:lineRule="auto"/>
        <w:ind w:left="101" w:right="-20"/>
        <w:jc w:val="both"/>
        <w:rPr>
          <w:rFonts w:ascii="Times New Roman" w:eastAsia="Times New Roman" w:hAnsi="Times New Roman" w:cs="Times New Roman"/>
        </w:rPr>
      </w:pPr>
      <w:r w:rsidRPr="00EF5648">
        <w:rPr>
          <w:rFonts w:ascii="Times New Roman" w:eastAsia="Times New Roman" w:hAnsi="Times New Roman" w:cs="Times New Roman"/>
        </w:rPr>
        <w:t>5.4</w:t>
      </w:r>
      <w:r w:rsidRPr="00EF5648">
        <w:rPr>
          <w:rFonts w:ascii="Times New Roman" w:eastAsia="Times New Roman" w:hAnsi="Times New Roman" w:cs="Times New Roman"/>
        </w:rPr>
        <w:tab/>
        <w:t>No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 oth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ndiv</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du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shall be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 xml:space="preserve">r his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w:t>
      </w:r>
    </w:p>
    <w:p w14:paraId="4947BE99" w14:textId="77777777" w:rsidR="00015D47" w:rsidRPr="00EF5648" w:rsidRDefault="00015D47" w:rsidP="002D7B16">
      <w:pPr>
        <w:spacing w:before="13" w:after="0" w:line="240" w:lineRule="auto"/>
        <w:jc w:val="both"/>
      </w:pPr>
    </w:p>
    <w:p w14:paraId="6067D12A" w14:textId="77777777" w:rsidR="00015D47" w:rsidRPr="00EF5648" w:rsidRDefault="0026255B" w:rsidP="002D7B16">
      <w:pPr>
        <w:tabs>
          <w:tab w:val="left" w:pos="660"/>
          <w:tab w:val="left" w:pos="4860"/>
        </w:tabs>
        <w:spacing w:after="0" w:line="240" w:lineRule="auto"/>
        <w:ind w:left="665" w:right="138" w:hanging="564"/>
        <w:jc w:val="both"/>
        <w:rPr>
          <w:rFonts w:ascii="Times New Roman" w:eastAsia="Times New Roman" w:hAnsi="Times New Roman" w:cs="Times New Roman"/>
        </w:rPr>
      </w:pPr>
      <w:r w:rsidRPr="00EF5648">
        <w:rPr>
          <w:rFonts w:ascii="Times New Roman" w:eastAsia="Times New Roman" w:hAnsi="Times New Roman" w:cs="Times New Roman"/>
        </w:rPr>
        <w:t>5.5</w:t>
      </w:r>
      <w:r w:rsidRPr="00EF5648">
        <w:rPr>
          <w:rFonts w:ascii="Times New Roman" w:eastAsia="Times New Roman" w:hAnsi="Times New Roman" w:cs="Times New Roman"/>
        </w:rPr>
        <w:tab/>
        <w:t>At the 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st </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f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te</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spacing w:val="-2"/>
        </w:rPr>
        <w:t>y</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r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ra</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ph </w:t>
      </w:r>
      <w:r w:rsidRPr="00EF5648">
        <w:rPr>
          <w:rFonts w:ascii="Times New Roman" w:eastAsia="Times New Roman" w:hAnsi="Times New Roman" w:cs="Times New Roman"/>
          <w:spacing w:val="1"/>
        </w:rPr>
        <w:t>(</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Clause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5.1 who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bje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ment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lastRenderedPageBreak/>
        <w:t>r</w:t>
      </w:r>
      <w:r w:rsidRPr="00EF5648">
        <w:rPr>
          <w:rFonts w:ascii="Times New Roman" w:eastAsia="Times New Roman" w:hAnsi="Times New Roman" w:cs="Times New Roman"/>
        </w:rPr>
        <w:t>o</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last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of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in 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h ot</w:t>
      </w:r>
      <w:r w:rsidRPr="00EF5648">
        <w:rPr>
          <w:rFonts w:ascii="Times New Roman" w:eastAsia="Times New Roman" w:hAnsi="Times New Roman" w:cs="Times New Roman"/>
          <w:spacing w:val="3"/>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spacing w:val="-5"/>
        </w:rPr>
        <w:t>y</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r th</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f the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2"/>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rsons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ra</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ph </w:t>
      </w:r>
      <w:r w:rsidRPr="00EF5648">
        <w:rPr>
          <w:rFonts w:ascii="Times New Roman" w:eastAsia="Times New Roman" w:hAnsi="Times New Roman" w:cs="Times New Roman"/>
          <w:spacing w:val="1"/>
        </w:rPr>
        <w:t>(</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lause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5.1 who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subj</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ment</w:t>
      </w:r>
      <w:r w:rsidRPr="00EF5648">
        <w:rPr>
          <w:rFonts w:ascii="Times New Roman" w:eastAsia="Times New Roman" w:hAnsi="Times New Roman" w:cs="Times New Roman"/>
          <w:spacing w:val="2"/>
        </w:rPr>
        <w:t xml:space="preserve"> 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those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who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 lo</w:t>
      </w:r>
      <w:r w:rsidRPr="00EF5648">
        <w:rPr>
          <w:rFonts w:ascii="Times New Roman" w:eastAsia="Times New Roman" w:hAnsi="Times New Roman" w:cs="Times New Roman"/>
          <w:spacing w:val="3"/>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st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 of</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ice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sin</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e their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last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ment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ment, but as b</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n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ho b</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me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last </w:t>
      </w:r>
      <w:r w:rsidRPr="00EF5648">
        <w:rPr>
          <w:rFonts w:ascii="Times New Roman" w:eastAsia="Times New Roman" w:hAnsi="Times New Roman" w:cs="Times New Roman"/>
          <w:spacing w:val="-1"/>
        </w:rPr>
        <w:t>rea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 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 s</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me d</w:t>
      </w:r>
      <w:r w:rsidRPr="00EF5648">
        <w:rPr>
          <w:rFonts w:ascii="Times New Roman" w:eastAsia="Times New Roman" w:hAnsi="Times New Roman" w:cs="Times New Roman"/>
          <w:spacing w:val="3"/>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those to </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ire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shall (unl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ss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4"/>
        </w:rPr>
        <w:t>e</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oth</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 xml:space="preserve">ise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mong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them</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lves)</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lo</w:t>
      </w:r>
      <w:r w:rsidRPr="00EF5648">
        <w:rPr>
          <w:rFonts w:ascii="Times New Roman" w:eastAsia="Times New Roman" w:hAnsi="Times New Roman" w:cs="Times New Roman"/>
          <w:spacing w:val="1"/>
        </w:rPr>
        <w:t>t</w:t>
      </w:r>
      <w:r w:rsidR="00911D88">
        <w:rPr>
          <w:rFonts w:ascii="Times New Roman" w:eastAsia="Times New Roman" w:hAnsi="Times New Roman" w:cs="Times New Roman"/>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rPr>
        <w:t>s to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cca</w:t>
      </w:r>
      <w:r w:rsidRPr="00EF5648">
        <w:rPr>
          <w:rFonts w:ascii="Times New Roman" w:eastAsia="Times New Roman" w:hAnsi="Times New Roman" w:cs="Times New Roman"/>
        </w:rPr>
        <w:t xml:space="preserve">sion (both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to number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 identi</w:t>
      </w:r>
      <w:r w:rsidRPr="00EF5648">
        <w:rPr>
          <w:rFonts w:ascii="Times New Roman" w:eastAsia="Times New Roman" w:hAnsi="Times New Roman" w:cs="Times New Roman"/>
          <w:spacing w:val="6"/>
        </w:rPr>
        <w:t>t</w:t>
      </w:r>
      <w:r w:rsidRPr="00EF5648">
        <w:rPr>
          <w:rFonts w:ascii="Times New Roman" w:eastAsia="Times New Roman" w:hAnsi="Times New Roman" w:cs="Times New Roman"/>
          <w:spacing w:val="-2"/>
        </w:rPr>
        <w:t>y</w:t>
      </w:r>
      <w:r w:rsidRPr="00EF5648">
        <w:rPr>
          <w:rFonts w:ascii="Times New Roman" w:eastAsia="Times New Roman" w:hAnsi="Times New Roman" w:cs="Times New Roman"/>
        </w:rPr>
        <w:t>)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rmin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omposi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ion of the</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spacing w:val="2"/>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notice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rni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le</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w:t>
      </w:r>
    </w:p>
    <w:p w14:paraId="09D03372" w14:textId="77777777" w:rsidR="00015D47" w:rsidRPr="00EF5648" w:rsidRDefault="00015D47" w:rsidP="002D7B16">
      <w:pPr>
        <w:spacing w:after="0" w:line="240" w:lineRule="auto"/>
        <w:jc w:val="both"/>
      </w:pPr>
    </w:p>
    <w:p w14:paraId="13524135" w14:textId="77777777" w:rsidR="00015D47" w:rsidRPr="00EF5648" w:rsidRDefault="0026255B" w:rsidP="002D7B16">
      <w:pPr>
        <w:tabs>
          <w:tab w:val="left" w:pos="660"/>
        </w:tabs>
        <w:spacing w:after="0" w:line="240" w:lineRule="auto"/>
        <w:ind w:left="670" w:right="286" w:hanging="569"/>
        <w:jc w:val="both"/>
        <w:rPr>
          <w:rFonts w:ascii="Times New Roman" w:eastAsia="Times New Roman" w:hAnsi="Times New Roman" w:cs="Times New Roman"/>
        </w:rPr>
      </w:pPr>
      <w:r w:rsidRPr="00EF5648">
        <w:rPr>
          <w:rFonts w:ascii="Times New Roman" w:eastAsia="Times New Roman" w:hAnsi="Times New Roman" w:cs="Times New Roman"/>
        </w:rPr>
        <w:t>5.6</w:t>
      </w:r>
      <w:r w:rsidRPr="00EF5648">
        <w:rPr>
          <w:rFonts w:ascii="Times New Roman" w:eastAsia="Times New Roman" w:hAnsi="Times New Roman" w:cs="Times New Roman"/>
        </w:rPr>
        <w:tab/>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wh</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rot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do</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not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 v</w:t>
      </w:r>
      <w:r w:rsidRPr="00EF5648">
        <w:rPr>
          <w:rFonts w:ascii="Times New Roman" w:eastAsia="Times New Roman" w:hAnsi="Times New Roman" w:cs="Times New Roman"/>
          <w:spacing w:val="-1"/>
        </w:rPr>
        <w:t>aca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4"/>
        </w:rPr>
        <w:t>c</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ring</w:t>
      </w:r>
      <w:r w:rsidRPr="00EF5648">
        <w:rPr>
          <w:rFonts w:ascii="Times New Roman" w:eastAsia="Times New Roman" w:hAnsi="Times New Roman" w:cs="Times New Roman"/>
          <w:spacing w:val="-3"/>
        </w:rPr>
        <w:t xml:space="preserve">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shall, if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 be d</w:t>
      </w:r>
      <w:r w:rsidRPr="00EF5648">
        <w:rPr>
          <w:rFonts w:ascii="Times New Roman" w:eastAsia="Times New Roman" w:hAnsi="Times New Roman" w:cs="Times New Roman"/>
          <w:spacing w:val="-1"/>
        </w:rPr>
        <w:t>ee</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 have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 re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unless the </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uthori</w:t>
      </w:r>
      <w:r w:rsidRPr="005367FC">
        <w:rPr>
          <w:rFonts w:ascii="Times New Roman" w:eastAsia="Times New Roman" w:hAnsi="Times New Roman" w:cs="Times New Roman"/>
          <w:b/>
          <w:spacing w:val="3"/>
        </w:rPr>
        <w:t>t</w:t>
      </w:r>
      <w:r w:rsidRPr="005367FC">
        <w:rPr>
          <w:rFonts w:ascii="Times New Roman" w:eastAsia="Times New Roman" w:hAnsi="Times New Roman" w:cs="Times New Roman"/>
          <w:b/>
        </w:rPr>
        <w:t>y</w:t>
      </w:r>
      <w:r w:rsidRPr="005367FC">
        <w:rPr>
          <w:rFonts w:ascii="Times New Roman" w:eastAsia="Times New Roman" w:hAnsi="Times New Roman" w:cs="Times New Roman"/>
          <w:b/>
          <w:spacing w:val="-5"/>
        </w:rPr>
        <w:t xml:space="preserv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l have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vious</w:t>
      </w:r>
      <w:r w:rsidRPr="00EF5648">
        <w:rPr>
          <w:rFonts w:ascii="Times New Roman" w:eastAsia="Times New Roman" w:hAnsi="Times New Roman" w:cs="Times New Roman"/>
          <w:spacing w:val="5"/>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disapp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of su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p>
    <w:p w14:paraId="559C48D9" w14:textId="77777777" w:rsidR="00015D47" w:rsidRPr="00EF5648" w:rsidRDefault="00015D47" w:rsidP="002D7B16">
      <w:pPr>
        <w:spacing w:after="0" w:line="240" w:lineRule="auto"/>
        <w:jc w:val="both"/>
      </w:pPr>
    </w:p>
    <w:p w14:paraId="67A38851" w14:textId="77777777" w:rsidR="00015D47" w:rsidRPr="002D7B16" w:rsidRDefault="0026255B" w:rsidP="00A02EA9">
      <w:pPr>
        <w:tabs>
          <w:tab w:val="left" w:pos="660"/>
        </w:tabs>
        <w:spacing w:after="0" w:line="240" w:lineRule="auto"/>
        <w:ind w:left="665" w:right="50" w:hanging="564"/>
        <w:jc w:val="both"/>
        <w:rPr>
          <w:rFonts w:ascii="Times New Roman" w:eastAsia="Times New Roman" w:hAnsi="Times New Roman" w:cs="Times New Roman"/>
        </w:rPr>
      </w:pPr>
      <w:r w:rsidRPr="00EF5648">
        <w:rPr>
          <w:rFonts w:ascii="Times New Roman" w:eastAsia="Times New Roman" w:hAnsi="Times New Roman" w:cs="Times New Roman"/>
        </w:rPr>
        <w:t>5.7</w:t>
      </w:r>
      <w:r w:rsidRPr="00EF5648">
        <w:rPr>
          <w:rFonts w:ascii="Times New Roman" w:eastAsia="Times New Roman" w:hAnsi="Times New Roman" w:cs="Times New Roman"/>
        </w:rPr>
        <w:tab/>
        <w:t>No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 oth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 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ring</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rot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or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a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last m</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of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in a</w:t>
      </w:r>
      <w:r w:rsidRPr="00EF5648">
        <w:rPr>
          <w:rFonts w:ascii="Times New Roman" w:eastAsia="Times New Roman" w:hAnsi="Times New Roman" w:cs="Times New Roman"/>
          <w:spacing w:val="4"/>
        </w:rPr>
        <w:t>n</w:t>
      </w:r>
      <w:r w:rsidRPr="00EF5648">
        <w:rPr>
          <w:rFonts w:ascii="Times New Roman" w:eastAsia="Times New Roman" w:hAnsi="Times New Roman" w:cs="Times New Roman"/>
        </w:rPr>
        <w:t xml:space="preserve">y </w:t>
      </w:r>
      <w:r w:rsidRPr="00EF5648">
        <w:rPr>
          <w:rFonts w:ascii="Times New Roman" w:eastAsia="Times New Roman" w:hAnsi="Times New Roman" w:cs="Times New Roman"/>
          <w:spacing w:val="-5"/>
        </w:rPr>
        <w:t>y</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 unl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ss not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less than 21</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2"/>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r holding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 m</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 w</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ten no</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ice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 xml:space="preserve">the </w:t>
      </w:r>
      <w:r w:rsidRPr="005367FC">
        <w:rPr>
          <w:rFonts w:ascii="Times New Roman" w:eastAsia="Times New Roman" w:hAnsi="Times New Roman" w:cs="Times New Roman"/>
          <w:b/>
        </w:rPr>
        <w:t>Chai</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man</w:t>
      </w:r>
      <w:r w:rsidR="00A02EA9">
        <w:rPr>
          <w:rFonts w:ascii="Times New Roman" w:eastAsia="Times New Roman" w:hAnsi="Times New Roman" w:cs="Times New Roman"/>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that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 </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ment or</w:t>
      </w:r>
      <w:r w:rsidRPr="00EF5648">
        <w:rPr>
          <w:rFonts w:ascii="Times New Roman" w:eastAsia="Times New Roman" w:hAnsi="Times New Roman" w:cs="Times New Roman"/>
          <w:spacing w:val="-1"/>
        </w:rPr>
        <w:t xml:space="preserve"> rea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ment </w:t>
      </w:r>
      <w:r w:rsidRPr="00EF5648">
        <w:rPr>
          <w:rFonts w:ascii="Times New Roman" w:eastAsia="Times New Roman" w:hAnsi="Times New Roman" w:cs="Times New Roman"/>
          <w:spacing w:val="2"/>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 the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ppro</w:t>
      </w:r>
      <w:r w:rsidRPr="00EF5648">
        <w:rPr>
          <w:rFonts w:ascii="Times New Roman" w:eastAsia="Times New Roman" w:hAnsi="Times New Roman" w:cs="Times New Roman"/>
          <w:spacing w:val="-1"/>
        </w:rPr>
        <w:t>va</w:t>
      </w:r>
      <w:r w:rsidRPr="00EF5648">
        <w:rPr>
          <w:rFonts w:ascii="Times New Roman" w:eastAsia="Times New Roman" w:hAnsi="Times New Roman" w:cs="Times New Roman"/>
        </w:rPr>
        <w:t>l of 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spacing w:val="2"/>
        </w:rPr>
        <w:t>A</w:t>
      </w:r>
      <w:r w:rsidRPr="005367FC">
        <w:rPr>
          <w:rFonts w:ascii="Times New Roman" w:eastAsia="Times New Roman" w:hAnsi="Times New Roman" w:cs="Times New Roman"/>
          <w:b/>
        </w:rPr>
        <w:t>uthori</w:t>
      </w:r>
      <w:r w:rsidRPr="005367FC">
        <w:rPr>
          <w:rFonts w:ascii="Times New Roman" w:eastAsia="Times New Roman" w:hAnsi="Times New Roman" w:cs="Times New Roman"/>
          <w:b/>
          <w:spacing w:val="3"/>
        </w:rPr>
        <w:t>t</w:t>
      </w:r>
      <w:r w:rsidRPr="005367FC">
        <w:rPr>
          <w:rFonts w:ascii="Times New Roman" w:eastAsia="Times New Roman" w:hAnsi="Times New Roman" w:cs="Times New Roman"/>
          <w:b/>
          <w:spacing w:val="-5"/>
        </w:rPr>
        <w:t>y</w:t>
      </w:r>
      <w:r w:rsidRPr="00EF5648">
        <w:rPr>
          <w:rFonts w:ascii="Times New Roman" w:eastAsia="Times New Roman" w:hAnsi="Times New Roman" w:cs="Times New Roman"/>
        </w:rPr>
        <w:t>, to</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th</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 w</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ten notice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that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his wil</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in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ss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be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or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 to 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 xml:space="preserve">h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w:t>
      </w:r>
    </w:p>
    <w:p w14:paraId="07B18351" w14:textId="77777777" w:rsidR="00015D47" w:rsidRPr="002D7B16" w:rsidRDefault="0026255B" w:rsidP="002D7B16">
      <w:pPr>
        <w:pStyle w:val="Heading1"/>
        <w:rPr>
          <w:rFonts w:ascii="Times New Roman" w:eastAsia="Times New Roman" w:hAnsi="Times New Roman" w:cs="Times New Roman"/>
          <w:sz w:val="24"/>
          <w:szCs w:val="24"/>
        </w:rPr>
      </w:pPr>
      <w:bookmarkStart w:id="13" w:name="_Toc480797394"/>
      <w:r w:rsidRPr="002D7B16">
        <w:rPr>
          <w:rFonts w:ascii="Times New Roman" w:eastAsia="Times New Roman" w:hAnsi="Times New Roman" w:cs="Times New Roman"/>
          <w:sz w:val="24"/>
          <w:szCs w:val="24"/>
          <w:u w:color="000000"/>
        </w:rPr>
        <w:t xml:space="preserve">6. </w:t>
      </w:r>
      <w:r w:rsidRPr="002D7B16">
        <w:rPr>
          <w:rFonts w:ascii="Times New Roman" w:eastAsia="Times New Roman" w:hAnsi="Times New Roman" w:cs="Times New Roman"/>
          <w:sz w:val="24"/>
          <w:szCs w:val="24"/>
          <w:u w:color="000000"/>
        </w:rPr>
        <w:tab/>
        <w:t>AL</w:t>
      </w:r>
      <w:r w:rsidRPr="002D7B16">
        <w:rPr>
          <w:rFonts w:ascii="Times New Roman" w:eastAsia="Times New Roman" w:hAnsi="Times New Roman" w:cs="Times New Roman"/>
          <w:spacing w:val="1"/>
          <w:sz w:val="24"/>
          <w:szCs w:val="24"/>
          <w:u w:color="000000"/>
        </w:rPr>
        <w:t>T</w:t>
      </w:r>
      <w:r w:rsidRPr="002D7B16">
        <w:rPr>
          <w:rFonts w:ascii="Times New Roman" w:eastAsia="Times New Roman" w:hAnsi="Times New Roman" w:cs="Times New Roman"/>
          <w:sz w:val="24"/>
          <w:szCs w:val="24"/>
          <w:u w:color="000000"/>
        </w:rPr>
        <w:t>ER</w:t>
      </w:r>
      <w:r w:rsidRPr="002D7B16">
        <w:rPr>
          <w:rFonts w:ascii="Times New Roman" w:eastAsia="Times New Roman" w:hAnsi="Times New Roman" w:cs="Times New Roman"/>
          <w:spacing w:val="-1"/>
          <w:sz w:val="24"/>
          <w:szCs w:val="24"/>
          <w:u w:color="000000"/>
        </w:rPr>
        <w:t>N</w:t>
      </w:r>
      <w:r w:rsidRPr="002D7B16">
        <w:rPr>
          <w:rFonts w:ascii="Times New Roman" w:eastAsia="Times New Roman" w:hAnsi="Times New Roman" w:cs="Times New Roman"/>
          <w:sz w:val="24"/>
          <w:szCs w:val="24"/>
          <w:u w:color="000000"/>
        </w:rPr>
        <w:t>AT</w:t>
      </w:r>
      <w:r w:rsidRPr="002D7B16">
        <w:rPr>
          <w:rFonts w:ascii="Times New Roman" w:eastAsia="Times New Roman" w:hAnsi="Times New Roman" w:cs="Times New Roman"/>
          <w:spacing w:val="1"/>
          <w:sz w:val="24"/>
          <w:szCs w:val="24"/>
          <w:u w:color="000000"/>
        </w:rPr>
        <w:t>E</w:t>
      </w:r>
      <w:r w:rsidRPr="002D7B16">
        <w:rPr>
          <w:rFonts w:ascii="Times New Roman" w:eastAsia="Times New Roman" w:hAnsi="Times New Roman" w:cs="Times New Roman"/>
          <w:sz w:val="24"/>
          <w:szCs w:val="24"/>
          <w:u w:color="000000"/>
        </w:rPr>
        <w:t>S</w:t>
      </w:r>
      <w:bookmarkEnd w:id="13"/>
    </w:p>
    <w:p w14:paraId="40075F84" w14:textId="77777777" w:rsidR="00015D47" w:rsidRPr="00F82760" w:rsidRDefault="00015D47">
      <w:pPr>
        <w:spacing w:before="7" w:after="0" w:line="120" w:lineRule="exact"/>
      </w:pPr>
    </w:p>
    <w:p w14:paraId="75E8216B" w14:textId="77777777" w:rsidR="00280B56" w:rsidRDefault="0026255B" w:rsidP="00A02EA9">
      <w:pPr>
        <w:tabs>
          <w:tab w:val="left" w:pos="660"/>
        </w:tabs>
        <w:spacing w:after="0" w:line="250" w:lineRule="auto"/>
        <w:ind w:left="665" w:right="273" w:hanging="564"/>
        <w:jc w:val="both"/>
        <w:rPr>
          <w:rFonts w:ascii="Times New Roman" w:eastAsia="Times New Roman" w:hAnsi="Times New Roman" w:cs="Times New Roman"/>
        </w:rPr>
      </w:pPr>
      <w:r w:rsidRPr="00EF5648">
        <w:rPr>
          <w:rFonts w:ascii="Times New Roman" w:eastAsia="Times New Roman" w:hAnsi="Times New Roman" w:cs="Times New Roman"/>
        </w:rPr>
        <w:t>6.1</w:t>
      </w:r>
      <w:r w:rsidRPr="00EF5648">
        <w:rPr>
          <w:rFonts w:ascii="Times New Roman" w:eastAsia="Times New Roman" w:hAnsi="Times New Roman" w:cs="Times New Roman"/>
        </w:rPr>
        <w:tab/>
        <w:t>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 xml:space="preserve">h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po</w:t>
      </w:r>
      <w:r w:rsidRPr="00EF5648">
        <w:rPr>
          <w:rFonts w:ascii="Times New Roman" w:eastAsia="Times New Roman" w:hAnsi="Times New Roman" w:cs="Times New Roman"/>
          <w:spacing w:val="-1"/>
        </w:rPr>
        <w:t>we</w:t>
      </w:r>
      <w:r w:rsidRPr="00EF5648">
        <w:rPr>
          <w:rFonts w:ascii="Times New Roman" w:eastAsia="Times New Roman" w:hAnsi="Times New Roman" w:cs="Times New Roman"/>
        </w:rPr>
        <w:t xml:space="preserve">r to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ind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vidual to be his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te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 xml:space="preserve">y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 dis</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move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so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ment or</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moval of</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ted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not</w:t>
      </w:r>
      <w:r w:rsidRPr="00EF5648">
        <w:rPr>
          <w:rFonts w:ascii="Times New Roman" w:eastAsia="Times New Roman" w:hAnsi="Times New Roman" w:cs="Times New Roman"/>
          <w:spacing w:val="1"/>
        </w:rPr>
        <w:t>ic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 w</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uted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or 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a m</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of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f his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so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qu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st</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te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shall be </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ive notice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in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s of the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su</w:t>
      </w:r>
      <w:r w:rsidRPr="00EF5648">
        <w:rPr>
          <w:rFonts w:ascii="Times New Roman" w:eastAsia="Times New Roman" w:hAnsi="Times New Roman" w:cs="Times New Roman"/>
          <w:spacing w:val="1"/>
        </w:rPr>
        <w:t>b</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or </w:t>
      </w:r>
      <w:r w:rsidRPr="00EF5648">
        <w:rPr>
          <w:rFonts w:ascii="Times New Roman" w:eastAsia="Times New Roman" w:hAnsi="Times New Roman" w:cs="Times New Roman"/>
          <w:spacing w:val="-1"/>
        </w:rPr>
        <w:t>w</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rking g</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oups of</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his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is 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H</w:t>
      </w:r>
      <w:r w:rsidRPr="00EF5648">
        <w:rPr>
          <w:rFonts w:ascii="Times New Roman" w:eastAsia="Times New Roman" w:hAnsi="Times New Roman" w:cs="Times New Roman"/>
        </w:rPr>
        <w:t xml:space="preserve">e shall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lso be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attend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vote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 a</w:t>
      </w:r>
      <w:r w:rsidRPr="00EF5648">
        <w:rPr>
          <w:rFonts w:ascii="Times New Roman" w:eastAsia="Times New Roman" w:hAnsi="Times New Roman" w:cs="Times New Roman"/>
          <w:spacing w:val="4"/>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the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him</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 not pe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sonal</w:t>
      </w:r>
      <w:r w:rsidRPr="00EF5648">
        <w:rPr>
          <w:rFonts w:ascii="Times New Roman" w:eastAsia="Times New Roman" w:hAnsi="Times New Roman" w:cs="Times New Roman"/>
          <w:spacing w:val="2"/>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to 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 xml:space="preserve">ise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disch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un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s, pow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dut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of h</w:t>
      </w:r>
      <w:r w:rsidRPr="00EF5648">
        <w:rPr>
          <w:rFonts w:ascii="Times New Roman" w:eastAsia="Times New Roman" w:hAnsi="Times New Roman" w:cs="Times New Roman"/>
          <w:spacing w:val="2"/>
        </w:rPr>
        <w:t>i</w:t>
      </w:r>
      <w:r w:rsidRPr="00EF5648">
        <w:rPr>
          <w:rFonts w:ascii="Times New Roman" w:eastAsia="Times New Roman" w:hAnsi="Times New Roman" w:cs="Times New Roman"/>
        </w:rPr>
        <w:t>s ap</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s a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f</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r the purp</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pr</w:t>
      </w:r>
      <w:r w:rsidRPr="00EF5648">
        <w:rPr>
          <w:rFonts w:ascii="Times New Roman" w:eastAsia="Times New Roman" w:hAnsi="Times New Roman" w:cs="Times New Roman"/>
          <w:spacing w:val="1"/>
        </w:rPr>
        <w:t>o</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din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s at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vis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ons of this </w:t>
      </w:r>
      <w:r w:rsidR="00B26818" w:rsidRPr="00B26818">
        <w:rPr>
          <w:rFonts w:ascii="Times New Roman" w:eastAsia="Times New Roman" w:hAnsi="Times New Roman" w:cs="Times New Roman"/>
          <w:b/>
          <w:spacing w:val="1"/>
        </w:rPr>
        <w:t>Constitution</w:t>
      </w:r>
      <w:r w:rsidRPr="00EF5648">
        <w:rPr>
          <w:rFonts w:ascii="Times New Roman" w:eastAsia="Times New Roman" w:hAnsi="Times New Roman" w:cs="Times New Roman"/>
        </w:rPr>
        <w:t xml:space="preserve">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 xml:space="preserve">y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if 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 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w:t>
      </w:r>
    </w:p>
    <w:p w14:paraId="6556F73C" w14:textId="77777777" w:rsidR="00A02EA9" w:rsidRDefault="00A02EA9" w:rsidP="00A02EA9">
      <w:pPr>
        <w:tabs>
          <w:tab w:val="left" w:pos="660"/>
        </w:tabs>
        <w:spacing w:after="0" w:line="250" w:lineRule="auto"/>
        <w:ind w:left="665" w:right="273" w:hanging="564"/>
        <w:rPr>
          <w:rFonts w:ascii="Times New Roman" w:eastAsia="Times New Roman" w:hAnsi="Times New Roman" w:cs="Times New Roman"/>
        </w:rPr>
      </w:pPr>
    </w:p>
    <w:p w14:paraId="5457B241" w14:textId="77777777" w:rsidR="00015D47" w:rsidRPr="00EF5648" w:rsidRDefault="0026255B" w:rsidP="00A02EA9">
      <w:pPr>
        <w:tabs>
          <w:tab w:val="left" w:pos="660"/>
        </w:tabs>
        <w:spacing w:after="0" w:line="250" w:lineRule="auto"/>
        <w:ind w:left="665" w:right="273" w:hanging="564"/>
        <w:jc w:val="both"/>
        <w:rPr>
          <w:rFonts w:ascii="Times New Roman" w:eastAsia="Times New Roman" w:hAnsi="Times New Roman" w:cs="Times New Roman"/>
        </w:rPr>
      </w:pPr>
      <w:r w:rsidRPr="00EF5648">
        <w:rPr>
          <w:rFonts w:ascii="Times New Roman" w:eastAsia="Times New Roman" w:hAnsi="Times New Roman" w:cs="Times New Roman"/>
        </w:rPr>
        <w:t>6.2</w:t>
      </w:r>
      <w:r w:rsidRPr="00EF5648">
        <w:rPr>
          <w:rFonts w:ascii="Times New Roman" w:eastAsia="Times New Roman" w:hAnsi="Times New Roman" w:cs="Times New Roman"/>
        </w:rPr>
        <w:tab/>
        <w:t>Ev</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4"/>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 </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te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shall</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one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vote</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 xml:space="preserve">h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w:t>
      </w:r>
      <w:r w:rsidR="00911D88">
        <w:rPr>
          <w:rFonts w:ascii="Times New Roman" w:eastAsia="Times New Roman" w:hAnsi="Times New Roman" w:cs="Times New Roman"/>
        </w:rPr>
        <w:t xml:space="preserve"> </w:t>
      </w:r>
      <w:r w:rsidRPr="00EF5648">
        <w:rPr>
          <w:rFonts w:ascii="Times New Roman" w:eastAsia="Times New Roman" w:hAnsi="Times New Roman" w:cs="Times New Roman"/>
        </w:rPr>
        <w:t>whom he</w:t>
      </w:r>
      <w:r w:rsidRPr="00EF5648">
        <w:rPr>
          <w:rFonts w:ascii="Times New Roman" w:eastAsia="Times New Roman" w:hAnsi="Times New Roman" w:cs="Times New Roman"/>
          <w:spacing w:val="-1"/>
        </w:rPr>
        <w:t xml:space="preserve"> ac</w:t>
      </w:r>
      <w:r w:rsidRPr="00EF5648">
        <w:rPr>
          <w:rFonts w:ascii="Times New Roman" w:eastAsia="Times New Roman" w:hAnsi="Times New Roman" w:cs="Times New Roman"/>
        </w:rPr>
        <w:t>ts as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in addit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to 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 own vote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if 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is also a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ut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 xml:space="preserve">y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solu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ion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w</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shall, unl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ss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of his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ment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ovides to the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4"/>
        </w:rPr>
        <w:t>r</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s e</w:t>
      </w:r>
      <w:r w:rsidRPr="00EF5648">
        <w:rPr>
          <w:rFonts w:ascii="Times New Roman" w:eastAsia="Times New Roman" w:hAnsi="Times New Roman" w:cs="Times New Roman"/>
          <w:spacing w:val="1"/>
        </w:rPr>
        <w:t>x</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ut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his a</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p>
    <w:p w14:paraId="435E5250" w14:textId="77777777" w:rsidR="00015D47" w:rsidRPr="00EF5648" w:rsidRDefault="00015D47" w:rsidP="00EF5648">
      <w:pPr>
        <w:spacing w:before="5" w:after="0" w:line="240" w:lineRule="exact"/>
        <w:jc w:val="both"/>
      </w:pPr>
    </w:p>
    <w:p w14:paraId="148893B8" w14:textId="77777777" w:rsidR="00015D47" w:rsidRPr="00EF5648" w:rsidRDefault="0026255B" w:rsidP="00911D88">
      <w:pPr>
        <w:tabs>
          <w:tab w:val="left" w:pos="660"/>
        </w:tabs>
        <w:spacing w:after="0" w:line="254" w:lineRule="auto"/>
        <w:ind w:left="670" w:right="22" w:hanging="569"/>
        <w:jc w:val="both"/>
        <w:rPr>
          <w:rFonts w:ascii="Times New Roman" w:eastAsia="Times New Roman" w:hAnsi="Times New Roman" w:cs="Times New Roman"/>
        </w:rPr>
      </w:pPr>
      <w:r w:rsidRPr="00EF5648">
        <w:rPr>
          <w:rFonts w:ascii="Times New Roman" w:eastAsia="Times New Roman" w:hAnsi="Times New Roman" w:cs="Times New Roman"/>
        </w:rPr>
        <w:t>6.3</w:t>
      </w:r>
      <w:r w:rsidRPr="00EF5648">
        <w:rPr>
          <w:rFonts w:ascii="Times New Roman" w:eastAsia="Times New Roman" w:hAnsi="Times New Roman" w:cs="Times New Roman"/>
        </w:rPr>
        <w:tab/>
        <w:t xml:space="preserve">An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s</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ipso f</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to c</w:t>
      </w:r>
      <w:r w:rsidRPr="00EF5648">
        <w:rPr>
          <w:rFonts w:ascii="Times New Roman" w:eastAsia="Times New Roman" w:hAnsi="Times New Roman" w:cs="Times New Roman"/>
          <w:spacing w:val="-1"/>
        </w:rPr>
        <w:t>ea</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be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te </w:t>
      </w:r>
      <w:r w:rsidR="00B26818" w:rsidRPr="00B26818">
        <w:rPr>
          <w:rFonts w:ascii="Times New Roman" w:eastAsia="Times New Roman" w:hAnsi="Times New Roman" w:cs="Times New Roman"/>
          <w:b/>
          <w:spacing w:val="2"/>
        </w:rPr>
        <w:t>Member</w:t>
      </w:r>
      <w:r w:rsidR="00911D88">
        <w:rPr>
          <w:rFonts w:ascii="Times New Roman" w:eastAsia="Times New Roman" w:hAnsi="Times New Roman" w:cs="Times New Roman"/>
          <w:spacing w:val="-1"/>
        </w:rPr>
        <w:t xml:space="preserve"> if </w:t>
      </w:r>
      <w:r w:rsidRPr="00EF5648">
        <w:rPr>
          <w:rFonts w:ascii="Times New Roman" w:eastAsia="Times New Roman" w:hAnsi="Times New Roman" w:cs="Times New Roman"/>
        </w:rPr>
        <w:t xml:space="preserve">his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c</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son to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w:t>
      </w:r>
    </w:p>
    <w:p w14:paraId="5697A65A" w14:textId="77777777" w:rsidR="00015D47" w:rsidRPr="00EF5648" w:rsidRDefault="00015D47" w:rsidP="00EF5648">
      <w:pPr>
        <w:spacing w:before="13" w:after="0" w:line="220" w:lineRule="exact"/>
        <w:jc w:val="both"/>
      </w:pPr>
    </w:p>
    <w:p w14:paraId="12D5A07E" w14:textId="77777777" w:rsidR="00015D47" w:rsidRPr="002D7B16" w:rsidRDefault="0026255B" w:rsidP="002D7B16">
      <w:pPr>
        <w:tabs>
          <w:tab w:val="left" w:pos="660"/>
        </w:tabs>
        <w:spacing w:after="0" w:line="250" w:lineRule="auto"/>
        <w:ind w:left="670" w:right="295" w:hanging="569"/>
        <w:jc w:val="both"/>
        <w:rPr>
          <w:rFonts w:ascii="Times New Roman" w:eastAsia="Times New Roman" w:hAnsi="Times New Roman" w:cs="Times New Roman"/>
        </w:rPr>
      </w:pPr>
      <w:r w:rsidRPr="00EF5648">
        <w:rPr>
          <w:rFonts w:ascii="Times New Roman" w:eastAsia="Times New Roman" w:hAnsi="Times New Roman" w:cs="Times New Roman"/>
        </w:rPr>
        <w:t>6.4</w:t>
      </w:r>
      <w:r w:rsidRPr="00EF5648">
        <w:rPr>
          <w:rFonts w:ascii="Times New Roman" w:eastAsia="Times New Roman" w:hAnsi="Times New Roman" w:cs="Times New Roman"/>
        </w:rPr>
        <w:tab/>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 xml:space="preserve">s 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his </w:t>
      </w:r>
      <w:r w:rsidR="00B26818" w:rsidRPr="00B26818">
        <w:rPr>
          <w:rFonts w:ascii="Times New Roman" w:eastAsia="Times New Roman" w:hAnsi="Times New Roman" w:cs="Times New Roman"/>
          <w:b/>
          <w:spacing w:val="1"/>
        </w:rPr>
        <w:t>Constitution</w:t>
      </w:r>
      <w:r w:rsidRPr="00EF5648">
        <w:rPr>
          <w:rFonts w:ascii="Times New Roman" w:eastAsia="Times New Roman" w:hAnsi="Times New Roman" w:cs="Times New Roman"/>
        </w:rPr>
        <w:t xml:space="preserve"> to a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shall, unl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ss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t o</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 xml:space="preserve">ise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q</w:t>
      </w:r>
      <w:r w:rsidRPr="00EF5648">
        <w:rPr>
          <w:rFonts w:ascii="Times New Roman" w:eastAsia="Times New Roman" w:hAnsi="Times New Roman" w:cs="Times New Roman"/>
          <w:spacing w:val="4"/>
        </w:rPr>
        <w:t>u</w:t>
      </w:r>
      <w:r w:rsidRPr="00EF5648">
        <w:rPr>
          <w:rFonts w:ascii="Times New Roman" w:eastAsia="Times New Roman" w:hAnsi="Times New Roman" w:cs="Times New Roman"/>
        </w:rPr>
        <w:t>i</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include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his du</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te.</w:t>
      </w:r>
    </w:p>
    <w:p w14:paraId="287AB46D" w14:textId="77777777" w:rsidR="00015D47" w:rsidRPr="002D7B16" w:rsidRDefault="0026255B" w:rsidP="002D7B16">
      <w:pPr>
        <w:pStyle w:val="Heading1"/>
        <w:rPr>
          <w:rFonts w:ascii="Times New Roman" w:eastAsia="Times New Roman" w:hAnsi="Times New Roman" w:cs="Times New Roman"/>
          <w:sz w:val="24"/>
          <w:szCs w:val="24"/>
        </w:rPr>
      </w:pPr>
      <w:bookmarkStart w:id="14" w:name="_Toc480797395"/>
      <w:r w:rsidRPr="002D7B16">
        <w:rPr>
          <w:rFonts w:ascii="Times New Roman" w:eastAsia="Times New Roman" w:hAnsi="Times New Roman" w:cs="Times New Roman"/>
          <w:sz w:val="24"/>
          <w:szCs w:val="24"/>
          <w:u w:color="000000"/>
        </w:rPr>
        <w:t xml:space="preserve">7. </w:t>
      </w:r>
      <w:r w:rsidRPr="002D7B16">
        <w:rPr>
          <w:rFonts w:ascii="Times New Roman" w:eastAsia="Times New Roman" w:hAnsi="Times New Roman" w:cs="Times New Roman"/>
          <w:sz w:val="24"/>
          <w:szCs w:val="24"/>
          <w:u w:color="000000"/>
        </w:rPr>
        <w:tab/>
        <w:t>RE</w:t>
      </w:r>
      <w:r w:rsidRPr="002D7B16">
        <w:rPr>
          <w:rFonts w:ascii="Times New Roman" w:eastAsia="Times New Roman" w:hAnsi="Times New Roman" w:cs="Times New Roman"/>
          <w:spacing w:val="-2"/>
          <w:sz w:val="24"/>
          <w:szCs w:val="24"/>
          <w:u w:color="000000"/>
        </w:rPr>
        <w:t>P</w:t>
      </w:r>
      <w:r w:rsidRPr="002D7B16">
        <w:rPr>
          <w:rFonts w:ascii="Times New Roman" w:eastAsia="Times New Roman" w:hAnsi="Times New Roman" w:cs="Times New Roman"/>
          <w:sz w:val="24"/>
          <w:szCs w:val="24"/>
          <w:u w:color="000000"/>
        </w:rPr>
        <w:t>RE</w:t>
      </w:r>
      <w:r w:rsidRPr="002D7B16">
        <w:rPr>
          <w:rFonts w:ascii="Times New Roman" w:eastAsia="Times New Roman" w:hAnsi="Times New Roman" w:cs="Times New Roman"/>
          <w:spacing w:val="1"/>
          <w:sz w:val="24"/>
          <w:szCs w:val="24"/>
          <w:u w:color="000000"/>
        </w:rPr>
        <w:t>S</w:t>
      </w:r>
      <w:r w:rsidRPr="002D7B16">
        <w:rPr>
          <w:rFonts w:ascii="Times New Roman" w:eastAsia="Times New Roman" w:hAnsi="Times New Roman" w:cs="Times New Roman"/>
          <w:sz w:val="24"/>
          <w:szCs w:val="24"/>
          <w:u w:color="000000"/>
        </w:rPr>
        <w:t>ENTATION A</w:t>
      </w:r>
      <w:r w:rsidRPr="002D7B16">
        <w:rPr>
          <w:rFonts w:ascii="Times New Roman" w:eastAsia="Times New Roman" w:hAnsi="Times New Roman" w:cs="Times New Roman"/>
          <w:spacing w:val="-1"/>
          <w:sz w:val="24"/>
          <w:szCs w:val="24"/>
          <w:u w:color="000000"/>
        </w:rPr>
        <w:t>N</w:t>
      </w:r>
      <w:r w:rsidRPr="002D7B16">
        <w:rPr>
          <w:rFonts w:ascii="Times New Roman" w:eastAsia="Times New Roman" w:hAnsi="Times New Roman" w:cs="Times New Roman"/>
          <w:sz w:val="24"/>
          <w:szCs w:val="24"/>
          <w:u w:color="000000"/>
        </w:rPr>
        <w:t xml:space="preserve">D </w:t>
      </w:r>
      <w:r w:rsidRPr="002D7B16">
        <w:rPr>
          <w:rFonts w:ascii="Times New Roman" w:eastAsia="Times New Roman" w:hAnsi="Times New Roman" w:cs="Times New Roman"/>
          <w:spacing w:val="-1"/>
          <w:sz w:val="24"/>
          <w:szCs w:val="24"/>
          <w:u w:color="000000"/>
        </w:rPr>
        <w:t>V</w:t>
      </w:r>
      <w:r w:rsidRPr="002D7B16">
        <w:rPr>
          <w:rFonts w:ascii="Times New Roman" w:eastAsia="Times New Roman" w:hAnsi="Times New Roman" w:cs="Times New Roman"/>
          <w:sz w:val="24"/>
          <w:szCs w:val="24"/>
          <w:u w:color="000000"/>
        </w:rPr>
        <w:t>O</w:t>
      </w:r>
      <w:r w:rsidRPr="002D7B16">
        <w:rPr>
          <w:rFonts w:ascii="Times New Roman" w:eastAsia="Times New Roman" w:hAnsi="Times New Roman" w:cs="Times New Roman"/>
          <w:spacing w:val="1"/>
          <w:sz w:val="24"/>
          <w:szCs w:val="24"/>
          <w:u w:color="000000"/>
        </w:rPr>
        <w:t>T</w:t>
      </w:r>
      <w:r w:rsidRPr="002D7B16">
        <w:rPr>
          <w:rFonts w:ascii="Times New Roman" w:eastAsia="Times New Roman" w:hAnsi="Times New Roman" w:cs="Times New Roman"/>
          <w:sz w:val="24"/>
          <w:szCs w:val="24"/>
          <w:u w:color="000000"/>
        </w:rPr>
        <w:t>ING</w:t>
      </w:r>
      <w:bookmarkEnd w:id="14"/>
    </w:p>
    <w:p w14:paraId="06688B59" w14:textId="77777777" w:rsidR="00015D47" w:rsidRPr="00F82760" w:rsidRDefault="00015D47">
      <w:pPr>
        <w:spacing w:before="7" w:after="0" w:line="120" w:lineRule="exact"/>
      </w:pPr>
    </w:p>
    <w:p w14:paraId="73B68F53" w14:textId="77777777" w:rsidR="00015D47" w:rsidRPr="00EF5648" w:rsidRDefault="0026255B" w:rsidP="00EF5648">
      <w:pPr>
        <w:tabs>
          <w:tab w:val="left" w:pos="660"/>
        </w:tabs>
        <w:spacing w:after="0" w:line="250" w:lineRule="auto"/>
        <w:ind w:left="665" w:right="242" w:hanging="564"/>
        <w:jc w:val="both"/>
        <w:rPr>
          <w:rFonts w:ascii="Times New Roman" w:eastAsia="Times New Roman" w:hAnsi="Times New Roman" w:cs="Times New Roman"/>
        </w:rPr>
      </w:pPr>
      <w:r w:rsidRPr="00EF5648">
        <w:rPr>
          <w:rFonts w:ascii="Times New Roman" w:eastAsia="Times New Roman" w:hAnsi="Times New Roman" w:cs="Times New Roman"/>
        </w:rPr>
        <w:t>7.1</w:t>
      </w:r>
      <w:r w:rsidRPr="00EF5648">
        <w:rPr>
          <w:rFonts w:ascii="Times New Roman" w:eastAsia="Times New Roman" w:hAnsi="Times New Roman" w:cs="Times New Roman"/>
        </w:rPr>
        <w:tab/>
        <w:t>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other</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s</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attend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 e</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4"/>
        </w:rPr>
        <w:t>r</w:t>
      </w:r>
      <w:r w:rsidRPr="00EF5648">
        <w:rPr>
          <w:rFonts w:ascii="Times New Roman" w:eastAsia="Times New Roman" w:hAnsi="Times New Roman" w:cs="Times New Roman"/>
        </w:rPr>
        <w:t>y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 O</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dviser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such</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t</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number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s the </w:t>
      </w:r>
      <w:r w:rsidRPr="005367FC">
        <w:rPr>
          <w:rFonts w:ascii="Times New Roman" w:eastAsia="Times New Roman" w:hAnsi="Times New Roman" w:cs="Times New Roman"/>
          <w:b/>
        </w:rPr>
        <w:t>Chairm</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shall pe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t) shall be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 attend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of the</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with 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 xml:space="preserve">h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shall be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 sp</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 xml:space="preserve">k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a</w:t>
      </w:r>
      <w:r w:rsidRPr="00EF5648">
        <w:rPr>
          <w:rFonts w:ascii="Times New Roman" w:eastAsia="Times New Roman" w:hAnsi="Times New Roman" w:cs="Times New Roman"/>
          <w:spacing w:val="4"/>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but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not be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 vo</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s</w:t>
      </w:r>
      <w:r w:rsidRPr="00EF5648">
        <w:rPr>
          <w:rFonts w:ascii="Times New Roman" w:eastAsia="Times New Roman" w:hAnsi="Times New Roman" w:cs="Times New Roman"/>
        </w:rPr>
        <w:t>sue.</w:t>
      </w:r>
    </w:p>
    <w:p w14:paraId="3DA5539F" w14:textId="77777777" w:rsidR="00015D47" w:rsidRPr="00EF5648" w:rsidRDefault="00015D47" w:rsidP="00EF5648">
      <w:pPr>
        <w:spacing w:after="0" w:line="240" w:lineRule="exact"/>
        <w:jc w:val="both"/>
      </w:pPr>
    </w:p>
    <w:p w14:paraId="0A85C6F8" w14:textId="77777777" w:rsidR="00015D47" w:rsidRPr="00EF5648" w:rsidRDefault="0026255B" w:rsidP="00EF5648">
      <w:pPr>
        <w:tabs>
          <w:tab w:val="left" w:pos="660"/>
          <w:tab w:val="left" w:pos="7940"/>
        </w:tabs>
        <w:spacing w:after="0" w:line="250" w:lineRule="auto"/>
        <w:ind w:left="665" w:right="124" w:hanging="564"/>
        <w:jc w:val="both"/>
        <w:rPr>
          <w:rFonts w:ascii="Times New Roman" w:eastAsia="Times New Roman" w:hAnsi="Times New Roman" w:cs="Times New Roman"/>
        </w:rPr>
      </w:pPr>
      <w:r w:rsidRPr="00EF5648">
        <w:rPr>
          <w:rFonts w:ascii="Times New Roman" w:eastAsia="Times New Roman" w:hAnsi="Times New Roman" w:cs="Times New Roman"/>
        </w:rPr>
        <w:t>7.2</w:t>
      </w:r>
      <w:r w:rsidRPr="00EF5648">
        <w:rPr>
          <w:rFonts w:ascii="Times New Roman" w:eastAsia="Times New Roman" w:hAnsi="Times New Roman" w:cs="Times New Roman"/>
        </w:rPr>
        <w:tab/>
        <w:t>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 xml:space="preserve">h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w:t>
      </w:r>
      <w:r w:rsidRPr="00EF5648">
        <w:rPr>
          <w:rFonts w:ascii="Times New Roman" w:eastAsia="Times New Roman" w:hAnsi="Times New Roman" w:cs="Times New Roman"/>
        </w:rPr>
        <w:t>includi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 xml:space="preserve">g the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w:t>
      </w:r>
      <w:r w:rsidRPr="005367FC">
        <w:rPr>
          <w:rFonts w:ascii="Times New Roman" w:eastAsia="Times New Roman" w:hAnsi="Times New Roman" w:cs="Times New Roman"/>
          <w:b/>
          <w:spacing w:val="-1"/>
        </w:rPr>
        <w:t>n</w:t>
      </w:r>
      <w:r w:rsidRPr="00EF5648">
        <w:rPr>
          <w:rFonts w:ascii="Times New Roman" w:eastAsia="Times New Roman" w:hAnsi="Times New Roman" w:cs="Times New Roman"/>
        </w:rPr>
        <w:t>)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 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st one vot</w:t>
      </w:r>
      <w:r w:rsidRPr="00EF5648">
        <w:rPr>
          <w:rFonts w:ascii="Times New Roman" w:eastAsia="Times New Roman" w:hAnsi="Times New Roman" w:cs="Times New Roman"/>
          <w:spacing w:val="-1"/>
        </w:rPr>
        <w:t>e</w:t>
      </w:r>
      <w:r w:rsidR="00911D88">
        <w:rPr>
          <w:rFonts w:ascii="Times New Roman" w:eastAsia="Times New Roman" w:hAnsi="Times New Roman" w:cs="Times New Roman"/>
        </w:rPr>
        <w:t xml:space="preserve">. </w:t>
      </w:r>
      <w:r w:rsidRPr="00EF5648">
        <w:rPr>
          <w:rFonts w:ascii="Times New Roman" w:eastAsia="Times New Roman" w:hAnsi="Times New Roman" w:cs="Times New Roman"/>
          <w:spacing w:val="-6"/>
        </w:rPr>
        <w:t>I</w:t>
      </w:r>
      <w:r w:rsidRPr="00EF5648">
        <w:rPr>
          <w:rFonts w:ascii="Times New Roman" w:eastAsia="Times New Roman" w:hAnsi="Times New Roman" w:cs="Times New Roman"/>
        </w:rPr>
        <w:t>n 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of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lastRenderedPageBreak/>
        <w:t>e</w:t>
      </w:r>
      <w:r w:rsidRPr="00EF5648">
        <w:rPr>
          <w:rFonts w:ascii="Times New Roman" w:eastAsia="Times New Roman" w:hAnsi="Times New Roman" w:cs="Times New Roman"/>
        </w:rPr>
        <w:t>qu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5"/>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of v</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tes, 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shall have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ond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vote.</w:t>
      </w:r>
    </w:p>
    <w:p w14:paraId="492EC127" w14:textId="77777777" w:rsidR="00015D47" w:rsidRPr="00EF5648" w:rsidRDefault="00015D47" w:rsidP="00EF5648">
      <w:pPr>
        <w:spacing w:after="0" w:line="240" w:lineRule="exact"/>
        <w:jc w:val="both"/>
      </w:pPr>
    </w:p>
    <w:p w14:paraId="21B4E3B0" w14:textId="77777777" w:rsidR="00015D47" w:rsidRPr="00C35018" w:rsidRDefault="0026255B" w:rsidP="00C35018">
      <w:pPr>
        <w:tabs>
          <w:tab w:val="left" w:pos="660"/>
          <w:tab w:val="left" w:pos="3680"/>
        </w:tabs>
        <w:spacing w:after="0" w:line="250" w:lineRule="auto"/>
        <w:ind w:left="665" w:right="186" w:hanging="564"/>
        <w:jc w:val="both"/>
        <w:rPr>
          <w:rFonts w:ascii="Times New Roman" w:eastAsia="Times New Roman" w:hAnsi="Times New Roman" w:cs="Times New Roman"/>
        </w:rPr>
      </w:pPr>
      <w:r w:rsidRPr="00EF5648">
        <w:rPr>
          <w:rFonts w:ascii="Times New Roman" w:eastAsia="Times New Roman" w:hAnsi="Times New Roman" w:cs="Times New Roman"/>
        </w:rPr>
        <w:t>7.3</w:t>
      </w:r>
      <w:r w:rsidRPr="00EF5648">
        <w:rPr>
          <w:rFonts w:ascii="Times New Roman" w:eastAsia="Times New Roman" w:hAnsi="Times New Roman" w:cs="Times New Roman"/>
        </w:rPr>
        <w:tab/>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rsons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appoint a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pursu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use 5</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a</w:t>
      </w:r>
      <w:r w:rsidRPr="00EF5648">
        <w:rPr>
          <w:rFonts w:ascii="Times New Roman" w:eastAsia="Times New Roman" w:hAnsi="Times New Roman" w:cs="Times New Roman"/>
          <w:spacing w:val="4"/>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me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move 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m of</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ice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ther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 to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in his p</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ace</w:t>
      </w:r>
      <w:r w:rsidRPr="00EF5648">
        <w:rPr>
          <w:rFonts w:ascii="Times New Roman" w:eastAsia="Times New Roman" w:hAnsi="Times New Roman" w:cs="Times New Roman"/>
        </w:rPr>
        <w:t>. A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l on</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v</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ht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remove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rom o</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he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w:t>
      </w:r>
      <w:r w:rsidRPr="00EF5648">
        <w:rPr>
          <w:rFonts w:ascii="Times New Roman" w:eastAsia="Times New Roman" w:hAnsi="Times New Roman" w:cs="Times New Roman"/>
          <w:spacing w:val="4"/>
        </w:rPr>
        <w:t>e</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 r</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ht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move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rom o</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nother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son.</w:t>
      </w:r>
      <w:r w:rsidR="00EF5648"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in</w:t>
      </w:r>
      <w:r w:rsidRPr="00EF5648">
        <w:rPr>
          <w:rFonts w:ascii="Times New Roman" w:eastAsia="Times New Roman" w:hAnsi="Times New Roman" w:cs="Times New Roman"/>
          <w:spacing w:val="3"/>
        </w:rPr>
        <w:t>d</w:t>
      </w:r>
      <w:r w:rsidRPr="00EF5648">
        <w:rPr>
          <w:rFonts w:ascii="Times New Roman" w:eastAsia="Times New Roman" w:hAnsi="Times New Roman" w:cs="Times New Roman"/>
        </w:rPr>
        <w:t>iv</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du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5367FC">
        <w:rPr>
          <w:rFonts w:ascii="Times New Roman" w:eastAsia="Times New Roman" w:hAnsi="Times New Roman" w:cs="Times New Roman"/>
          <w:b/>
          <w:spacing w:val="2"/>
        </w:rPr>
        <w:t>C</w:t>
      </w:r>
      <w:r w:rsidRPr="005367FC">
        <w:rPr>
          <w:rFonts w:ascii="Times New Roman" w:eastAsia="Times New Roman" w:hAnsi="Times New Roman" w:cs="Times New Roman"/>
          <w:b/>
        </w:rPr>
        <w:t>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the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 xml:space="preserve">erson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appoint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5367FC">
        <w:rPr>
          <w:rFonts w:ascii="Times New Roman" w:eastAsia="Times New Roman" w:hAnsi="Times New Roman" w:cs="Times New Roman"/>
          <w:b/>
        </w:rPr>
        <w:t>Chai</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spacing w:val="3"/>
        </w:rPr>
        <w:t>m</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n</w:t>
      </w:r>
      <w:r w:rsidRPr="00EF5648">
        <w:rPr>
          <w:rFonts w:ascii="Times New Roman" w:eastAsia="Times New Roman" w:hAnsi="Times New Roman" w:cs="Times New Roman"/>
        </w:rPr>
        <w:t xml:space="preserve">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not</w:t>
      </w:r>
      <w:r w:rsidRPr="00EF5648">
        <w:rPr>
          <w:rFonts w:ascii="Times New Roman" w:eastAsia="Times New Roman" w:hAnsi="Times New Roman" w:cs="Times New Roman"/>
          <w:spacing w:val="1"/>
        </w:rPr>
        <w:t>if</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the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in w</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ing with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se</w:t>
      </w:r>
      <w:r w:rsidRPr="00EF5648">
        <w:rPr>
          <w:rFonts w:ascii="Times New Roman" w:eastAsia="Times New Roman" w:hAnsi="Times New Roman" w:cs="Times New Roman"/>
          <w:spacing w:val="-1"/>
        </w:rPr>
        <w:t>ve</w:t>
      </w:r>
      <w:r w:rsidRPr="00EF5648">
        <w:rPr>
          <w:rFonts w:ascii="Times New Roman" w:eastAsia="Times New Roman" w:hAnsi="Times New Roman" w:cs="Times New Roman"/>
        </w:rPr>
        <w:t>n d</w:t>
      </w:r>
      <w:r w:rsidRPr="00EF5648">
        <w:rPr>
          <w:rFonts w:ascii="Times New Roman" w:eastAsia="Times New Roman" w:hAnsi="Times New Roman" w:cs="Times New Roman"/>
          <w:spacing w:val="4"/>
        </w:rPr>
        <w:t>a</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s 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king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p>
    <w:p w14:paraId="338FADB5" w14:textId="77777777" w:rsidR="00015D47" w:rsidRPr="00C35018" w:rsidRDefault="0026255B" w:rsidP="00C35018">
      <w:pPr>
        <w:pStyle w:val="Heading1"/>
        <w:rPr>
          <w:rFonts w:ascii="Times New Roman" w:eastAsia="Times New Roman" w:hAnsi="Times New Roman" w:cs="Times New Roman"/>
          <w:sz w:val="24"/>
          <w:szCs w:val="24"/>
        </w:rPr>
      </w:pPr>
      <w:bookmarkStart w:id="15" w:name="_Toc480797396"/>
      <w:r w:rsidRPr="00C35018">
        <w:rPr>
          <w:rFonts w:ascii="Times New Roman" w:eastAsia="Times New Roman" w:hAnsi="Times New Roman" w:cs="Times New Roman"/>
          <w:sz w:val="24"/>
          <w:szCs w:val="24"/>
          <w:u w:color="000000"/>
        </w:rPr>
        <w:t xml:space="preserve">8. </w:t>
      </w:r>
      <w:r w:rsidRPr="00C35018">
        <w:rPr>
          <w:rFonts w:ascii="Times New Roman" w:eastAsia="Times New Roman" w:hAnsi="Times New Roman" w:cs="Times New Roman"/>
          <w:sz w:val="24"/>
          <w:szCs w:val="24"/>
          <w:u w:color="000000"/>
        </w:rPr>
        <w:tab/>
        <w:t>THE</w:t>
      </w:r>
      <w:r w:rsidRPr="00C35018">
        <w:rPr>
          <w:rFonts w:ascii="Times New Roman" w:eastAsia="Times New Roman" w:hAnsi="Times New Roman" w:cs="Times New Roman"/>
          <w:spacing w:val="1"/>
          <w:sz w:val="24"/>
          <w:szCs w:val="24"/>
          <w:u w:color="000000"/>
        </w:rPr>
        <w:t xml:space="preserve"> </w:t>
      </w:r>
      <w:r w:rsidRPr="00C35018">
        <w:rPr>
          <w:rFonts w:ascii="Times New Roman" w:eastAsia="Times New Roman" w:hAnsi="Times New Roman" w:cs="Times New Roman"/>
          <w:sz w:val="24"/>
          <w:szCs w:val="24"/>
          <w:u w:color="000000"/>
        </w:rPr>
        <w:t>CHAI</w:t>
      </w:r>
      <w:r w:rsidRPr="00C35018">
        <w:rPr>
          <w:rFonts w:ascii="Times New Roman" w:eastAsia="Times New Roman" w:hAnsi="Times New Roman" w:cs="Times New Roman"/>
          <w:spacing w:val="-1"/>
          <w:sz w:val="24"/>
          <w:szCs w:val="24"/>
          <w:u w:color="000000"/>
        </w:rPr>
        <w:t>RM</w:t>
      </w:r>
      <w:r w:rsidRPr="00C35018">
        <w:rPr>
          <w:rFonts w:ascii="Times New Roman" w:eastAsia="Times New Roman" w:hAnsi="Times New Roman" w:cs="Times New Roman"/>
          <w:sz w:val="24"/>
          <w:szCs w:val="24"/>
          <w:u w:color="000000"/>
        </w:rPr>
        <w:t>AN</w:t>
      </w:r>
      <w:bookmarkEnd w:id="15"/>
    </w:p>
    <w:p w14:paraId="2A07B945" w14:textId="77777777" w:rsidR="00015D47" w:rsidRPr="00F82760" w:rsidRDefault="00015D47">
      <w:pPr>
        <w:spacing w:before="2" w:after="0" w:line="130" w:lineRule="exact"/>
      </w:pPr>
    </w:p>
    <w:p w14:paraId="055B4E9B" w14:textId="77777777" w:rsidR="00015D47" w:rsidRPr="00EF5648" w:rsidRDefault="0026255B" w:rsidP="009D35AC">
      <w:pPr>
        <w:tabs>
          <w:tab w:val="left" w:pos="660"/>
        </w:tabs>
        <w:spacing w:after="0" w:line="240" w:lineRule="auto"/>
        <w:ind w:left="660" w:right="-20" w:hanging="559"/>
        <w:jc w:val="both"/>
        <w:rPr>
          <w:rFonts w:ascii="Times New Roman" w:eastAsia="Times New Roman" w:hAnsi="Times New Roman" w:cs="Times New Roman"/>
        </w:rPr>
      </w:pPr>
      <w:r w:rsidRPr="00EF5648">
        <w:rPr>
          <w:rFonts w:ascii="Times New Roman" w:eastAsia="Times New Roman" w:hAnsi="Times New Roman" w:cs="Times New Roman"/>
        </w:rPr>
        <w:t>8.1</w:t>
      </w:r>
      <w:r w:rsidRPr="00EF5648">
        <w:rPr>
          <w:rFonts w:ascii="Times New Roman" w:eastAsia="Times New Roman" w:hAnsi="Times New Roman" w:cs="Times New Roman"/>
        </w:rPr>
        <w:tab/>
        <w:t xml:space="preserve">Upon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ment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m</w:t>
      </w:r>
      <w:r w:rsidRPr="00EF5648">
        <w:rPr>
          <w:rFonts w:ascii="Times New Roman" w:eastAsia="Times New Roman" w:hAnsi="Times New Roman" w:cs="Times New Roman"/>
          <w:spacing w:val="3"/>
        </w:rPr>
        <w:t>o</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3"/>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TCG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st and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su</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w:t>
      </w:r>
      <w:r w:rsidR="009D35AC">
        <w:rPr>
          <w:rFonts w:ascii="Times New Roman" w:eastAsia="Times New Roman" w:hAnsi="Times New Roman" w:cs="Times New Roman"/>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w:t>
      </w:r>
      <w:r w:rsidRPr="005367FC">
        <w:rPr>
          <w:rFonts w:ascii="Times New Roman" w:eastAsia="Times New Roman" w:hAnsi="Times New Roman" w:cs="Times New Roman"/>
          <w:b/>
          <w:spacing w:val="-1"/>
        </w:rPr>
        <w:t>n</w:t>
      </w:r>
      <w:r w:rsidRPr="00EF5648">
        <w:rPr>
          <w:rFonts w:ascii="Times New Roman" w:eastAsia="Times New Roman" w:hAnsi="Times New Roman" w:cs="Times New Roman"/>
        </w:rPr>
        <w:t>,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TCG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l</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 to </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w:t>
      </w:r>
      <w:r w:rsidRPr="005367FC">
        <w:rPr>
          <w:rFonts w:ascii="Times New Roman" w:eastAsia="Times New Roman" w:hAnsi="Times New Roman" w:cs="Times New Roman"/>
          <w:b/>
          <w:spacing w:val="1"/>
        </w:rPr>
        <w:t>C</w:t>
      </w:r>
      <w:r w:rsidRPr="005367FC">
        <w:rPr>
          <w:rFonts w:ascii="Times New Roman" w:eastAsia="Times New Roman" w:hAnsi="Times New Roman" w:cs="Times New Roman"/>
          <w:b/>
        </w:rPr>
        <w:t>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w:t>
      </w:r>
      <w:r w:rsidRPr="005367FC">
        <w:rPr>
          <w:rFonts w:ascii="Times New Roman" w:eastAsia="Times New Roman" w:hAnsi="Times New Roman" w:cs="Times New Roman"/>
          <w:b/>
          <w:spacing w:val="-1"/>
        </w:rPr>
        <w:t>n</w:t>
      </w:r>
      <w:r w:rsidRPr="00EF5648">
        <w:rPr>
          <w:rFonts w:ascii="Times New Roman" w:eastAsia="Times New Roman" w:hAnsi="Times New Roman" w:cs="Times New Roman"/>
        </w:rPr>
        <w:t>.</w:t>
      </w:r>
    </w:p>
    <w:p w14:paraId="1AE34F2D" w14:textId="77777777" w:rsidR="00015D47" w:rsidRPr="00EF5648" w:rsidRDefault="00015D47" w:rsidP="00EF5648">
      <w:pPr>
        <w:spacing w:before="10" w:after="0" w:line="240" w:lineRule="exact"/>
        <w:jc w:val="both"/>
      </w:pPr>
    </w:p>
    <w:p w14:paraId="1D613409" w14:textId="77777777" w:rsidR="00015D47" w:rsidRPr="00EF5648" w:rsidRDefault="0026255B" w:rsidP="00EF5648">
      <w:pPr>
        <w:tabs>
          <w:tab w:val="left" w:pos="660"/>
        </w:tabs>
        <w:spacing w:after="0" w:line="240" w:lineRule="auto"/>
        <w:ind w:left="101" w:right="-20"/>
        <w:jc w:val="both"/>
        <w:rPr>
          <w:rFonts w:ascii="Times New Roman" w:eastAsia="Times New Roman" w:hAnsi="Times New Roman" w:cs="Times New Roman"/>
        </w:rPr>
      </w:pPr>
      <w:r w:rsidRPr="00EF5648">
        <w:rPr>
          <w:rFonts w:ascii="Times New Roman" w:eastAsia="Times New Roman" w:hAnsi="Times New Roman" w:cs="Times New Roman"/>
        </w:rPr>
        <w:t>8.2</w:t>
      </w:r>
      <w:r w:rsidRPr="00EF5648">
        <w:rPr>
          <w:rFonts w:ascii="Times New Roman" w:eastAsia="Times New Roman" w:hAnsi="Times New Roman" w:cs="Times New Roman"/>
        </w:rPr>
        <w:tab/>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TCG 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me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move 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spacing w:val="3"/>
        </w:rPr>
        <w:t>i</w:t>
      </w:r>
      <w:r w:rsidRPr="005367FC">
        <w:rPr>
          <w:rFonts w:ascii="Times New Roman" w:eastAsia="Times New Roman" w:hAnsi="Times New Roman" w:cs="Times New Roman"/>
          <w:b/>
        </w:rPr>
        <w:t>rm</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rom o</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t>
      </w:r>
    </w:p>
    <w:p w14:paraId="35160A12" w14:textId="77777777" w:rsidR="00015D47" w:rsidRPr="00EF5648" w:rsidRDefault="00015D47" w:rsidP="00EF5648">
      <w:pPr>
        <w:spacing w:before="12" w:after="0" w:line="240" w:lineRule="exact"/>
        <w:jc w:val="both"/>
      </w:pPr>
    </w:p>
    <w:p w14:paraId="298D3559" w14:textId="77777777" w:rsidR="00015D47" w:rsidRPr="00EF5648" w:rsidRDefault="0026255B" w:rsidP="00EF5648">
      <w:pPr>
        <w:tabs>
          <w:tab w:val="left" w:pos="660"/>
        </w:tabs>
        <w:spacing w:after="0" w:line="250" w:lineRule="auto"/>
        <w:ind w:left="665" w:right="148" w:hanging="564"/>
        <w:jc w:val="both"/>
        <w:rPr>
          <w:rFonts w:ascii="Times New Roman" w:eastAsia="Times New Roman" w:hAnsi="Times New Roman" w:cs="Times New Roman"/>
        </w:rPr>
      </w:pPr>
      <w:r w:rsidRPr="00EF5648">
        <w:rPr>
          <w:rFonts w:ascii="Times New Roman" w:eastAsia="Times New Roman" w:hAnsi="Times New Roman" w:cs="Times New Roman"/>
        </w:rPr>
        <w:t>8.3</w:t>
      </w:r>
      <w:r w:rsidRPr="00EF5648">
        <w:rPr>
          <w:rFonts w:ascii="Times New Roman" w:eastAsia="Times New Roman" w:hAnsi="Times New Roman" w:cs="Times New Roman"/>
        </w:rPr>
        <w:tab/>
        <w:t>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shall p</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side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ev</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4"/>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of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which 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 p</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 xml:space="preserve">f the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5367FC">
        <w:rPr>
          <w:rFonts w:ascii="Times New Roman" w:eastAsia="Times New Roman" w:hAnsi="Times New Roman" w:cs="Times New Roman"/>
          <w:b/>
          <w:spacing w:val="-1"/>
        </w:rPr>
        <w:t xml:space="preserve"> </w:t>
      </w:r>
      <w:r w:rsidRPr="00EF5648">
        <w:rPr>
          <w:rFonts w:ascii="Times New Roman" w:eastAsia="Times New Roman" w:hAnsi="Times New Roman" w:cs="Times New Roman"/>
        </w:rPr>
        <w:t>is un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ble to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 at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w:t>
      </w:r>
      <w:r w:rsidRPr="00EF5648">
        <w:rPr>
          <w:rFonts w:ascii="Times New Roman" w:eastAsia="Times New Roman" w:hAnsi="Times New Roman" w:cs="Times New Roman"/>
          <w:spacing w:val="4"/>
        </w:rPr>
        <w:t>n</w:t>
      </w:r>
      <w:r w:rsidRPr="00EF5648">
        <w:rPr>
          <w:rFonts w:ascii="Times New Roman" w:eastAsia="Times New Roman" w:hAnsi="Times New Roman" w:cs="Times New Roman"/>
        </w:rPr>
        <w:t xml:space="preserve">t an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pursu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lause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6.1 to </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 as </w:t>
      </w:r>
      <w:r w:rsidRPr="005367FC">
        <w:rPr>
          <w:rFonts w:ascii="Times New Roman" w:eastAsia="Times New Roman" w:hAnsi="Times New Roman" w:cs="Times New Roman"/>
          <w:b/>
        </w:rPr>
        <w:t>Chai</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man</w:t>
      </w:r>
      <w:r w:rsidRPr="00EF5648">
        <w:rPr>
          <w:rFonts w:ascii="Times New Roman" w:eastAsia="Times New Roman" w:hAnsi="Times New Roman" w:cs="Times New Roman"/>
        </w:rPr>
        <w: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f n</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w:t>
      </w:r>
      <w:r w:rsidRPr="005367FC">
        <w:rPr>
          <w:rFonts w:ascii="Times New Roman" w:eastAsia="Times New Roman" w:hAnsi="Times New Roman" w:cs="Times New Roman"/>
          <w:b/>
          <w:spacing w:val="2"/>
        </w:rPr>
        <w:t>r</w:t>
      </w:r>
      <w:r w:rsidRPr="005367FC">
        <w:rPr>
          <w:rFonts w:ascii="Times New Roman" w:eastAsia="Times New Roman" w:hAnsi="Times New Roman" w:cs="Times New Roman"/>
          <w:b/>
        </w:rPr>
        <w:t>man</w:t>
      </w:r>
      <w:r w:rsidRPr="00EF5648">
        <w:rPr>
          <w:rFonts w:ascii="Times New Roman" w:eastAsia="Times New Roman" w:hAnsi="Times New Roman" w:cs="Times New Roman"/>
        </w:rPr>
        <w:t xml:space="preserve"> nor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other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 xml:space="preserve">t as </w:t>
      </w:r>
      <w:r w:rsidRPr="005367FC">
        <w:rPr>
          <w:rFonts w:ascii="Times New Roman" w:eastAsia="Times New Roman" w:hAnsi="Times New Roman" w:cs="Times New Roman"/>
          <w:b/>
        </w:rPr>
        <w:t>Chai</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man</w:t>
      </w:r>
      <w:r w:rsidRPr="00EF5648">
        <w:rPr>
          <w:rFonts w:ascii="Times New Roman" w:eastAsia="Times New Roman" w:hAnsi="Times New Roman" w:cs="Times New Roman"/>
        </w:rPr>
        <w:t xml:space="preserve"> is p</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t wi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hin half</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 hour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me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old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 the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rPr>
        <w:t>s p</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appointed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4"/>
        </w:rPr>
        <w:t>T</w:t>
      </w:r>
      <w:r w:rsidRPr="00EF5648">
        <w:rPr>
          <w:rFonts w:ascii="Times New Roman" w:eastAsia="Times New Roman" w:hAnsi="Times New Roman" w:cs="Times New Roman"/>
        </w:rPr>
        <w:t>CG 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one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of </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ir numb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to be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w:t>
      </w:r>
    </w:p>
    <w:p w14:paraId="294464E2" w14:textId="77777777" w:rsidR="00015D47" w:rsidRPr="00EF5648" w:rsidRDefault="00015D47" w:rsidP="00EF5648">
      <w:pPr>
        <w:spacing w:after="0" w:line="240" w:lineRule="exact"/>
        <w:jc w:val="both"/>
      </w:pPr>
    </w:p>
    <w:p w14:paraId="3FDF0BDE" w14:textId="77777777" w:rsidR="00280B56" w:rsidRPr="00A02EA9" w:rsidRDefault="0026255B" w:rsidP="00A02EA9">
      <w:pPr>
        <w:tabs>
          <w:tab w:val="left" w:pos="660"/>
          <w:tab w:val="left" w:pos="3240"/>
        </w:tabs>
        <w:spacing w:after="0" w:line="250" w:lineRule="auto"/>
        <w:ind w:left="670" w:right="164" w:hanging="569"/>
        <w:jc w:val="both"/>
        <w:rPr>
          <w:rFonts w:ascii="Times New Roman" w:eastAsia="Times New Roman" w:hAnsi="Times New Roman" w:cs="Times New Roman"/>
          <w:b/>
        </w:rPr>
      </w:pPr>
      <w:r w:rsidRPr="00EF5648">
        <w:rPr>
          <w:rFonts w:ascii="Times New Roman" w:eastAsia="Times New Roman" w:hAnsi="Times New Roman" w:cs="Times New Roman"/>
        </w:rPr>
        <w:t>8.4</w:t>
      </w:r>
      <w:r w:rsidRPr="00EF5648">
        <w:rPr>
          <w:rFonts w:ascii="Times New Roman" w:eastAsia="Times New Roman" w:hAnsi="Times New Roman" w:cs="Times New Roman"/>
        </w:rPr>
        <w:tab/>
        <w:t>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w:t>
      </w:r>
      <w:r w:rsidRPr="005367FC">
        <w:rPr>
          <w:rFonts w:ascii="Times New Roman" w:eastAsia="Times New Roman" w:hAnsi="Times New Roman" w:cs="Times New Roman"/>
          <w:b/>
          <w:spacing w:val="-1"/>
        </w:rPr>
        <w:t>n</w:t>
      </w:r>
      <w:r w:rsidRPr="00EF5648">
        <w:rPr>
          <w:rFonts w:ascii="Times New Roman" w:eastAsia="Times New Roman" w:hAnsi="Times New Roman" w:cs="Times New Roman"/>
        </w:rPr>
        <w:t>, or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son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 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 as </w:t>
      </w:r>
      <w:r w:rsidRPr="005367FC">
        <w:rPr>
          <w:rFonts w:ascii="Times New Roman" w:eastAsia="Times New Roman" w:hAnsi="Times New Roman" w:cs="Times New Roman"/>
          <w:b/>
          <w:spacing w:val="3"/>
        </w:rPr>
        <w:t>C</w:t>
      </w:r>
      <w:r w:rsidRPr="005367FC">
        <w:rPr>
          <w:rFonts w:ascii="Times New Roman" w:eastAsia="Times New Roman" w:hAnsi="Times New Roman" w:cs="Times New Roman"/>
          <w:b/>
        </w:rPr>
        <w:t>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the </w:t>
      </w:r>
      <w:r w:rsidRPr="005367FC">
        <w:rPr>
          <w:rFonts w:ascii="Times New Roman" w:eastAsia="Times New Roman" w:hAnsi="Times New Roman" w:cs="Times New Roman"/>
          <w:b/>
        </w:rPr>
        <w:t>Chai</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ma</w:t>
      </w:r>
      <w:r w:rsidRPr="005367FC">
        <w:rPr>
          <w:rFonts w:ascii="Times New Roman" w:eastAsia="Times New Roman" w:hAnsi="Times New Roman" w:cs="Times New Roman"/>
          <w:b/>
          <w:spacing w:val="2"/>
        </w:rPr>
        <w:t>n</w:t>
      </w:r>
      <w:r w:rsidR="009D35AC">
        <w:rPr>
          <w:rFonts w:ascii="Times New Roman" w:eastAsia="Times New Roman" w:hAnsi="Times New Roman" w:cs="Times New Roman"/>
        </w:rPr>
        <w:t xml:space="preserve">, shall be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 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st one vot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t>
      </w:r>
      <w:r w:rsidR="00EF5648"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is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ca</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i</w:t>
      </w:r>
      <w:r w:rsidRPr="00EF5648">
        <w:rPr>
          <w:rFonts w:ascii="Times New Roman" w:eastAsia="Times New Roman" w:hAnsi="Times New Roman" w:cs="Times New Roman"/>
          <w:spacing w:val="6"/>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of b</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 xml:space="preserve">th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w:t>
      </w:r>
      <w:r w:rsidRPr="005367FC">
        <w:rPr>
          <w:rFonts w:ascii="Times New Roman" w:eastAsia="Times New Roman" w:hAnsi="Times New Roman" w:cs="Times New Roman"/>
          <w:b/>
          <w:spacing w:val="-1"/>
        </w:rPr>
        <w:t>n</w:t>
      </w:r>
      <w:r w:rsidRPr="005367FC">
        <w:rPr>
          <w:rFonts w:ascii="Times New Roman" w:eastAsia="Times New Roman" w:hAnsi="Times New Roman" w:cs="Times New Roman"/>
          <w:b/>
        </w:rPr>
        <w:t>,</w:t>
      </w:r>
      <w:r w:rsidRPr="00EF5648">
        <w:rPr>
          <w:rFonts w:ascii="Times New Roman" w:eastAsia="Times New Roman" w:hAnsi="Times New Roman" w:cs="Times New Roman"/>
        </w:rPr>
        <w:t xml:space="preserve"> 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 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st one vote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w:t>
      </w:r>
      <w:r w:rsidRPr="005367FC">
        <w:rPr>
          <w:rFonts w:ascii="Times New Roman" w:eastAsia="Times New Roman" w:hAnsi="Times New Roman" w:cs="Times New Roman"/>
          <w:b/>
          <w:spacing w:val="1"/>
        </w:rPr>
        <w:t>C</w:t>
      </w:r>
      <w:r w:rsidRPr="005367FC">
        <w:rPr>
          <w:rFonts w:ascii="Times New Roman" w:eastAsia="Times New Roman" w:hAnsi="Times New Roman" w:cs="Times New Roman"/>
          <w:b/>
        </w:rPr>
        <w:t>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w:t>
      </w:r>
      <w:r w:rsidRPr="005367FC">
        <w:rPr>
          <w:rFonts w:ascii="Times New Roman" w:eastAsia="Times New Roman" w:hAnsi="Times New Roman" w:cs="Times New Roman"/>
          <w:b/>
          <w:spacing w:val="-1"/>
        </w:rPr>
        <w:t>n</w:t>
      </w:r>
      <w:r w:rsidRPr="00EF5648">
        <w:rPr>
          <w:rFonts w:ascii="Times New Roman" w:eastAsia="Times New Roman" w:hAnsi="Times New Roman" w:cs="Times New Roman"/>
        </w:rPr>
        <w:t>, in addit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to 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 one vote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w:t>
      </w:r>
      <w:r w:rsidR="00B26818" w:rsidRPr="00B26818">
        <w:rPr>
          <w:rFonts w:ascii="Times New Roman" w:eastAsia="Times New Roman" w:hAnsi="Times New Roman" w:cs="Times New Roman"/>
          <w:b/>
        </w:rPr>
        <w:t>Member</w:t>
      </w:r>
    </w:p>
    <w:p w14:paraId="6AD70E5A" w14:textId="77777777" w:rsidR="00015D47" w:rsidRPr="00C35018" w:rsidRDefault="0026255B" w:rsidP="00C35018">
      <w:pPr>
        <w:pStyle w:val="Heading1"/>
        <w:rPr>
          <w:rFonts w:ascii="Times New Roman" w:eastAsia="Times New Roman" w:hAnsi="Times New Roman" w:cs="Times New Roman"/>
          <w:sz w:val="24"/>
          <w:szCs w:val="24"/>
        </w:rPr>
      </w:pPr>
      <w:bookmarkStart w:id="16" w:name="_Toc480797397"/>
      <w:r w:rsidRPr="00C35018">
        <w:rPr>
          <w:rFonts w:ascii="Times New Roman" w:eastAsia="Times New Roman" w:hAnsi="Times New Roman" w:cs="Times New Roman"/>
          <w:sz w:val="24"/>
          <w:szCs w:val="24"/>
          <w:u w:color="000000"/>
        </w:rPr>
        <w:t xml:space="preserve">9. </w:t>
      </w:r>
      <w:r w:rsidRPr="00C35018">
        <w:rPr>
          <w:rFonts w:ascii="Times New Roman" w:eastAsia="Times New Roman" w:hAnsi="Times New Roman" w:cs="Times New Roman"/>
          <w:sz w:val="24"/>
          <w:szCs w:val="24"/>
          <w:u w:color="000000"/>
        </w:rPr>
        <w:tab/>
        <w:t xml:space="preserve">THE </w:t>
      </w:r>
      <w:r w:rsidR="001C060B" w:rsidRPr="00C35018">
        <w:rPr>
          <w:rFonts w:ascii="Times New Roman" w:eastAsia="Times New Roman" w:hAnsi="Times New Roman" w:cs="Times New Roman"/>
          <w:sz w:val="24"/>
          <w:szCs w:val="24"/>
          <w:u w:color="000000"/>
        </w:rPr>
        <w:t>SECRETARY</w:t>
      </w:r>
      <w:bookmarkEnd w:id="16"/>
    </w:p>
    <w:p w14:paraId="574E7034" w14:textId="77777777" w:rsidR="00015D47" w:rsidRPr="00F82760" w:rsidRDefault="00015D47">
      <w:pPr>
        <w:spacing w:before="7" w:after="0" w:line="120" w:lineRule="exact"/>
      </w:pPr>
    </w:p>
    <w:p w14:paraId="77336F1A" w14:textId="77777777" w:rsidR="00015D47" w:rsidRPr="00EF5648" w:rsidRDefault="0026255B" w:rsidP="00280B56">
      <w:pPr>
        <w:tabs>
          <w:tab w:val="left" w:pos="660"/>
        </w:tabs>
        <w:spacing w:after="0" w:line="240" w:lineRule="auto"/>
        <w:ind w:left="660" w:right="164" w:hanging="559"/>
        <w:jc w:val="both"/>
        <w:rPr>
          <w:rFonts w:ascii="Times New Roman" w:eastAsia="Times New Roman" w:hAnsi="Times New Roman" w:cs="Times New Roman"/>
        </w:rPr>
      </w:pPr>
      <w:r w:rsidRPr="00EF5648">
        <w:rPr>
          <w:rFonts w:ascii="Times New Roman" w:eastAsia="Times New Roman" w:hAnsi="Times New Roman" w:cs="Times New Roman"/>
        </w:rPr>
        <w:t>9.1</w:t>
      </w:r>
      <w:r w:rsidRPr="00EF5648">
        <w:rPr>
          <w:rFonts w:ascii="Times New Roman" w:eastAsia="Times New Roman" w:hAnsi="Times New Roman" w:cs="Times New Roman"/>
        </w:rPr>
        <w:tab/>
        <w:t>The</w:t>
      </w:r>
      <w:r w:rsidRPr="009D35AC">
        <w:rPr>
          <w:rFonts w:ascii="Times New Roman" w:eastAsia="Times New Roman" w:hAnsi="Times New Roman" w:cs="Times New Roman"/>
          <w:b/>
          <w:spacing w:val="1"/>
        </w:rPr>
        <w:t xml:space="preserve"> </w:t>
      </w:r>
      <w:r w:rsidRPr="009D35AC">
        <w:rPr>
          <w:rFonts w:ascii="Times New Roman" w:eastAsia="Times New Roman" w:hAnsi="Times New Roman" w:cs="Times New Roman"/>
          <w:b/>
          <w:spacing w:val="-3"/>
        </w:rPr>
        <w:t>I</w:t>
      </w:r>
      <w:r w:rsidRPr="009D35AC">
        <w:rPr>
          <w:rFonts w:ascii="Times New Roman" w:eastAsia="Times New Roman" w:hAnsi="Times New Roman" w:cs="Times New Roman"/>
          <w:b/>
        </w:rPr>
        <w:t>TCG</w:t>
      </w:r>
      <w:r w:rsidRPr="00EF5648">
        <w:rPr>
          <w:rFonts w:ascii="Times New Roman" w:eastAsia="Times New Roman" w:hAnsi="Times New Roman" w:cs="Times New Roman"/>
        </w:rPr>
        <w:t xml:space="preserve"> shall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v</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to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dism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ss a </w:t>
      </w:r>
      <w:r w:rsidR="001C060B" w:rsidRPr="001C060B">
        <w:rPr>
          <w:rFonts w:ascii="Times New Roman" w:eastAsia="Times New Roman" w:hAnsi="Times New Roman" w:cs="Times New Roman"/>
          <w:b/>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s</w:t>
      </w:r>
      <w:r w:rsidRPr="00EF5648">
        <w:rPr>
          <w:rFonts w:ascii="Times New Roman" w:eastAsia="Times New Roman" w:hAnsi="Times New Roman" w:cs="Times New Roman"/>
          <w:spacing w:val="2"/>
        </w:rPr>
        <w:t>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ther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009D35AC">
        <w:rPr>
          <w:rFonts w:ascii="Times New Roman" w:eastAsia="Times New Roman" w:hAnsi="Times New Roman" w:cs="Times New Roman"/>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th</w:t>
      </w:r>
      <w:r w:rsidRPr="00EF5648">
        <w:rPr>
          <w:rFonts w:ascii="Times New Roman" w:eastAsia="Times New Roman" w:hAnsi="Times New Roman" w:cs="Times New Roman"/>
          <w:spacing w:val="4"/>
        </w:rPr>
        <w:t>e</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m</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ece</w:t>
      </w:r>
      <w:r w:rsidRPr="00EF5648">
        <w:rPr>
          <w:rFonts w:ascii="Times New Roman" w:eastAsia="Times New Roman" w:hAnsi="Times New Roman" w:cs="Times New Roman"/>
        </w:rPr>
        <w:t>ss</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4"/>
        </w:rPr>
        <w:t>r</w:t>
      </w:r>
      <w:r w:rsidRPr="00EF5648">
        <w:rPr>
          <w:rFonts w:ascii="Times New Roman" w:eastAsia="Times New Roman" w:hAnsi="Times New Roman" w:cs="Times New Roman"/>
          <w:spacing w:val="-5"/>
        </w:rPr>
        <w:t>y</w:t>
      </w:r>
      <w:r w:rsidR="009D35AC">
        <w:rPr>
          <w:rFonts w:ascii="Times New Roman" w:eastAsia="Times New Roman" w:hAnsi="Times New Roman" w:cs="Times New Roman"/>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 but</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00280B56">
        <w:rPr>
          <w:rFonts w:ascii="Times New Roman" w:eastAsia="Times New Roman" w:hAnsi="Times New Roman" w:cs="Times New Roman"/>
        </w:rPr>
        <w:t xml:space="preserve">d not </w:t>
      </w:r>
      <w:proofErr w:type="spellStart"/>
      <w:r w:rsidR="00280B56">
        <w:rPr>
          <w:rFonts w:ascii="Times New Roman" w:eastAsia="Times New Roman" w:hAnsi="Times New Roman" w:cs="Times New Roman"/>
        </w:rPr>
        <w:t>be</w:t>
      </w:r>
      <w:proofErr w:type="gramStart"/>
      <w:r w:rsidR="00280B56">
        <w:rPr>
          <w:rFonts w:ascii="Times New Roman" w:eastAsia="Times New Roman" w:hAnsi="Times New Roman" w:cs="Times New Roman"/>
        </w:rPr>
        <w:t>,</w:t>
      </w:r>
      <w:r w:rsidR="009D35AC" w:rsidRPr="009D35AC">
        <w:rPr>
          <w:rFonts w:ascii="Times New Roman" w:eastAsia="Times New Roman" w:hAnsi="Times New Roman" w:cs="Times New Roman"/>
          <w:b/>
        </w:rPr>
        <w:t>Member</w:t>
      </w:r>
      <w:proofErr w:type="spellEnd"/>
      <w:proofErr w:type="gramEnd"/>
      <w:r w:rsidR="009D35AC">
        <w:rPr>
          <w:rFonts w:ascii="Times New Roman" w:eastAsia="Times New Roman" w:hAnsi="Times New Roman" w:cs="Times New Roman"/>
        </w:rPr>
        <w:t xml:space="preserve"> but </w:t>
      </w:r>
      <w:r w:rsidRPr="00EF5648">
        <w:rPr>
          <w:rFonts w:ascii="Times New Roman" w:eastAsia="Times New Roman" w:hAnsi="Times New Roman" w:cs="Times New Roman"/>
        </w:rPr>
        <w:t>shall not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virtue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on</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of </w:t>
      </w:r>
      <w:r w:rsidRPr="00EF5648">
        <w:rPr>
          <w:rFonts w:ascii="Times New Roman" w:eastAsia="Times New Roman" w:hAnsi="Times New Roman" w:cs="Times New Roman"/>
          <w:spacing w:val="1"/>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rPr>
        <w:t>. The</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shall</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ht to spe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k but, un</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ss a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no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ht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 xml:space="preserve">st a </w:t>
      </w:r>
      <w:r w:rsidRPr="00EF5648">
        <w:rPr>
          <w:rFonts w:ascii="Times New Roman" w:eastAsia="Times New Roman" w:hAnsi="Times New Roman" w:cs="Times New Roman"/>
          <w:spacing w:val="2"/>
        </w:rPr>
        <w:t>v</w:t>
      </w:r>
      <w:r w:rsidRPr="00EF5648">
        <w:rPr>
          <w:rFonts w:ascii="Times New Roman" w:eastAsia="Times New Roman" w:hAnsi="Times New Roman" w:cs="Times New Roman"/>
        </w:rPr>
        <w:t xml:space="preserve">ote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a</w:t>
      </w:r>
      <w:r w:rsidRPr="00EF5648">
        <w:rPr>
          <w:rFonts w:ascii="Times New Roman" w:eastAsia="Times New Roman" w:hAnsi="Times New Roman" w:cs="Times New Roman"/>
          <w:spacing w:val="4"/>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w:t>
      </w:r>
    </w:p>
    <w:p w14:paraId="0B3A2E16" w14:textId="77777777" w:rsidR="00015D47" w:rsidRPr="00EF5648" w:rsidRDefault="00015D47" w:rsidP="00C35018">
      <w:pPr>
        <w:spacing w:after="0" w:line="240" w:lineRule="auto"/>
        <w:jc w:val="both"/>
      </w:pPr>
    </w:p>
    <w:p w14:paraId="5206BC36" w14:textId="77777777" w:rsidR="00015D47" w:rsidRPr="00EF5648" w:rsidRDefault="0026255B" w:rsidP="00C35018">
      <w:pPr>
        <w:tabs>
          <w:tab w:val="left" w:pos="660"/>
        </w:tabs>
        <w:spacing w:after="0" w:line="240" w:lineRule="auto"/>
        <w:ind w:left="670" w:right="360" w:hanging="569"/>
        <w:jc w:val="both"/>
        <w:rPr>
          <w:rFonts w:ascii="Times New Roman" w:eastAsia="Times New Roman" w:hAnsi="Times New Roman" w:cs="Times New Roman"/>
        </w:rPr>
      </w:pPr>
      <w:r w:rsidRPr="00EF5648">
        <w:rPr>
          <w:rFonts w:ascii="Times New Roman" w:eastAsia="Times New Roman" w:hAnsi="Times New Roman" w:cs="Times New Roman"/>
        </w:rPr>
        <w:t>9.2</w:t>
      </w:r>
      <w:r w:rsidRPr="00EF5648">
        <w:rPr>
          <w:rFonts w:ascii="Times New Roman" w:eastAsia="Times New Roman" w:hAnsi="Times New Roman" w:cs="Times New Roman"/>
        </w:rPr>
        <w:tab/>
        <w:t>The</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rPr>
        <w:t>’s duties s</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to attend to the d</w:t>
      </w:r>
      <w:r w:rsidRPr="00EF5648">
        <w:rPr>
          <w:rFonts w:ascii="Times New Roman" w:eastAsia="Times New Roman" w:hAnsi="Times New Roman" w:cs="Times New Roman"/>
          <w:spacing w:val="3"/>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to d</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2"/>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in 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rticul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 to:</w:t>
      </w:r>
    </w:p>
    <w:p w14:paraId="676F42A0" w14:textId="77777777" w:rsidR="00015D47" w:rsidRPr="00EF5648" w:rsidRDefault="00015D47" w:rsidP="00C35018">
      <w:pPr>
        <w:spacing w:before="8" w:after="0" w:line="240" w:lineRule="auto"/>
        <w:jc w:val="both"/>
      </w:pPr>
    </w:p>
    <w:p w14:paraId="325BDA41" w14:textId="77777777" w:rsidR="00015D47" w:rsidRPr="00EF5648" w:rsidRDefault="0026255B" w:rsidP="00C35018">
      <w:pPr>
        <w:tabs>
          <w:tab w:val="left" w:pos="1500"/>
        </w:tabs>
        <w:spacing w:after="0" w:line="240" w:lineRule="auto"/>
        <w:ind w:left="821" w:right="-20"/>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w:t>
      </w:r>
      <w:proofErr w:type="gramEnd"/>
      <w:r w:rsidRPr="00EF5648">
        <w:rPr>
          <w:rFonts w:ascii="Times New Roman" w:eastAsia="Times New Roman" w:hAnsi="Times New Roman" w:cs="Times New Roman"/>
        </w:rPr>
        <w:t xml:space="preserve">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quis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s and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to se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v</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quis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te notic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p>
    <w:p w14:paraId="08D0B932" w14:textId="77777777" w:rsidR="00015D47" w:rsidRPr="00EF5648" w:rsidRDefault="00015D47" w:rsidP="00C35018">
      <w:pPr>
        <w:spacing w:after="0" w:line="240" w:lineRule="auto"/>
        <w:jc w:val="both"/>
      </w:pPr>
    </w:p>
    <w:p w14:paraId="4A5D74E0" w14:textId="77777777" w:rsidR="00015D47" w:rsidRPr="00EF5648" w:rsidRDefault="0026255B" w:rsidP="00C35018">
      <w:pPr>
        <w:tabs>
          <w:tab w:val="left" w:pos="1500"/>
        </w:tabs>
        <w:spacing w:after="0" w:line="240" w:lineRule="auto"/>
        <w:ind w:left="1520" w:right="966" w:hanging="698"/>
        <w:jc w:val="both"/>
        <w:rPr>
          <w:rFonts w:ascii="Times New Roman" w:eastAsia="Times New Roman" w:hAnsi="Times New Roman" w:cs="Times New Roman"/>
        </w:rPr>
      </w:pPr>
      <w:r w:rsidRPr="00EF5648">
        <w:rPr>
          <w:rFonts w:ascii="Times New Roman" w:eastAsia="Times New Roman" w:hAnsi="Times New Roman" w:cs="Times New Roman"/>
        </w:rPr>
        <w:t>(b)</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maintain</w:t>
      </w:r>
      <w:proofErr w:type="gramEnd"/>
      <w:r w:rsidRPr="00EF5648">
        <w:rPr>
          <w:rFonts w:ascii="Times New Roman" w:eastAsia="Times New Roman" w:hAnsi="Times New Roman" w:cs="Times New Roman"/>
        </w:rPr>
        <w:t xml:space="preserve"> a</w:t>
      </w:r>
      <w:r w:rsidRPr="00EF5648">
        <w:rPr>
          <w:rFonts w:ascii="Times New Roman" w:eastAsia="Times New Roman" w:hAnsi="Times New Roman" w:cs="Times New Roman"/>
          <w:spacing w:val="-1"/>
        </w:rPr>
        <w:t xml:space="preserve">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 xml:space="preserve">f names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dd</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sses of</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 and</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tes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f</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om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and</w:t>
      </w:r>
    </w:p>
    <w:p w14:paraId="7E599AAD" w14:textId="77777777" w:rsidR="00015D47" w:rsidRPr="00EF5648" w:rsidRDefault="00015D47" w:rsidP="00C35018">
      <w:pPr>
        <w:spacing w:after="0" w:line="240" w:lineRule="auto"/>
        <w:jc w:val="both"/>
      </w:pPr>
    </w:p>
    <w:p w14:paraId="4E8FCEDD" w14:textId="77777777" w:rsidR="00015D47" w:rsidRPr="00C35018" w:rsidRDefault="0026255B" w:rsidP="00C35018">
      <w:pPr>
        <w:tabs>
          <w:tab w:val="left" w:pos="1500"/>
        </w:tabs>
        <w:spacing w:after="0" w:line="240" w:lineRule="auto"/>
        <w:ind w:left="821" w:right="-20"/>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k</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p</w:t>
      </w:r>
      <w:proofErr w:type="gramEnd"/>
      <w:r w:rsidRPr="00EF5648">
        <w:rPr>
          <w:rFonts w:ascii="Times New Roman" w:eastAsia="Times New Roman" w:hAnsi="Times New Roman" w:cs="Times New Roman"/>
        </w:rPr>
        <w:t xml:space="preserve"> 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nutes of</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s.</w:t>
      </w:r>
    </w:p>
    <w:p w14:paraId="7DFFE366" w14:textId="77777777" w:rsidR="00015D47" w:rsidRPr="00C35018" w:rsidRDefault="0026255B" w:rsidP="00C35018">
      <w:pPr>
        <w:pStyle w:val="Heading1"/>
        <w:rPr>
          <w:rFonts w:ascii="Times New Roman" w:eastAsia="Times New Roman" w:hAnsi="Times New Roman" w:cs="Times New Roman"/>
          <w:sz w:val="24"/>
          <w:szCs w:val="24"/>
        </w:rPr>
      </w:pPr>
      <w:bookmarkStart w:id="17" w:name="_Toc480797398"/>
      <w:r w:rsidRPr="00C35018">
        <w:rPr>
          <w:rFonts w:ascii="Times New Roman" w:eastAsia="Times New Roman" w:hAnsi="Times New Roman" w:cs="Times New Roman"/>
          <w:sz w:val="24"/>
          <w:szCs w:val="24"/>
          <w:u w:color="000000"/>
        </w:rPr>
        <w:t xml:space="preserve">10. </w:t>
      </w:r>
      <w:r w:rsidRPr="00C35018">
        <w:rPr>
          <w:rFonts w:ascii="Times New Roman" w:eastAsia="Times New Roman" w:hAnsi="Times New Roman" w:cs="Times New Roman"/>
          <w:sz w:val="24"/>
          <w:szCs w:val="24"/>
          <w:u w:color="000000"/>
        </w:rPr>
        <w:tab/>
      </w:r>
      <w:r w:rsidRPr="00C35018">
        <w:rPr>
          <w:rFonts w:ascii="Times New Roman" w:eastAsia="Times New Roman" w:hAnsi="Times New Roman" w:cs="Times New Roman"/>
          <w:spacing w:val="-1"/>
          <w:sz w:val="24"/>
          <w:szCs w:val="24"/>
          <w:u w:color="000000"/>
        </w:rPr>
        <w:t>M</w:t>
      </w:r>
      <w:r w:rsidRPr="00C35018">
        <w:rPr>
          <w:rFonts w:ascii="Times New Roman" w:eastAsia="Times New Roman" w:hAnsi="Times New Roman" w:cs="Times New Roman"/>
          <w:sz w:val="24"/>
          <w:szCs w:val="24"/>
          <w:u w:color="000000"/>
        </w:rPr>
        <w:t>EETIN</w:t>
      </w:r>
      <w:r w:rsidRPr="00C35018">
        <w:rPr>
          <w:rFonts w:ascii="Times New Roman" w:eastAsia="Times New Roman" w:hAnsi="Times New Roman" w:cs="Times New Roman"/>
          <w:spacing w:val="-2"/>
          <w:sz w:val="24"/>
          <w:szCs w:val="24"/>
          <w:u w:color="000000"/>
        </w:rPr>
        <w:t>G</w:t>
      </w:r>
      <w:r w:rsidRPr="00C35018">
        <w:rPr>
          <w:rFonts w:ascii="Times New Roman" w:eastAsia="Times New Roman" w:hAnsi="Times New Roman" w:cs="Times New Roman"/>
          <w:sz w:val="24"/>
          <w:szCs w:val="24"/>
          <w:u w:color="000000"/>
        </w:rPr>
        <w:t>S</w:t>
      </w:r>
      <w:bookmarkEnd w:id="17"/>
    </w:p>
    <w:p w14:paraId="5CC3CE91" w14:textId="77777777" w:rsidR="00015D47" w:rsidRPr="00EF5648" w:rsidRDefault="00015D47" w:rsidP="00EF5648">
      <w:pPr>
        <w:spacing w:before="7" w:after="0" w:line="120" w:lineRule="exact"/>
        <w:jc w:val="both"/>
        <w:rPr>
          <w:sz w:val="24"/>
          <w:szCs w:val="24"/>
        </w:rPr>
      </w:pPr>
    </w:p>
    <w:p w14:paraId="5ED87CF2" w14:textId="77777777" w:rsidR="00015D47" w:rsidRPr="00EF5648" w:rsidRDefault="0026255B" w:rsidP="00C35018">
      <w:pPr>
        <w:tabs>
          <w:tab w:val="left" w:pos="1580"/>
        </w:tabs>
        <w:spacing w:after="0" w:line="240" w:lineRule="auto"/>
        <w:ind w:left="670" w:right="751" w:hanging="569"/>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10.1 </w:t>
      </w:r>
      <w:r w:rsidRPr="00EF5648">
        <w:rPr>
          <w:rFonts w:ascii="Times New Roman" w:eastAsia="Times New Roman" w:hAnsi="Times New Roman" w:cs="Times New Roman"/>
          <w:spacing w:val="29"/>
        </w:rPr>
        <w:t xml:space="preserve"> </w:t>
      </w:r>
      <w:r w:rsidRPr="00EF5648">
        <w:rPr>
          <w:rFonts w:ascii="Times New Roman" w:eastAsia="Times New Roman" w:hAnsi="Times New Roman" w:cs="Times New Roman"/>
        </w:rPr>
        <w:t>The</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shall hold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s on the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 xml:space="preserve">rst </w:t>
      </w:r>
      <w:r w:rsidRPr="005367FC">
        <w:rPr>
          <w:rFonts w:ascii="Times New Roman" w:eastAsia="Times New Roman" w:hAnsi="Times New Roman" w:cs="Times New Roman"/>
          <w:b/>
          <w:spacing w:val="-2"/>
        </w:rPr>
        <w:t>B</w:t>
      </w:r>
      <w:r w:rsidRPr="005367FC">
        <w:rPr>
          <w:rFonts w:ascii="Times New Roman" w:eastAsia="Times New Roman" w:hAnsi="Times New Roman" w:cs="Times New Roman"/>
          <w:b/>
        </w:rPr>
        <w:t>usin</w:t>
      </w:r>
      <w:r w:rsidRPr="005367FC">
        <w:rPr>
          <w:rFonts w:ascii="Times New Roman" w:eastAsia="Times New Roman" w:hAnsi="Times New Roman" w:cs="Times New Roman"/>
          <w:b/>
          <w:spacing w:val="2"/>
        </w:rPr>
        <w:t>e</w:t>
      </w:r>
      <w:r w:rsidRPr="005367FC">
        <w:rPr>
          <w:rFonts w:ascii="Times New Roman" w:eastAsia="Times New Roman" w:hAnsi="Times New Roman" w:cs="Times New Roman"/>
          <w:b/>
        </w:rPr>
        <w:t>ss D</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hs of </w:t>
      </w:r>
      <w:r w:rsidRPr="00EF5648">
        <w:rPr>
          <w:rFonts w:ascii="Times New Roman" w:eastAsia="Times New Roman" w:hAnsi="Times New Roman" w:cs="Times New Roman"/>
          <w:spacing w:val="2"/>
        </w:rPr>
        <w:t>J</w:t>
      </w:r>
      <w:r w:rsidRPr="00EF5648">
        <w:rPr>
          <w:rFonts w:ascii="Times New Roman" w:eastAsia="Times New Roman" w:hAnsi="Times New Roman" w:cs="Times New Roman"/>
        </w:rPr>
        <w:t>un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ptemb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mb</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d 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h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such oth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ular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duled 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 d</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ide.</w:t>
      </w:r>
      <w:r w:rsidRPr="00EF5648">
        <w:rPr>
          <w:rFonts w:ascii="Times New Roman" w:eastAsia="Times New Roman" w:hAnsi="Times New Roman" w:cs="Times New Roman"/>
        </w:rPr>
        <w:tab/>
        <w:t>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nue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s shall be </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3"/>
        </w:rPr>
        <w:t>m</w:t>
      </w:r>
      <w:r w:rsidRPr="00EF5648">
        <w:rPr>
          <w:rFonts w:ascii="Times New Roman" w:eastAsia="Times New Roman" w:hAnsi="Times New Roman" w:cs="Times New Roman"/>
        </w:rPr>
        <w:t xml:space="preserve">ined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3"/>
        </w:rPr>
        <w:t xml:space="preserve">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2"/>
        </w:rPr>
        <w:t>f</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 xml:space="preserve">m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to 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me.</w:t>
      </w:r>
    </w:p>
    <w:p w14:paraId="323E3BD0" w14:textId="77777777" w:rsidR="00015D47" w:rsidRPr="00EF5648" w:rsidRDefault="00015D47" w:rsidP="00C35018">
      <w:pPr>
        <w:spacing w:after="0" w:line="240" w:lineRule="auto"/>
        <w:jc w:val="both"/>
      </w:pPr>
    </w:p>
    <w:p w14:paraId="1889639F" w14:textId="77777777" w:rsidR="00015D47" w:rsidRPr="00C35018" w:rsidRDefault="0026255B" w:rsidP="00C35018">
      <w:pPr>
        <w:tabs>
          <w:tab w:val="left" w:pos="7660"/>
        </w:tabs>
        <w:spacing w:after="0" w:line="240" w:lineRule="auto"/>
        <w:ind w:left="665" w:right="52" w:hanging="564"/>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10.2 </w:t>
      </w:r>
      <w:r w:rsidRPr="00EF5648">
        <w:rPr>
          <w:rFonts w:ascii="Times New Roman" w:eastAsia="Times New Roman" w:hAnsi="Times New Roman" w:cs="Times New Roman"/>
          <w:spacing w:val="24"/>
        </w:rPr>
        <w:t xml:space="preserve"> </w:t>
      </w:r>
      <w:r w:rsidRPr="00EF5648">
        <w:rPr>
          <w:rFonts w:ascii="Times New Roman" w:eastAsia="Times New Roman" w:hAnsi="Times New Roman" w:cs="Times New Roman"/>
        </w:rPr>
        <w:t>The</w:t>
      </w:r>
      <w:proofErr w:type="gramEnd"/>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other</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m</w:t>
      </w:r>
      <w:r w:rsidRPr="00EF5648">
        <w:rPr>
          <w:rFonts w:ascii="Times New Roman" w:eastAsia="Times New Roman" w:hAnsi="Times New Roman" w:cs="Times New Roman"/>
          <w:spacing w:val="3"/>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q</w:t>
      </w:r>
      <w:r w:rsidRPr="00EF5648">
        <w:rPr>
          <w:rFonts w:ascii="Times New Roman" w:eastAsia="Times New Roman" w:hAnsi="Times New Roman" w:cs="Times New Roman"/>
          <w:spacing w:val="2"/>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f</w:t>
      </w:r>
      <w:r w:rsidRPr="00EF5648">
        <w:rPr>
          <w:rFonts w:ascii="Times New Roman" w:eastAsia="Times New Roman" w:hAnsi="Times New Roman" w:cs="Times New Roman"/>
          <w:spacing w:val="-1"/>
        </w:rPr>
        <w:t>u</w:t>
      </w:r>
      <w:r w:rsidRPr="00EF5648">
        <w:rPr>
          <w:rFonts w:ascii="Times New Roman" w:eastAsia="Times New Roman" w:hAnsi="Times New Roman" w:cs="Times New Roman"/>
        </w:rPr>
        <w:t>rth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iv</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21 d</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y</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 noti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rPr>
        <w: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shall be in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ontain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summa</w:t>
      </w:r>
      <w:r w:rsidRPr="00EF5648">
        <w:rPr>
          <w:rFonts w:ascii="Times New Roman" w:eastAsia="Times New Roman" w:hAnsi="Times New Roman" w:cs="Times New Roman"/>
          <w:spacing w:val="3"/>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of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busin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ss which is propos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to be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ondu</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e</w:t>
      </w:r>
      <w:r w:rsidR="009D35AC">
        <w:rPr>
          <w:rFonts w:ascii="Times New Roman" w:eastAsia="Times New Roman" w:hAnsi="Times New Roman" w:cs="Times New Roman"/>
        </w:rPr>
        <w:t xml:space="preserve">d. </w:t>
      </w:r>
      <w:r w:rsidRPr="00EF5648">
        <w:rPr>
          <w:rFonts w:ascii="Times New Roman" w:eastAsia="Times New Roman" w:hAnsi="Times New Roman" w:cs="Times New Roman"/>
        </w:rPr>
        <w:t>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rPr>
        <w:t xml:space="preserve"> shall pro</w:t>
      </w:r>
      <w:r w:rsidRPr="00EF5648">
        <w:rPr>
          <w:rFonts w:ascii="Times New Roman" w:eastAsia="Times New Roman" w:hAnsi="Times New Roman" w:cs="Times New Roman"/>
          <w:spacing w:val="-1"/>
        </w:rPr>
        <w:t>cee</w:t>
      </w:r>
      <w:r w:rsidRPr="00EF5648">
        <w:rPr>
          <w:rFonts w:ascii="Times New Roman" w:eastAsia="Times New Roman" w:hAnsi="Times New Roman" w:cs="Times New Roman"/>
        </w:rPr>
        <w:t>d to</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of 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2"/>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hin 7 d</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s 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pi</w:t>
      </w:r>
      <w:r w:rsidRPr="00EF5648">
        <w:rPr>
          <w:rFonts w:ascii="Times New Roman" w:eastAsia="Times New Roman" w:hAnsi="Times New Roman" w:cs="Times New Roman"/>
          <w:spacing w:val="2"/>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of su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not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 a</w:t>
      </w:r>
      <w:r w:rsidRPr="00EF5648">
        <w:rPr>
          <w:rFonts w:ascii="Times New Roman" w:eastAsia="Times New Roman" w:hAnsi="Times New Roman" w:cs="Times New Roman"/>
          <w:spacing w:val="-1"/>
        </w:rPr>
        <w:t>cc</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rd</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 the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ons of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lause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11.</w:t>
      </w:r>
    </w:p>
    <w:p w14:paraId="69BF820E" w14:textId="77777777" w:rsidR="00015D47" w:rsidRPr="006F76F6" w:rsidRDefault="0026255B" w:rsidP="00C35018">
      <w:pPr>
        <w:pStyle w:val="Heading1"/>
        <w:rPr>
          <w:rFonts w:ascii="Times New Roman" w:eastAsia="Times New Roman" w:hAnsi="Times New Roman" w:cs="Times New Roman"/>
          <w:sz w:val="24"/>
          <w:szCs w:val="24"/>
        </w:rPr>
      </w:pPr>
      <w:bookmarkStart w:id="18" w:name="_Toc480797399"/>
      <w:r w:rsidRPr="006F76F6">
        <w:rPr>
          <w:rFonts w:ascii="Times New Roman" w:eastAsia="Times New Roman" w:hAnsi="Times New Roman" w:cs="Times New Roman"/>
          <w:sz w:val="24"/>
          <w:szCs w:val="24"/>
        </w:rPr>
        <w:t xml:space="preserve">11. </w:t>
      </w:r>
      <w:r w:rsidRPr="006F76F6">
        <w:rPr>
          <w:rFonts w:ascii="Times New Roman" w:eastAsia="Times New Roman" w:hAnsi="Times New Roman" w:cs="Times New Roman"/>
          <w:sz w:val="24"/>
          <w:szCs w:val="24"/>
        </w:rPr>
        <w:tab/>
        <w:t xml:space="preserve">NOTICE </w:t>
      </w:r>
      <w:r w:rsidRPr="006F76F6">
        <w:rPr>
          <w:rFonts w:ascii="Times New Roman" w:eastAsia="Times New Roman" w:hAnsi="Times New Roman" w:cs="Times New Roman"/>
          <w:spacing w:val="1"/>
          <w:sz w:val="24"/>
          <w:szCs w:val="24"/>
        </w:rPr>
        <w:t>O</w:t>
      </w:r>
      <w:r w:rsidRPr="006F76F6">
        <w:rPr>
          <w:rFonts w:ascii="Times New Roman" w:eastAsia="Times New Roman" w:hAnsi="Times New Roman" w:cs="Times New Roman"/>
          <w:sz w:val="24"/>
          <w:szCs w:val="24"/>
        </w:rPr>
        <w:t>F</w:t>
      </w:r>
      <w:r w:rsidRPr="006F76F6">
        <w:rPr>
          <w:rFonts w:ascii="Times New Roman" w:eastAsia="Times New Roman" w:hAnsi="Times New Roman" w:cs="Times New Roman"/>
          <w:spacing w:val="-3"/>
          <w:sz w:val="24"/>
          <w:szCs w:val="24"/>
        </w:rPr>
        <w:t xml:space="preserve"> </w:t>
      </w:r>
      <w:r w:rsidRPr="006F76F6">
        <w:rPr>
          <w:rFonts w:ascii="Times New Roman" w:eastAsia="Times New Roman" w:hAnsi="Times New Roman" w:cs="Times New Roman"/>
          <w:spacing w:val="-1"/>
          <w:sz w:val="24"/>
          <w:szCs w:val="24"/>
        </w:rPr>
        <w:t>M</w:t>
      </w:r>
      <w:r w:rsidRPr="006F76F6">
        <w:rPr>
          <w:rFonts w:ascii="Times New Roman" w:eastAsia="Times New Roman" w:hAnsi="Times New Roman" w:cs="Times New Roman"/>
          <w:sz w:val="24"/>
          <w:szCs w:val="24"/>
        </w:rPr>
        <w:t>EETIN</w:t>
      </w:r>
      <w:r w:rsidRPr="006F76F6">
        <w:rPr>
          <w:rFonts w:ascii="Times New Roman" w:eastAsia="Times New Roman" w:hAnsi="Times New Roman" w:cs="Times New Roman"/>
          <w:spacing w:val="-2"/>
          <w:sz w:val="24"/>
          <w:szCs w:val="24"/>
        </w:rPr>
        <w:t>G</w:t>
      </w:r>
      <w:r w:rsidRPr="006F76F6">
        <w:rPr>
          <w:rFonts w:ascii="Times New Roman" w:eastAsia="Times New Roman" w:hAnsi="Times New Roman" w:cs="Times New Roman"/>
          <w:sz w:val="24"/>
          <w:szCs w:val="24"/>
        </w:rPr>
        <w:t>S</w:t>
      </w:r>
      <w:bookmarkEnd w:id="18"/>
    </w:p>
    <w:p w14:paraId="72ED553C" w14:textId="77777777" w:rsidR="00015D47" w:rsidRPr="00F82760" w:rsidRDefault="00015D47">
      <w:pPr>
        <w:spacing w:before="7" w:after="0" w:line="120" w:lineRule="exact"/>
      </w:pPr>
    </w:p>
    <w:p w14:paraId="15EBCC32" w14:textId="77777777" w:rsidR="00015D47" w:rsidRPr="00EF5648" w:rsidRDefault="0026255B" w:rsidP="00C35018">
      <w:pPr>
        <w:spacing w:after="0" w:line="240" w:lineRule="auto"/>
        <w:ind w:left="665" w:right="111" w:hanging="564"/>
        <w:jc w:val="both"/>
        <w:rPr>
          <w:rFonts w:ascii="Times New Roman" w:eastAsia="Times New Roman" w:hAnsi="Times New Roman" w:cs="Times New Roman"/>
        </w:rPr>
      </w:pPr>
      <w:proofErr w:type="gramStart"/>
      <w:r w:rsidRPr="00EF5648">
        <w:rPr>
          <w:rFonts w:ascii="Times New Roman" w:eastAsia="Times New Roman" w:hAnsi="Times New Roman" w:cs="Times New Roman"/>
        </w:rPr>
        <w:t>11.1  All</w:t>
      </w:r>
      <w:proofErr w:type="gram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s shall be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the </w:t>
      </w:r>
      <w:r w:rsidR="001C060B" w:rsidRPr="001C060B">
        <w:rPr>
          <w:rFonts w:ascii="Times New Roman" w:eastAsia="Times New Roman" w:hAnsi="Times New Roman" w:cs="Times New Roman"/>
          <w:b/>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st 14 d</w:t>
      </w:r>
      <w:r w:rsidRPr="00EF5648">
        <w:rPr>
          <w:rFonts w:ascii="Times New Roman" w:eastAsia="Times New Roman" w:hAnsi="Times New Roman" w:cs="Times New Roman"/>
          <w:spacing w:val="4"/>
        </w:rPr>
        <w:t>a</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s w</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ten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not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 (</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lus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is </w:t>
      </w:r>
      <w:r w:rsidRPr="00EF5648">
        <w:rPr>
          <w:rFonts w:ascii="Times New Roman" w:eastAsia="Times New Roman" w:hAnsi="Times New Roman" w:cs="Times New Roman"/>
          <w:spacing w:val="1"/>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rv</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d</w:t>
      </w:r>
      <w:r w:rsidRPr="00EF5648">
        <w:rPr>
          <w:rFonts w:ascii="Times New Roman" w:eastAsia="Times New Roman" w:hAnsi="Times New Roman" w:cs="Times New Roman"/>
          <w:spacing w:val="3"/>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wh</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is </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w:t>
      </w:r>
      <w:r w:rsidRPr="00EF5648">
        <w:rPr>
          <w:rFonts w:ascii="Times New Roman" w:eastAsia="Times New Roman" w:hAnsi="Times New Roman" w:cs="Times New Roman"/>
        </w:rPr>
        <w:t xml:space="preserve">, or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 short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notice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if so</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re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in w</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a</w:t>
      </w:r>
      <w:r w:rsidRPr="00EF5648">
        <w:rPr>
          <w:rFonts w:ascii="Times New Roman" w:eastAsia="Times New Roman" w:hAnsi="Times New Roman" w:cs="Times New Roman"/>
          <w:spacing w:val="4"/>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me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n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not b</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 the</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is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son un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b</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to 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shall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nd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quis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s.</w:t>
      </w:r>
    </w:p>
    <w:p w14:paraId="12055523" w14:textId="77777777" w:rsidR="00015D47" w:rsidRPr="00EF5648" w:rsidRDefault="00015D47" w:rsidP="00C35018">
      <w:pPr>
        <w:spacing w:after="0" w:line="240" w:lineRule="auto"/>
        <w:jc w:val="both"/>
      </w:pPr>
    </w:p>
    <w:p w14:paraId="719FD151" w14:textId="77777777" w:rsidR="00015D47" w:rsidRPr="00EF5648" w:rsidRDefault="0026255B" w:rsidP="00C35018">
      <w:pPr>
        <w:spacing w:after="0" w:line="240" w:lineRule="auto"/>
        <w:ind w:left="665" w:right="149" w:hanging="564"/>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11.2 </w:t>
      </w:r>
      <w:r w:rsidRPr="00EF5648">
        <w:rPr>
          <w:rFonts w:ascii="Times New Roman" w:eastAsia="Times New Roman" w:hAnsi="Times New Roman" w:cs="Times New Roman"/>
          <w:spacing w:val="24"/>
        </w:rPr>
        <w:t xml:space="preserve"> </w:t>
      </w:r>
      <w:r w:rsidRPr="00EF5648">
        <w:rPr>
          <w:rFonts w:ascii="Times New Roman" w:eastAsia="Times New Roman" w:hAnsi="Times New Roman" w:cs="Times New Roman"/>
        </w:rPr>
        <w:t>The</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eac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shall con</w:t>
      </w:r>
      <w:r w:rsidRPr="00EF5648">
        <w:rPr>
          <w:rFonts w:ascii="Times New Roman" w:eastAsia="Times New Roman" w:hAnsi="Times New Roman" w:cs="Times New Roman"/>
          <w:spacing w:val="2"/>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me, 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summa</w:t>
      </w:r>
      <w:r w:rsidRPr="00EF5648">
        <w:rPr>
          <w:rFonts w:ascii="Times New Roman" w:eastAsia="Times New Roman" w:hAnsi="Times New Roman" w:cs="Times New Roman"/>
          <w:spacing w:val="3"/>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busin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ss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be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w:t>
      </w:r>
      <w:r w:rsidRPr="00EF5648">
        <w:rPr>
          <w:rFonts w:ascii="Times New Roman" w:eastAsia="Times New Roman" w:hAnsi="Times New Roman" w:cs="Times New Roman"/>
          <w:spacing w:val="2"/>
        </w:rPr>
        <w:t>d</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w:t>
      </w:r>
      <w:r w:rsidRPr="00EF5648">
        <w:rPr>
          <w:rFonts w:ascii="Times New Roman" w:eastAsia="Times New Roman" w:hAnsi="Times New Roman" w:cs="Times New Roman"/>
          <w:spacing w:val="7"/>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 to all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w:t>
      </w:r>
    </w:p>
    <w:p w14:paraId="1B2DF3B5" w14:textId="77777777" w:rsidR="00015D47" w:rsidRPr="00EF5648" w:rsidRDefault="00015D47" w:rsidP="00C35018">
      <w:pPr>
        <w:spacing w:after="0" w:line="240" w:lineRule="auto"/>
        <w:jc w:val="both"/>
      </w:pPr>
    </w:p>
    <w:p w14:paraId="4CEB3428" w14:textId="77777777" w:rsidR="00015D47" w:rsidRPr="00EF5648" w:rsidRDefault="0026255B" w:rsidP="00C35018">
      <w:pPr>
        <w:spacing w:after="0" w:line="240" w:lineRule="auto"/>
        <w:ind w:left="665" w:right="259" w:hanging="564"/>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11.3 </w:t>
      </w:r>
      <w:r w:rsidRPr="00EF5648">
        <w:rPr>
          <w:rFonts w:ascii="Times New Roman" w:eastAsia="Times New Roman" w:hAnsi="Times New Roman" w:cs="Times New Roman"/>
          <w:spacing w:val="24"/>
        </w:rPr>
        <w:t xml:space="preserve"> </w:t>
      </w:r>
      <w:r w:rsidRPr="00EF5648">
        <w:rPr>
          <w:rFonts w:ascii="Times New Roman" w:eastAsia="Times New Roman" w:hAnsi="Times New Roman" w:cs="Times New Roman"/>
        </w:rPr>
        <w:t>The</w:t>
      </w:r>
      <w:proofErr w:type="gramEnd"/>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ident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o</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 xml:space="preserve">ion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ive notice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a</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to, or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w:t>
      </w:r>
      <w:r w:rsidRPr="00EF5648">
        <w:rPr>
          <w:rFonts w:ascii="Times New Roman" w:eastAsia="Times New Roman" w:hAnsi="Times New Roman" w:cs="Times New Roman"/>
          <w:spacing w:val="5"/>
        </w:rPr>
        <w:t>n</w:t>
      </w:r>
      <w:r w:rsidRPr="00EF5648">
        <w:rPr>
          <w:rFonts w:ascii="Times New Roman" w:eastAsia="Times New Roman" w:hAnsi="Times New Roman" w:cs="Times New Roman"/>
          <w:spacing w:val="-1"/>
        </w:rPr>
        <w:t>-</w:t>
      </w:r>
      <w:r w:rsidRPr="00EF5648">
        <w:rPr>
          <w:rFonts w:ascii="Times New Roman" w:eastAsia="Times New Roman" w:hAnsi="Times New Roman" w:cs="Times New Roman"/>
        </w:rPr>
        <w:t>re</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ipt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a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ive notic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sha</w:t>
      </w:r>
      <w:r w:rsidRPr="00EF5648">
        <w:rPr>
          <w:rFonts w:ascii="Times New Roman" w:eastAsia="Times New Roman" w:hAnsi="Times New Roman" w:cs="Times New Roman"/>
          <w:spacing w:val="2"/>
        </w:rPr>
        <w:t>l</w:t>
      </w:r>
      <w:r w:rsidRPr="00EF5648">
        <w:rPr>
          <w:rFonts w:ascii="Times New Roman" w:eastAsia="Times New Roman" w:hAnsi="Times New Roman" w:cs="Times New Roman"/>
        </w:rPr>
        <w:t>l not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invalidate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din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w:t>
      </w:r>
    </w:p>
    <w:p w14:paraId="763CAE5B" w14:textId="77777777" w:rsidR="00015D47" w:rsidRPr="00EF5648" w:rsidRDefault="00015D47" w:rsidP="00C35018">
      <w:pPr>
        <w:spacing w:after="0" w:line="240" w:lineRule="auto"/>
        <w:jc w:val="both"/>
      </w:pPr>
    </w:p>
    <w:p w14:paraId="10F9D25F" w14:textId="77777777" w:rsidR="00280B56" w:rsidRPr="00C35018" w:rsidRDefault="0026255B" w:rsidP="00A02EA9">
      <w:pPr>
        <w:tabs>
          <w:tab w:val="left" w:pos="8160"/>
        </w:tabs>
        <w:spacing w:after="0" w:line="240" w:lineRule="auto"/>
        <w:ind w:left="670" w:right="164" w:hanging="569"/>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11.4 </w:t>
      </w:r>
      <w:r w:rsidRPr="00EF5648">
        <w:rPr>
          <w:rFonts w:ascii="Times New Roman" w:eastAsia="Times New Roman" w:hAnsi="Times New Roman" w:cs="Times New Roman"/>
          <w:spacing w:val="29"/>
        </w:rPr>
        <w:t xml:space="preserve"> </w:t>
      </w:r>
      <w:r w:rsidRPr="00EF5648">
        <w:rPr>
          <w:rFonts w:ascii="Times New Roman" w:eastAsia="Times New Roman" w:hAnsi="Times New Roman" w:cs="Times New Roman"/>
          <w:spacing w:val="3"/>
        </w:rPr>
        <w:t>B</w:t>
      </w:r>
      <w:r w:rsidRPr="00EF5648">
        <w:rPr>
          <w:rFonts w:ascii="Times New Roman" w:eastAsia="Times New Roman" w:hAnsi="Times New Roman" w:cs="Times New Roman"/>
        </w:rPr>
        <w:t>y</w:t>
      </w:r>
      <w:proofErr w:type="gramEnd"/>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not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rPr>
        <w: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2"/>
        </w:rPr>
        <w:t xml:space="preserve">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q</w:t>
      </w:r>
      <w:r w:rsidRPr="00EF5648">
        <w:rPr>
          <w:rFonts w:ascii="Times New Roman" w:eastAsia="Times New Roman" w:hAnsi="Times New Roman" w:cs="Times New Roman"/>
          <w:spacing w:val="2"/>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st additional matte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s to be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onsid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ovi</w:t>
      </w:r>
      <w:r w:rsidRPr="00EF5648">
        <w:rPr>
          <w:rFonts w:ascii="Times New Roman" w:eastAsia="Times New Roman" w:hAnsi="Times New Roman" w:cs="Times New Roman"/>
          <w:spacing w:val="3"/>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that su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not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st 10 d</w:t>
      </w:r>
      <w:r w:rsidRPr="00EF5648">
        <w:rPr>
          <w:rFonts w:ascii="Times New Roman" w:eastAsia="Times New Roman" w:hAnsi="Times New Roman" w:cs="Times New Roman"/>
          <w:spacing w:val="4"/>
        </w:rPr>
        <w:t>a</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lus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the 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is </w:t>
      </w:r>
      <w:r w:rsidRPr="00EF5648">
        <w:rPr>
          <w:rFonts w:ascii="Times New Roman" w:eastAsia="Times New Roman" w:hAnsi="Times New Roman" w:cs="Times New Roman"/>
          <w:spacing w:val="1"/>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rv</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d</w:t>
      </w:r>
      <w:r w:rsidRPr="00EF5648">
        <w:rPr>
          <w:rFonts w:ascii="Times New Roman" w:eastAsia="Times New Roman" w:hAnsi="Times New Roman" w:cs="Times New Roman"/>
          <w:spacing w:val="3"/>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is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iven)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the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those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 </w:t>
      </w:r>
      <w:r w:rsidRPr="00EF5648">
        <w:rPr>
          <w:rFonts w:ascii="Times New Roman" w:eastAsia="Times New Roman" w:hAnsi="Times New Roman" w:cs="Times New Roman"/>
          <w:spacing w:val="3"/>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l be in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luded in a</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vis</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m</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00EF5648" w:rsidRPr="00EF5648">
        <w:rPr>
          <w:rFonts w:ascii="Times New Roman" w:eastAsia="Times New Roman" w:hAnsi="Times New Roman" w:cs="Times New Roman"/>
        </w:rPr>
        <w:t xml:space="preserve">. </w:t>
      </w:r>
      <w:r w:rsidRPr="00EF5648">
        <w:rPr>
          <w:rFonts w:ascii="Times New Roman" w:eastAsia="Times New Roman" w:hAnsi="Times New Roman" w:cs="Times New Roman"/>
        </w:rPr>
        <w:t xml:space="preserve">The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shall ci</w:t>
      </w:r>
      <w:r w:rsidRPr="00EF5648">
        <w:rPr>
          <w:rFonts w:ascii="Times New Roman" w:eastAsia="Times New Roman" w:hAnsi="Times New Roman" w:cs="Times New Roman"/>
          <w:spacing w:val="-1"/>
        </w:rPr>
        <w:t>rc</w:t>
      </w:r>
      <w:r w:rsidRPr="00EF5648">
        <w:rPr>
          <w:rFonts w:ascii="Times New Roman" w:eastAsia="Times New Roman" w:hAnsi="Times New Roman" w:cs="Times New Roman"/>
        </w:rPr>
        <w:t>u</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vised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to</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ea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s soon as </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ra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ble.</w:t>
      </w:r>
    </w:p>
    <w:p w14:paraId="5B083CFC" w14:textId="77777777" w:rsidR="00015D47" w:rsidRPr="00C35018" w:rsidRDefault="009D35AC" w:rsidP="00C35018">
      <w:pPr>
        <w:pStyle w:val="Heading1"/>
        <w:rPr>
          <w:rFonts w:ascii="Times New Roman" w:eastAsia="Times New Roman" w:hAnsi="Times New Roman" w:cs="Times New Roman"/>
          <w:sz w:val="24"/>
          <w:szCs w:val="24"/>
        </w:rPr>
      </w:pPr>
      <w:bookmarkStart w:id="19" w:name="_Toc480797400"/>
      <w:r w:rsidRPr="00C35018">
        <w:rPr>
          <w:rFonts w:ascii="Times New Roman" w:eastAsia="Times New Roman" w:hAnsi="Times New Roman" w:cs="Times New Roman"/>
          <w:sz w:val="24"/>
          <w:szCs w:val="24"/>
          <w:u w:color="000000"/>
        </w:rPr>
        <w:t xml:space="preserve">12.     </w:t>
      </w:r>
      <w:r w:rsidR="0026255B" w:rsidRPr="00C35018">
        <w:rPr>
          <w:rFonts w:ascii="Times New Roman" w:eastAsia="Times New Roman" w:hAnsi="Times New Roman" w:cs="Times New Roman"/>
          <w:spacing w:val="-3"/>
          <w:sz w:val="24"/>
          <w:szCs w:val="24"/>
          <w:u w:color="000000"/>
        </w:rPr>
        <w:t>P</w:t>
      </w:r>
      <w:r w:rsidR="0026255B" w:rsidRPr="00C35018">
        <w:rPr>
          <w:rFonts w:ascii="Times New Roman" w:eastAsia="Times New Roman" w:hAnsi="Times New Roman" w:cs="Times New Roman"/>
          <w:sz w:val="24"/>
          <w:szCs w:val="24"/>
          <w:u w:color="000000"/>
        </w:rPr>
        <w:t>ROCE</w:t>
      </w:r>
      <w:r w:rsidR="0026255B" w:rsidRPr="00C35018">
        <w:rPr>
          <w:rFonts w:ascii="Times New Roman" w:eastAsia="Times New Roman" w:hAnsi="Times New Roman" w:cs="Times New Roman"/>
          <w:spacing w:val="1"/>
          <w:sz w:val="24"/>
          <w:szCs w:val="24"/>
          <w:u w:color="000000"/>
        </w:rPr>
        <w:t>E</w:t>
      </w:r>
      <w:r w:rsidR="0026255B" w:rsidRPr="00C35018">
        <w:rPr>
          <w:rFonts w:ascii="Times New Roman" w:eastAsia="Times New Roman" w:hAnsi="Times New Roman" w:cs="Times New Roman"/>
          <w:sz w:val="24"/>
          <w:szCs w:val="24"/>
          <w:u w:color="000000"/>
        </w:rPr>
        <w:t>DI</w:t>
      </w:r>
      <w:r w:rsidR="0026255B" w:rsidRPr="00C35018">
        <w:rPr>
          <w:rFonts w:ascii="Times New Roman" w:eastAsia="Times New Roman" w:hAnsi="Times New Roman" w:cs="Times New Roman"/>
          <w:spacing w:val="1"/>
          <w:sz w:val="24"/>
          <w:szCs w:val="24"/>
          <w:u w:color="000000"/>
        </w:rPr>
        <w:t>N</w:t>
      </w:r>
      <w:r w:rsidR="0026255B" w:rsidRPr="00C35018">
        <w:rPr>
          <w:rFonts w:ascii="Times New Roman" w:eastAsia="Times New Roman" w:hAnsi="Times New Roman" w:cs="Times New Roman"/>
          <w:spacing w:val="-2"/>
          <w:sz w:val="24"/>
          <w:szCs w:val="24"/>
          <w:u w:color="000000"/>
        </w:rPr>
        <w:t>G</w:t>
      </w:r>
      <w:r w:rsidR="0026255B" w:rsidRPr="00C35018">
        <w:rPr>
          <w:rFonts w:ascii="Times New Roman" w:eastAsia="Times New Roman" w:hAnsi="Times New Roman" w:cs="Times New Roman"/>
          <w:sz w:val="24"/>
          <w:szCs w:val="24"/>
          <w:u w:color="000000"/>
        </w:rPr>
        <w:t>S</w:t>
      </w:r>
      <w:r w:rsidR="0026255B" w:rsidRPr="00C35018">
        <w:rPr>
          <w:rFonts w:ascii="Times New Roman" w:eastAsia="Times New Roman" w:hAnsi="Times New Roman" w:cs="Times New Roman"/>
          <w:spacing w:val="1"/>
          <w:sz w:val="24"/>
          <w:szCs w:val="24"/>
          <w:u w:color="000000"/>
        </w:rPr>
        <w:t xml:space="preserve"> </w:t>
      </w:r>
      <w:r w:rsidR="0026255B" w:rsidRPr="00C35018">
        <w:rPr>
          <w:rFonts w:ascii="Times New Roman" w:eastAsia="Times New Roman" w:hAnsi="Times New Roman" w:cs="Times New Roman"/>
          <w:sz w:val="24"/>
          <w:szCs w:val="24"/>
          <w:u w:color="000000"/>
        </w:rPr>
        <w:t xml:space="preserve">AT </w:t>
      </w:r>
      <w:r w:rsidR="0026255B" w:rsidRPr="00C35018">
        <w:rPr>
          <w:rFonts w:ascii="Times New Roman" w:eastAsia="Times New Roman" w:hAnsi="Times New Roman" w:cs="Times New Roman"/>
          <w:spacing w:val="1"/>
          <w:sz w:val="24"/>
          <w:szCs w:val="24"/>
          <w:u w:color="000000"/>
        </w:rPr>
        <w:t>M</w:t>
      </w:r>
      <w:r w:rsidR="0026255B" w:rsidRPr="00C35018">
        <w:rPr>
          <w:rFonts w:ascii="Times New Roman" w:eastAsia="Times New Roman" w:hAnsi="Times New Roman" w:cs="Times New Roman"/>
          <w:sz w:val="24"/>
          <w:szCs w:val="24"/>
          <w:u w:color="000000"/>
        </w:rPr>
        <w:t>EETIN</w:t>
      </w:r>
      <w:r w:rsidR="0026255B" w:rsidRPr="00C35018">
        <w:rPr>
          <w:rFonts w:ascii="Times New Roman" w:eastAsia="Times New Roman" w:hAnsi="Times New Roman" w:cs="Times New Roman"/>
          <w:spacing w:val="-2"/>
          <w:sz w:val="24"/>
          <w:szCs w:val="24"/>
          <w:u w:color="000000"/>
        </w:rPr>
        <w:t>G</w:t>
      </w:r>
      <w:r w:rsidR="0026255B" w:rsidRPr="00C35018">
        <w:rPr>
          <w:rFonts w:ascii="Times New Roman" w:eastAsia="Times New Roman" w:hAnsi="Times New Roman" w:cs="Times New Roman"/>
          <w:sz w:val="24"/>
          <w:szCs w:val="24"/>
          <w:u w:color="000000"/>
        </w:rPr>
        <w:t>S</w:t>
      </w:r>
      <w:bookmarkEnd w:id="19"/>
    </w:p>
    <w:p w14:paraId="66186B68" w14:textId="77777777" w:rsidR="00015D47" w:rsidRPr="00F82760" w:rsidRDefault="00015D47">
      <w:pPr>
        <w:spacing w:before="7" w:after="0" w:line="120" w:lineRule="exact"/>
      </w:pPr>
    </w:p>
    <w:p w14:paraId="51DD6925" w14:textId="77777777" w:rsidR="00015D47" w:rsidRPr="00EF5648" w:rsidRDefault="0026255B" w:rsidP="00C35018">
      <w:pPr>
        <w:spacing w:after="0" w:line="240" w:lineRule="auto"/>
        <w:ind w:left="670" w:right="606" w:hanging="569"/>
        <w:jc w:val="both"/>
        <w:rPr>
          <w:rFonts w:ascii="Times New Roman" w:eastAsia="Times New Roman" w:hAnsi="Times New Roman" w:cs="Times New Roman"/>
        </w:rPr>
      </w:pPr>
      <w:r w:rsidRPr="00EF5648">
        <w:rPr>
          <w:rFonts w:ascii="Times New Roman" w:eastAsia="Times New Roman" w:hAnsi="Times New Roman" w:cs="Times New Roman"/>
        </w:rPr>
        <w:t xml:space="preserve">12.1  </w:t>
      </w:r>
      <w:r w:rsidRPr="00EF5648">
        <w:rPr>
          <w:rFonts w:ascii="Times New Roman" w:eastAsia="Times New Roman" w:hAnsi="Times New Roman" w:cs="Times New Roman"/>
          <w:spacing w:val="17"/>
        </w:rPr>
        <w:t xml:space="preserv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ubje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laus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10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11,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t</w:t>
      </w:r>
      <w:r w:rsidRPr="00EF5648">
        <w:rPr>
          <w:rFonts w:ascii="Times New Roman" w:eastAsia="Times New Roman" w:hAnsi="Times New Roman" w:cs="Times New Roman"/>
          <w:spacing w:val="-1"/>
        </w:rPr>
        <w:t>ra</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bu</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ine</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 xml:space="preserve">s, and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djourn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othe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wise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ulate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s m</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s, as it </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 xml:space="preserve">hinks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w:t>
      </w:r>
    </w:p>
    <w:p w14:paraId="36178DA7" w14:textId="77777777" w:rsidR="00015D47" w:rsidRPr="00EF5648" w:rsidRDefault="00015D47" w:rsidP="00C35018">
      <w:pPr>
        <w:spacing w:after="0" w:line="240" w:lineRule="auto"/>
        <w:jc w:val="both"/>
      </w:pPr>
    </w:p>
    <w:p w14:paraId="40A21802" w14:textId="77777777" w:rsidR="00015D47" w:rsidRPr="00EF5648" w:rsidRDefault="0026255B" w:rsidP="00C35018">
      <w:pPr>
        <w:spacing w:after="0" w:line="240" w:lineRule="auto"/>
        <w:ind w:left="101" w:right="-20"/>
        <w:rPr>
          <w:rFonts w:ascii="Times New Roman" w:eastAsia="Times New Roman" w:hAnsi="Times New Roman" w:cs="Times New Roman"/>
        </w:rPr>
      </w:pPr>
      <w:r w:rsidRPr="00EF5648">
        <w:rPr>
          <w:rFonts w:ascii="Times New Roman" w:eastAsia="Times New Roman" w:hAnsi="Times New Roman" w:cs="Times New Roman"/>
        </w:rPr>
        <w:t xml:space="preserve">12.2 </w:t>
      </w:r>
      <w:r w:rsidRPr="00EF5648">
        <w:rPr>
          <w:rFonts w:ascii="Times New Roman" w:eastAsia="Times New Roman" w:hAnsi="Times New Roman" w:cs="Times New Roman"/>
          <w:spacing w:val="29"/>
        </w:rPr>
        <w:t xml:space="preserve"> </w:t>
      </w:r>
      <w:r w:rsidR="00EB247F">
        <w:rPr>
          <w:rFonts w:ascii="Times New Roman" w:eastAsia="Times New Roman" w:hAnsi="Times New Roman" w:cs="Times New Roman"/>
          <w:spacing w:val="29"/>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 xml:space="preserve">ive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 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their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rnates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 a</w:t>
      </w:r>
      <w:r w:rsidRPr="00EF5648">
        <w:rPr>
          <w:rFonts w:ascii="Times New Roman" w:eastAsia="Times New Roman" w:hAnsi="Times New Roman" w:cs="Times New Roman"/>
          <w:spacing w:val="-1"/>
        </w:rPr>
        <w:t>cc</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rd</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with</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lause</w:t>
      </w:r>
      <w:r w:rsidR="00C35018">
        <w:rPr>
          <w:rFonts w:ascii="Times New Roman" w:eastAsia="Times New Roman" w:hAnsi="Times New Roman" w:cs="Times New Roman"/>
        </w:rPr>
        <w:t xml:space="preserve"> 13.3 shall</w:t>
      </w:r>
    </w:p>
    <w:p w14:paraId="257FE47D" w14:textId="77777777" w:rsidR="00015D47" w:rsidRPr="00280B56" w:rsidRDefault="00C35018" w:rsidP="00EB247F">
      <w:pPr>
        <w:tabs>
          <w:tab w:val="left" w:pos="709"/>
        </w:tabs>
        <w:spacing w:before="9" w:after="0" w:line="240" w:lineRule="auto"/>
        <w:ind w:right="-20"/>
      </w:pPr>
      <w:r>
        <w:rPr>
          <w:rFonts w:ascii="Times New Roman" w:eastAsia="Times New Roman" w:hAnsi="Times New Roman" w:cs="Times New Roman"/>
        </w:rPr>
        <w:t xml:space="preserve">           </w:t>
      </w:r>
      <w:r w:rsidR="00EB247F">
        <w:rPr>
          <w:rFonts w:ascii="Times New Roman" w:eastAsia="Times New Roman" w:hAnsi="Times New Roman" w:cs="Times New Roman"/>
        </w:rPr>
        <w:t xml:space="preserve">  </w:t>
      </w:r>
      <w:proofErr w:type="gramStart"/>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onsti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ute</w:t>
      </w:r>
      <w:proofErr w:type="gramEnd"/>
      <w:r w:rsidR="0026255B" w:rsidRPr="00EF5648">
        <w:rPr>
          <w:rFonts w:ascii="Times New Roman" w:eastAsia="Times New Roman" w:hAnsi="Times New Roman" w:cs="Times New Roman"/>
        </w:rPr>
        <w:t xml:space="preserve"> a</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quo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um.</w:t>
      </w:r>
      <w:r w:rsidR="005D6559" w:rsidRPr="00984CD6">
        <w:t xml:space="preserve"> </w:t>
      </w:r>
    </w:p>
    <w:p w14:paraId="366D4822" w14:textId="77777777" w:rsidR="00015D47" w:rsidRPr="00EF5648" w:rsidRDefault="00015D47" w:rsidP="00EF5648">
      <w:pPr>
        <w:spacing w:before="12" w:after="0" w:line="220" w:lineRule="exact"/>
        <w:jc w:val="both"/>
        <w:rPr>
          <w:sz w:val="24"/>
          <w:szCs w:val="24"/>
        </w:rPr>
      </w:pPr>
    </w:p>
    <w:p w14:paraId="19750716" w14:textId="77777777" w:rsidR="00015D47" w:rsidRPr="00EF5648" w:rsidRDefault="0026255B" w:rsidP="00C35018">
      <w:pPr>
        <w:spacing w:before="29" w:after="0" w:line="240" w:lineRule="auto"/>
        <w:ind w:left="665" w:right="73" w:hanging="564"/>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12.3 </w:t>
      </w:r>
      <w:r w:rsidRPr="00EF5648">
        <w:rPr>
          <w:rFonts w:ascii="Times New Roman" w:eastAsia="Times New Roman" w:hAnsi="Times New Roman" w:cs="Times New Roman"/>
          <w:spacing w:val="24"/>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1"/>
        </w:rPr>
        <w:t>f</w:t>
      </w:r>
      <w:proofErr w:type="gramEnd"/>
      <w:r w:rsidRPr="00EF5648">
        <w:rPr>
          <w:rFonts w:ascii="Times New Roman" w:eastAsia="Times New Roman" w:hAnsi="Times New Roman" w:cs="Times New Roman"/>
        </w:rPr>
        <w:t>, with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lf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 hour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m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me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hold</w:t>
      </w:r>
      <w:r w:rsidRPr="00EF5648">
        <w:rPr>
          <w:rFonts w:ascii="Times New Roman" w:eastAsia="Times New Roman" w:hAnsi="Times New Roman" w:cs="Times New Roman"/>
          <w:spacing w:val="4"/>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 a quor</w:t>
      </w:r>
      <w:r w:rsidRPr="00EF5648">
        <w:rPr>
          <w:rFonts w:ascii="Times New Roman" w:eastAsia="Times New Roman" w:hAnsi="Times New Roman" w:cs="Times New Roman"/>
          <w:spacing w:val="-1"/>
        </w:rPr>
        <w:t>u</w:t>
      </w:r>
      <w:r w:rsidRPr="00EF5648">
        <w:rPr>
          <w:rFonts w:ascii="Times New Roman" w:eastAsia="Times New Roman" w:hAnsi="Times New Roman" w:cs="Times New Roman"/>
        </w:rPr>
        <w:t xml:space="preserve">m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 not pr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shall be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djou</w:t>
      </w:r>
      <w:r w:rsidRPr="00EF5648">
        <w:rPr>
          <w:rFonts w:ascii="Times New Roman" w:eastAsia="Times New Roman" w:hAnsi="Times New Roman" w:cs="Times New Roman"/>
          <w:spacing w:val="2"/>
        </w:rPr>
        <w:t>r</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same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t w</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 xml:space="preserve">k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the s</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me 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 pl</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if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djour</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quo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um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 not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 wi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hin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lf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 hour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om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me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hold</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 xml:space="preserve">g </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the 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 shall be dis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olved.</w:t>
      </w:r>
    </w:p>
    <w:p w14:paraId="399D9C74" w14:textId="77777777" w:rsidR="00015D47" w:rsidRPr="00EF5648" w:rsidRDefault="00015D47" w:rsidP="00C35018">
      <w:pPr>
        <w:spacing w:after="0" w:line="240" w:lineRule="auto"/>
        <w:jc w:val="both"/>
      </w:pPr>
    </w:p>
    <w:p w14:paraId="6E87D03A" w14:textId="77777777" w:rsidR="00015D47" w:rsidRPr="00EF5648" w:rsidRDefault="0026255B" w:rsidP="00C35018">
      <w:pPr>
        <w:spacing w:after="0" w:line="240" w:lineRule="auto"/>
        <w:ind w:left="665" w:right="639" w:hanging="564"/>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12.4 </w:t>
      </w:r>
      <w:r w:rsidRPr="00EF5648">
        <w:rPr>
          <w:rFonts w:ascii="Times New Roman" w:eastAsia="Times New Roman" w:hAnsi="Times New Roman" w:cs="Times New Roman"/>
          <w:spacing w:val="24"/>
        </w:rPr>
        <w:t xml:space="preserve"> </w:t>
      </w:r>
      <w:r w:rsidRPr="00EF5648">
        <w:rPr>
          <w:rFonts w:ascii="Times New Roman" w:eastAsia="Times New Roman" w:hAnsi="Times New Roman" w:cs="Times New Roman"/>
        </w:rPr>
        <w:t>On</w:t>
      </w:r>
      <w:r w:rsidRPr="00EF5648">
        <w:rPr>
          <w:rFonts w:ascii="Times New Roman" w:eastAsia="Times New Roman" w:hAnsi="Times New Roman" w:cs="Times New Roman"/>
          <w:spacing w:val="2"/>
        </w:rPr>
        <w:t>l</w:t>
      </w:r>
      <w:r w:rsidRPr="00EF5648">
        <w:rPr>
          <w:rFonts w:ascii="Times New Roman" w:eastAsia="Times New Roman" w:hAnsi="Times New Roman" w:cs="Times New Roman"/>
        </w:rPr>
        <w:t>y</w:t>
      </w:r>
      <w:proofErr w:type="gramEnd"/>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matt</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rs 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 xml:space="preserve">n the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lause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11.2 </w:t>
      </w:r>
      <w:r w:rsidRPr="00EF5648">
        <w:rPr>
          <w:rFonts w:ascii="Times New Roman" w:eastAsia="Times New Roman" w:hAnsi="Times New Roman" w:cs="Times New Roman"/>
          <w:spacing w:val="-1"/>
        </w:rPr>
        <w:t>(</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 a</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vis</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nda submi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ted pu</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suant to su</w:t>
      </w:r>
      <w:r w:rsidRPr="00EF5648">
        <w:rPr>
          <w:rFonts w:ascii="Times New Roman" w:eastAsia="Times New Roman" w:hAnsi="Times New Roman" w:cs="Times New Roman"/>
          <w:spacing w:val="2"/>
        </w:rPr>
        <w:t>b</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lause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11.</w:t>
      </w:r>
      <w:r w:rsidRPr="00EF5648">
        <w:rPr>
          <w:rFonts w:ascii="Times New Roman" w:eastAsia="Times New Roman" w:hAnsi="Times New Roman" w:cs="Times New Roman"/>
          <w:spacing w:val="2"/>
        </w:rPr>
        <w:t>4</w:t>
      </w:r>
      <w:r w:rsidRPr="00EF5648">
        <w:rPr>
          <w:rFonts w:ascii="Times New Roman" w:eastAsia="Times New Roman" w:hAnsi="Times New Roman" w:cs="Times New Roman"/>
        </w:rPr>
        <w:t>)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 xml:space="preserve">solved upon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a 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p>
    <w:p w14:paraId="6B4C22D9" w14:textId="77777777" w:rsidR="00015D47" w:rsidRPr="00EF5648" w:rsidRDefault="00015D47" w:rsidP="00C35018">
      <w:pPr>
        <w:spacing w:after="0" w:line="240" w:lineRule="auto"/>
        <w:jc w:val="both"/>
      </w:pPr>
    </w:p>
    <w:p w14:paraId="62E1E0AE" w14:textId="77777777" w:rsidR="00015D47" w:rsidRPr="00EF5648" w:rsidRDefault="0026255B" w:rsidP="00C35018">
      <w:pPr>
        <w:spacing w:after="0" w:line="240" w:lineRule="auto"/>
        <w:ind w:left="665" w:right="114" w:hanging="564"/>
        <w:jc w:val="both"/>
        <w:rPr>
          <w:rFonts w:ascii="Times New Roman" w:eastAsia="Times New Roman" w:hAnsi="Times New Roman" w:cs="Times New Roman"/>
        </w:rPr>
      </w:pPr>
      <w:r w:rsidRPr="00EF5648">
        <w:rPr>
          <w:rFonts w:ascii="Times New Roman" w:eastAsia="Times New Roman" w:hAnsi="Times New Roman" w:cs="Times New Roman"/>
        </w:rPr>
        <w:t xml:space="preserve">12.5 </w:t>
      </w:r>
      <w:r w:rsidRPr="00EF5648">
        <w:rPr>
          <w:rFonts w:ascii="Times New Roman" w:eastAsia="Times New Roman" w:hAnsi="Times New Roman" w:cs="Times New Roman"/>
          <w:spacing w:val="24"/>
        </w:rPr>
        <w:t xml:space="preserve"> </w:t>
      </w:r>
      <w:r w:rsidRPr="00EF5648">
        <w:rPr>
          <w:rFonts w:ascii="Times New Roman" w:eastAsia="Times New Roman" w:hAnsi="Times New Roman" w:cs="Times New Roman"/>
        </w:rPr>
        <w:t>All 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ts done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of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a su</w:t>
      </w:r>
      <w:r w:rsidRPr="00EF5648">
        <w:rPr>
          <w:rFonts w:ascii="Times New Roman" w:eastAsia="Times New Roman" w:hAnsi="Times New Roman" w:cs="Times New Roman"/>
          <w:spacing w:val="1"/>
        </w:rPr>
        <w:t>b</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tee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or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 xml:space="preserve">g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roup</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 notwi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hstanding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that 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ft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w</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 dis</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d t</w:t>
      </w:r>
      <w:r w:rsidRPr="00EF5648">
        <w:rPr>
          <w:rFonts w:ascii="Times New Roman" w:eastAsia="Times New Roman" w:hAnsi="Times New Roman" w:cs="Times New Roman"/>
          <w:spacing w:val="3"/>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w</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so</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ment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be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valid as if s</w:t>
      </w:r>
      <w:r w:rsidRPr="00EF5648">
        <w:rPr>
          <w:rFonts w:ascii="Times New Roman" w:eastAsia="Times New Roman" w:hAnsi="Times New Roman" w:cs="Times New Roman"/>
          <w:spacing w:val="2"/>
        </w:rPr>
        <w:t>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d b</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 du</w:t>
      </w:r>
      <w:r w:rsidRPr="00EF5648">
        <w:rPr>
          <w:rFonts w:ascii="Times New Roman" w:eastAsia="Times New Roman" w:hAnsi="Times New Roman" w:cs="Times New Roman"/>
          <w:spacing w:val="5"/>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p>
    <w:p w14:paraId="0E756B2D" w14:textId="77777777" w:rsidR="00015D47" w:rsidRPr="00EF5648" w:rsidRDefault="00015D47" w:rsidP="00C35018">
      <w:pPr>
        <w:spacing w:before="1" w:after="0" w:line="240" w:lineRule="auto"/>
        <w:jc w:val="both"/>
      </w:pPr>
    </w:p>
    <w:p w14:paraId="499D4968" w14:textId="77777777" w:rsidR="005D6559" w:rsidRPr="00C35018" w:rsidRDefault="0026255B" w:rsidP="00C35018">
      <w:pPr>
        <w:spacing w:after="0" w:line="240" w:lineRule="auto"/>
        <w:ind w:left="101" w:right="-20"/>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12.6 </w:t>
      </w:r>
      <w:r w:rsidRPr="00EF5648">
        <w:rPr>
          <w:rFonts w:ascii="Times New Roman" w:eastAsia="Times New Roman" w:hAnsi="Times New Roman" w:cs="Times New Roman"/>
          <w:spacing w:val="24"/>
        </w:rPr>
        <w:t xml:space="preserve"> </w:t>
      </w:r>
      <w:r w:rsidRPr="00EF5648">
        <w:rPr>
          <w:rFonts w:ascii="Times New Roman" w:eastAsia="Times New Roman" w:hAnsi="Times New Roman" w:cs="Times New Roman"/>
        </w:rPr>
        <w:t>A</w:t>
      </w:r>
      <w:proofErr w:type="gram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solu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ion put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vote of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shall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ided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sh</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w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ds.</w:t>
      </w:r>
    </w:p>
    <w:p w14:paraId="3215ED21" w14:textId="77777777" w:rsidR="00015D47" w:rsidRPr="00C35018" w:rsidRDefault="009D35AC" w:rsidP="00C35018">
      <w:pPr>
        <w:pStyle w:val="Heading1"/>
        <w:rPr>
          <w:rFonts w:ascii="Times New Roman" w:eastAsia="Times New Roman" w:hAnsi="Times New Roman" w:cs="Times New Roman"/>
          <w:sz w:val="24"/>
          <w:szCs w:val="24"/>
        </w:rPr>
      </w:pPr>
      <w:bookmarkStart w:id="20" w:name="_Toc480797401"/>
      <w:r w:rsidRPr="00C35018">
        <w:rPr>
          <w:rFonts w:ascii="Times New Roman" w:eastAsia="Times New Roman" w:hAnsi="Times New Roman" w:cs="Times New Roman"/>
          <w:sz w:val="24"/>
          <w:szCs w:val="24"/>
          <w:u w:color="000000"/>
        </w:rPr>
        <w:t xml:space="preserve">13.      </w:t>
      </w:r>
      <w:r w:rsidR="0026255B" w:rsidRPr="00C35018">
        <w:rPr>
          <w:rFonts w:ascii="Times New Roman" w:eastAsia="Times New Roman" w:hAnsi="Times New Roman" w:cs="Times New Roman"/>
          <w:sz w:val="24"/>
          <w:szCs w:val="24"/>
          <w:u w:color="000000"/>
        </w:rPr>
        <w:t>RE</w:t>
      </w:r>
      <w:r w:rsidR="0026255B" w:rsidRPr="00C35018">
        <w:rPr>
          <w:rFonts w:ascii="Times New Roman" w:eastAsia="Times New Roman" w:hAnsi="Times New Roman" w:cs="Times New Roman"/>
          <w:spacing w:val="1"/>
          <w:sz w:val="24"/>
          <w:szCs w:val="24"/>
          <w:u w:color="000000"/>
        </w:rPr>
        <w:t>S</w:t>
      </w:r>
      <w:r w:rsidR="0026255B" w:rsidRPr="00C35018">
        <w:rPr>
          <w:rFonts w:ascii="Times New Roman" w:eastAsia="Times New Roman" w:hAnsi="Times New Roman" w:cs="Times New Roman"/>
          <w:sz w:val="24"/>
          <w:szCs w:val="24"/>
          <w:u w:color="000000"/>
        </w:rPr>
        <w:t>O</w:t>
      </w:r>
      <w:r w:rsidR="0026255B" w:rsidRPr="00C35018">
        <w:rPr>
          <w:rFonts w:ascii="Times New Roman" w:eastAsia="Times New Roman" w:hAnsi="Times New Roman" w:cs="Times New Roman"/>
          <w:spacing w:val="1"/>
          <w:sz w:val="24"/>
          <w:szCs w:val="24"/>
          <w:u w:color="000000"/>
        </w:rPr>
        <w:t>L</w:t>
      </w:r>
      <w:r w:rsidR="0026255B" w:rsidRPr="00C35018">
        <w:rPr>
          <w:rFonts w:ascii="Times New Roman" w:eastAsia="Times New Roman" w:hAnsi="Times New Roman" w:cs="Times New Roman"/>
          <w:sz w:val="24"/>
          <w:szCs w:val="24"/>
          <w:u w:color="000000"/>
        </w:rPr>
        <w:t>UTI</w:t>
      </w:r>
      <w:r w:rsidR="0026255B" w:rsidRPr="00C35018">
        <w:rPr>
          <w:rFonts w:ascii="Times New Roman" w:eastAsia="Times New Roman" w:hAnsi="Times New Roman" w:cs="Times New Roman"/>
          <w:spacing w:val="1"/>
          <w:sz w:val="24"/>
          <w:szCs w:val="24"/>
          <w:u w:color="000000"/>
        </w:rPr>
        <w:t>O</w:t>
      </w:r>
      <w:r w:rsidR="0026255B" w:rsidRPr="00C35018">
        <w:rPr>
          <w:rFonts w:ascii="Times New Roman" w:eastAsia="Times New Roman" w:hAnsi="Times New Roman" w:cs="Times New Roman"/>
          <w:spacing w:val="-3"/>
          <w:sz w:val="24"/>
          <w:szCs w:val="24"/>
          <w:u w:color="000000"/>
        </w:rPr>
        <w:t>N</w:t>
      </w:r>
      <w:r w:rsidR="0026255B" w:rsidRPr="00C35018">
        <w:rPr>
          <w:rFonts w:ascii="Times New Roman" w:eastAsia="Times New Roman" w:hAnsi="Times New Roman" w:cs="Times New Roman"/>
          <w:sz w:val="24"/>
          <w:szCs w:val="24"/>
          <w:u w:color="000000"/>
        </w:rPr>
        <w:t>S</w:t>
      </w:r>
      <w:bookmarkEnd w:id="20"/>
    </w:p>
    <w:p w14:paraId="0E36D65F" w14:textId="77777777" w:rsidR="00015D47" w:rsidRPr="00EF5648" w:rsidRDefault="00015D47" w:rsidP="00EF5648">
      <w:pPr>
        <w:spacing w:before="7" w:after="0" w:line="120" w:lineRule="exact"/>
        <w:jc w:val="both"/>
        <w:rPr>
          <w:sz w:val="24"/>
          <w:szCs w:val="24"/>
        </w:rPr>
      </w:pPr>
    </w:p>
    <w:p w14:paraId="68CAA3A5" w14:textId="77777777" w:rsidR="00015D47" w:rsidRPr="00EF5648" w:rsidRDefault="0026255B" w:rsidP="00C35018">
      <w:pPr>
        <w:spacing w:after="0" w:line="240" w:lineRule="auto"/>
        <w:ind w:left="101" w:right="-20"/>
        <w:jc w:val="both"/>
        <w:rPr>
          <w:rFonts w:ascii="Times New Roman" w:eastAsia="Times New Roman" w:hAnsi="Times New Roman" w:cs="Times New Roman"/>
        </w:rPr>
      </w:pPr>
      <w:r w:rsidRPr="00EF5648">
        <w:rPr>
          <w:rFonts w:ascii="Times New Roman" w:eastAsia="Times New Roman" w:hAnsi="Times New Roman" w:cs="Times New Roman"/>
        </w:rPr>
        <w:lastRenderedPageBreak/>
        <w:t xml:space="preserve">13.1  </w:t>
      </w:r>
      <w:r w:rsidRPr="00EF5648">
        <w:rPr>
          <w:rFonts w:ascii="Times New Roman" w:eastAsia="Times New Roman" w:hAnsi="Times New Roman" w:cs="Times New Roman"/>
          <w:spacing w:val="13"/>
        </w:rPr>
        <w:t xml:space="preserve"> </w:t>
      </w:r>
      <w:r w:rsidRPr="00EF5648">
        <w:rPr>
          <w:rFonts w:ascii="Times New Roman" w:eastAsia="Times New Roman" w:hAnsi="Times New Roman" w:cs="Times New Roman"/>
        </w:rPr>
        <w:t xml:space="preserve">A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solu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ion of 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rPr>
        <w:t>shall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ssed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si</w:t>
      </w:r>
      <w:r w:rsidRPr="00EF5648">
        <w:rPr>
          <w:rFonts w:ascii="Times New Roman" w:eastAsia="Times New Roman" w:hAnsi="Times New Roman" w:cs="Times New Roman"/>
          <w:spacing w:val="3"/>
        </w:rPr>
        <w:t>m</w:t>
      </w:r>
      <w:r w:rsidRPr="00EF5648">
        <w:rPr>
          <w:rFonts w:ascii="Times New Roman" w:eastAsia="Times New Roman" w:hAnsi="Times New Roman" w:cs="Times New Roman"/>
        </w:rPr>
        <w:t>ple 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jori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of v</w:t>
      </w:r>
      <w:r w:rsidRPr="00EF5648">
        <w:rPr>
          <w:rFonts w:ascii="Times New Roman" w:eastAsia="Times New Roman" w:hAnsi="Times New Roman" w:cs="Times New Roman"/>
          <w:spacing w:val="-1"/>
        </w:rPr>
        <w:t>o</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c</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w:t>
      </w:r>
    </w:p>
    <w:p w14:paraId="40F4E66E" w14:textId="77777777" w:rsidR="00015D47" w:rsidRPr="00EF5648" w:rsidRDefault="00015D47" w:rsidP="00C35018">
      <w:pPr>
        <w:spacing w:before="12" w:after="0" w:line="240" w:lineRule="auto"/>
        <w:jc w:val="both"/>
      </w:pPr>
    </w:p>
    <w:p w14:paraId="0E38DC9C" w14:textId="77777777" w:rsidR="00015D47" w:rsidRPr="00EF5648" w:rsidRDefault="0026255B" w:rsidP="00C35018">
      <w:pPr>
        <w:spacing w:after="0" w:line="240" w:lineRule="auto"/>
        <w:ind w:left="665" w:right="72" w:hanging="564"/>
        <w:jc w:val="both"/>
        <w:rPr>
          <w:rFonts w:ascii="Times New Roman" w:eastAsia="Times New Roman" w:hAnsi="Times New Roman" w:cs="Times New Roman"/>
        </w:rPr>
      </w:pPr>
      <w:r w:rsidRPr="00EF5648">
        <w:rPr>
          <w:rFonts w:ascii="Times New Roman" w:eastAsia="Times New Roman" w:hAnsi="Times New Roman" w:cs="Times New Roman"/>
        </w:rPr>
        <w:t xml:space="preserve">13.2 </w:t>
      </w:r>
      <w:r w:rsidRPr="00EF5648">
        <w:rPr>
          <w:rFonts w:ascii="Times New Roman" w:eastAsia="Times New Roman" w:hAnsi="Times New Roman" w:cs="Times New Roman"/>
          <w:spacing w:val="24"/>
        </w:rPr>
        <w:t xml:space="preserve"> </w:t>
      </w:r>
      <w:r w:rsidRPr="00EF5648">
        <w:rPr>
          <w:rFonts w:ascii="Times New Roman" w:eastAsia="Times New Roman" w:hAnsi="Times New Roman" w:cs="Times New Roman"/>
        </w:rPr>
        <w:t xml:space="preserve">A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solu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ion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w</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s valid and</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fe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s if 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d b</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n 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ssed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a m</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du</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onv</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ld and </w:t>
      </w:r>
      <w:r w:rsidRPr="00EF5648">
        <w:rPr>
          <w:rFonts w:ascii="Times New Roman" w:eastAsia="Times New Roman" w:hAnsi="Times New Roman" w:cs="Times New Roman"/>
          <w:spacing w:val="2"/>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si</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t of 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l do</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uments in 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ke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m </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h s</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or on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lf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one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or mo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w:t>
      </w:r>
    </w:p>
    <w:p w14:paraId="36740D90" w14:textId="77777777" w:rsidR="00015D47" w:rsidRPr="00EF5648" w:rsidRDefault="00015D47" w:rsidP="00C35018">
      <w:pPr>
        <w:spacing w:after="0" w:line="240" w:lineRule="auto"/>
        <w:jc w:val="both"/>
      </w:pPr>
    </w:p>
    <w:p w14:paraId="1D390C54" w14:textId="77777777" w:rsidR="00015D47" w:rsidRPr="00C35018" w:rsidRDefault="0026255B" w:rsidP="00C35018">
      <w:pPr>
        <w:tabs>
          <w:tab w:val="left" w:pos="7000"/>
        </w:tabs>
        <w:spacing w:after="0" w:line="240" w:lineRule="auto"/>
        <w:ind w:left="665" w:right="96" w:hanging="564"/>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13.3 </w:t>
      </w:r>
      <w:r w:rsidRPr="00EF5648">
        <w:rPr>
          <w:rFonts w:ascii="Times New Roman" w:eastAsia="Times New Roman" w:hAnsi="Times New Roman" w:cs="Times New Roman"/>
          <w:spacing w:val="24"/>
        </w:rPr>
        <w:t xml:space="preserve"> </w:t>
      </w:r>
      <w:r w:rsidRPr="00EF5648">
        <w:rPr>
          <w:rFonts w:ascii="Times New Roman" w:eastAsia="Times New Roman" w:hAnsi="Times New Roman" w:cs="Times New Roman"/>
        </w:rPr>
        <w:t>A</w:t>
      </w:r>
      <w:proofErr w:type="gramEnd"/>
      <w:r w:rsidRPr="00EF5648">
        <w:rPr>
          <w:rFonts w:ascii="Times New Roman" w:eastAsia="Times New Roman" w:hAnsi="Times New Roman" w:cs="Times New Roman"/>
        </w:rPr>
        <w:t xml:space="preserve"> m</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onsist of a</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2"/>
        </w:rPr>
        <w:t>w</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 xml:space="preserve">n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 xml:space="preserve">ho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not all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one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pla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but who</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 xml:space="preserve">le </w:t>
      </w:r>
      <w:r w:rsidRPr="00EF5648">
        <w:rPr>
          <w:rFonts w:ascii="Times New Roman" w:eastAsia="Times New Roman" w:hAnsi="Times New Roman" w:cs="Times New Roman"/>
          <w:spacing w:val="-1"/>
        </w:rPr>
        <w:t>(</w:t>
      </w:r>
      <w:r w:rsidRPr="00EF5648">
        <w:rPr>
          <w:rFonts w:ascii="Times New Roman" w:eastAsia="Times New Roman" w:hAnsi="Times New Roman" w:cs="Times New Roman"/>
        </w:rPr>
        <w:t>dir</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6"/>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or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leph</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nic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unic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to sp</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k to e</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of the oth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to be </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ea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othe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s s</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mu</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tan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ous</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5"/>
        </w:rPr>
        <w:t>y</w:t>
      </w:r>
      <w:r w:rsidR="00EF5648" w:rsidRPr="00EF5648">
        <w:rPr>
          <w:rFonts w:ascii="Times New Roman" w:eastAsia="Times New Roman" w:hAnsi="Times New Roman" w:cs="Times New Roman"/>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shall be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onstru</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acc</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d</w:t>
      </w:r>
      <w:r w:rsidRPr="00EF5648">
        <w:rPr>
          <w:rFonts w:ascii="Times New Roman" w:eastAsia="Times New Roman" w:hAnsi="Times New Roman" w:cs="Times New Roman"/>
        </w:rPr>
        <w:t>in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5"/>
        </w:rPr>
        <w:t>l</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w:t>
      </w:r>
    </w:p>
    <w:p w14:paraId="309AC324" w14:textId="77777777" w:rsidR="00015D47" w:rsidRPr="00C35018" w:rsidRDefault="009D35AC" w:rsidP="00C35018">
      <w:pPr>
        <w:pStyle w:val="Heading1"/>
        <w:rPr>
          <w:rFonts w:ascii="Times New Roman" w:eastAsia="Times New Roman" w:hAnsi="Times New Roman" w:cs="Times New Roman"/>
          <w:sz w:val="24"/>
          <w:szCs w:val="24"/>
        </w:rPr>
      </w:pPr>
      <w:bookmarkStart w:id="21" w:name="_Toc480797402"/>
      <w:r w:rsidRPr="00C35018">
        <w:rPr>
          <w:rFonts w:ascii="Times New Roman" w:eastAsia="Times New Roman" w:hAnsi="Times New Roman" w:cs="Times New Roman"/>
          <w:sz w:val="24"/>
          <w:szCs w:val="24"/>
          <w:u w:color="000000"/>
        </w:rPr>
        <w:t xml:space="preserve">14.     </w:t>
      </w:r>
      <w:r w:rsidR="0026255B" w:rsidRPr="00C35018">
        <w:rPr>
          <w:rFonts w:ascii="Times New Roman" w:eastAsia="Times New Roman" w:hAnsi="Times New Roman" w:cs="Times New Roman"/>
          <w:spacing w:val="-1"/>
          <w:sz w:val="24"/>
          <w:szCs w:val="24"/>
          <w:u w:color="000000"/>
        </w:rPr>
        <w:t>M</w:t>
      </w:r>
      <w:r w:rsidR="0026255B" w:rsidRPr="00C35018">
        <w:rPr>
          <w:rFonts w:ascii="Times New Roman" w:eastAsia="Times New Roman" w:hAnsi="Times New Roman" w:cs="Times New Roman"/>
          <w:sz w:val="24"/>
          <w:szCs w:val="24"/>
          <w:u w:color="000000"/>
        </w:rPr>
        <w:t>IN</w:t>
      </w:r>
      <w:r w:rsidR="0026255B" w:rsidRPr="00C35018">
        <w:rPr>
          <w:rFonts w:ascii="Times New Roman" w:eastAsia="Times New Roman" w:hAnsi="Times New Roman" w:cs="Times New Roman"/>
          <w:spacing w:val="-1"/>
          <w:sz w:val="24"/>
          <w:szCs w:val="24"/>
          <w:u w:color="000000"/>
        </w:rPr>
        <w:t>U</w:t>
      </w:r>
      <w:r w:rsidR="0026255B" w:rsidRPr="00C35018">
        <w:rPr>
          <w:rFonts w:ascii="Times New Roman" w:eastAsia="Times New Roman" w:hAnsi="Times New Roman" w:cs="Times New Roman"/>
          <w:sz w:val="24"/>
          <w:szCs w:val="24"/>
          <w:u w:color="000000"/>
        </w:rPr>
        <w:t>TES</w:t>
      </w:r>
      <w:bookmarkEnd w:id="21"/>
    </w:p>
    <w:p w14:paraId="3C3D00A3" w14:textId="77777777" w:rsidR="00015D47" w:rsidRPr="00F82760" w:rsidRDefault="00015D47">
      <w:pPr>
        <w:spacing w:before="7" w:after="0" w:line="120" w:lineRule="exact"/>
      </w:pPr>
    </w:p>
    <w:p w14:paraId="0B4E4EC6" w14:textId="77777777" w:rsidR="00015D47" w:rsidRPr="00EF5648" w:rsidRDefault="0026255B" w:rsidP="00C35018">
      <w:pPr>
        <w:spacing w:after="0" w:line="240" w:lineRule="auto"/>
        <w:ind w:left="670" w:right="217" w:hanging="569"/>
        <w:jc w:val="both"/>
        <w:rPr>
          <w:rFonts w:ascii="Times New Roman" w:eastAsia="Times New Roman" w:hAnsi="Times New Roman" w:cs="Times New Roman"/>
        </w:rPr>
      </w:pPr>
      <w:proofErr w:type="gramStart"/>
      <w:r w:rsidRPr="00EF5648">
        <w:rPr>
          <w:rFonts w:ascii="Times New Roman" w:eastAsia="Times New Roman" w:hAnsi="Times New Roman" w:cs="Times New Roman"/>
        </w:rPr>
        <w:t>14.1  The</w:t>
      </w:r>
      <w:proofErr w:type="gramEnd"/>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shall c</w:t>
      </w:r>
      <w:r w:rsidRPr="00EF5648">
        <w:rPr>
          <w:rFonts w:ascii="Times New Roman" w:eastAsia="Times New Roman" w:hAnsi="Times New Roman" w:cs="Times New Roman"/>
          <w:spacing w:val="2"/>
        </w:rPr>
        <w:t>i</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c</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late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opies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nutes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of </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of 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 xml:space="preserve">Panel </w:t>
      </w:r>
      <w:r w:rsidRPr="00EF5648">
        <w:rPr>
          <w:rFonts w:ascii="Times New Roman" w:eastAsia="Times New Roman" w:hAnsi="Times New Roman" w:cs="Times New Roman"/>
        </w:rPr>
        <w:t>to 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 xml:space="preserve">h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s soon as </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 xml:space="preserve">ble </w:t>
      </w:r>
      <w:r w:rsidRPr="00EF5648">
        <w:rPr>
          <w:rFonts w:ascii="Times New Roman" w:eastAsia="Times New Roman" w:hAnsi="Times New Roman" w:cs="Times New Roman"/>
          <w:spacing w:val="1"/>
        </w:rPr>
        <w: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in a</w:t>
      </w:r>
      <w:r w:rsidRPr="00EF5648">
        <w:rPr>
          <w:rFonts w:ascii="Times New Roman" w:eastAsia="Times New Roman" w:hAnsi="Times New Roman" w:cs="Times New Roman"/>
          <w:spacing w:val="4"/>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with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n 10 </w:t>
      </w:r>
      <w:r w:rsidRPr="005367FC">
        <w:rPr>
          <w:rFonts w:ascii="Times New Roman" w:eastAsia="Times New Roman" w:hAnsi="Times New Roman" w:cs="Times New Roman"/>
          <w:b/>
          <w:spacing w:val="-2"/>
        </w:rPr>
        <w:t>B</w:t>
      </w:r>
      <w:r w:rsidRPr="005367FC">
        <w:rPr>
          <w:rFonts w:ascii="Times New Roman" w:eastAsia="Times New Roman" w:hAnsi="Times New Roman" w:cs="Times New Roman"/>
          <w:b/>
        </w:rPr>
        <w:t>usiness D</w:t>
      </w:r>
      <w:r w:rsidRPr="005367FC">
        <w:rPr>
          <w:rFonts w:ascii="Times New Roman" w:eastAsia="Times New Roman" w:hAnsi="Times New Roman" w:cs="Times New Roman"/>
          <w:b/>
          <w:spacing w:val="3"/>
        </w:rPr>
        <w:t>a</w:t>
      </w:r>
      <w:r w:rsidRPr="005367FC">
        <w:rPr>
          <w:rFonts w:ascii="Times New Roman" w:eastAsia="Times New Roman" w:hAnsi="Times New Roman" w:cs="Times New Roman"/>
          <w:b/>
          <w:spacing w:val="-5"/>
        </w:rPr>
        <w:t>y</w:t>
      </w:r>
      <w:r w:rsidRPr="005367FC">
        <w:rPr>
          <w:rFonts w:ascii="Times New Roman" w:eastAsia="Times New Roman" w:hAnsi="Times New Roman" w:cs="Times New Roman"/>
          <w:b/>
          <w:spacing w:val="2"/>
        </w:rPr>
        <w:t>s</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ft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the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lev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been 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ld.</w:t>
      </w:r>
    </w:p>
    <w:p w14:paraId="5630C870" w14:textId="77777777" w:rsidR="00015D47" w:rsidRPr="00EF5648" w:rsidRDefault="00015D47" w:rsidP="00C35018">
      <w:pPr>
        <w:spacing w:before="5" w:after="0" w:line="240" w:lineRule="auto"/>
        <w:jc w:val="both"/>
      </w:pPr>
    </w:p>
    <w:p w14:paraId="2886479B" w14:textId="77777777" w:rsidR="00015D47" w:rsidRPr="00EF5648" w:rsidRDefault="0026255B" w:rsidP="00A02EA9">
      <w:pPr>
        <w:tabs>
          <w:tab w:val="left" w:pos="6600"/>
          <w:tab w:val="left" w:pos="7340"/>
          <w:tab w:val="left" w:pos="8786"/>
        </w:tabs>
        <w:spacing w:after="0" w:line="240" w:lineRule="auto"/>
        <w:ind w:left="670" w:right="454" w:hanging="569"/>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14.2 </w:t>
      </w:r>
      <w:r w:rsidRPr="00EF5648">
        <w:rPr>
          <w:rFonts w:ascii="Times New Roman" w:eastAsia="Times New Roman" w:hAnsi="Times New Roman" w:cs="Times New Roman"/>
          <w:spacing w:val="29"/>
        </w:rPr>
        <w:t xml:space="preserve"> </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h</w:t>
      </w:r>
      <w:proofErr w:type="gramEnd"/>
      <w:r w:rsidRPr="00EF5648">
        <w:rPr>
          <w:rFonts w:ascii="Times New Roman" w:eastAsia="Times New Roman" w:hAnsi="Times New Roman" w:cs="Times New Roman"/>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not</w:t>
      </w:r>
      <w:r w:rsidRPr="00EF5648">
        <w:rPr>
          <w:rFonts w:ascii="Times New Roman" w:eastAsia="Times New Roman" w:hAnsi="Times New Roman" w:cs="Times New Roman"/>
          <w:spacing w:val="1"/>
        </w:rPr>
        <w:t>if</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 xml:space="preserve">the </w:t>
      </w:r>
      <w:r w:rsidR="001C060B" w:rsidRPr="001C060B">
        <w:rPr>
          <w:rFonts w:ascii="Times New Roman" w:eastAsia="Times New Roman" w:hAnsi="Times New Roman" w:cs="Times New Roman"/>
          <w:b/>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of his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rov</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l or disapp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of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00A02EA9">
        <w:rPr>
          <w:rFonts w:ascii="Times New Roman" w:eastAsia="Times New Roman" w:hAnsi="Times New Roman" w:cs="Times New Roman"/>
        </w:rPr>
        <w:t xml:space="preserve">nutes of </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with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n 15 </w:t>
      </w:r>
      <w:r w:rsidRPr="005367FC">
        <w:rPr>
          <w:rFonts w:ascii="Times New Roman" w:eastAsia="Times New Roman" w:hAnsi="Times New Roman" w:cs="Times New Roman"/>
          <w:b/>
          <w:spacing w:val="-2"/>
        </w:rPr>
        <w:t>B</w:t>
      </w:r>
      <w:r w:rsidRPr="005367FC">
        <w:rPr>
          <w:rFonts w:ascii="Times New Roman" w:eastAsia="Times New Roman" w:hAnsi="Times New Roman" w:cs="Times New Roman"/>
          <w:b/>
        </w:rPr>
        <w:t>usiness D</w:t>
      </w:r>
      <w:r w:rsidRPr="005367FC">
        <w:rPr>
          <w:rFonts w:ascii="Times New Roman" w:eastAsia="Times New Roman" w:hAnsi="Times New Roman" w:cs="Times New Roman"/>
          <w:b/>
          <w:spacing w:val="3"/>
        </w:rPr>
        <w:t>a</w:t>
      </w:r>
      <w:r w:rsidRPr="005367FC">
        <w:rPr>
          <w:rFonts w:ascii="Times New Roman" w:eastAsia="Times New Roman" w:hAnsi="Times New Roman" w:cs="Times New Roman"/>
          <w:b/>
          <w:spacing w:val="-5"/>
        </w:rPr>
        <w:t>y</w:t>
      </w:r>
      <w:r w:rsidRPr="005367FC">
        <w:rPr>
          <w:rFonts w:ascii="Times New Roman" w:eastAsia="Times New Roman" w:hAnsi="Times New Roman" w:cs="Times New Roman"/>
          <w:b/>
        </w:rPr>
        <w:t>s</w:t>
      </w:r>
      <w:r w:rsidRPr="00EF5648">
        <w:rPr>
          <w:rFonts w:ascii="Times New Roman" w:eastAsia="Times New Roman" w:hAnsi="Times New Roman" w:cs="Times New Roman"/>
        </w:rPr>
        <w:t xml:space="preserve"> of</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re</w:t>
      </w:r>
      <w:r w:rsidRPr="00EF5648">
        <w:rPr>
          <w:rFonts w:ascii="Times New Roman" w:eastAsia="Times New Roman" w:hAnsi="Times New Roman" w:cs="Times New Roman"/>
          <w:spacing w:val="-1"/>
        </w:rPr>
        <w:t>ce</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pt of the minut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rPr>
        <w:tab/>
        <w:t xml:space="preserve">A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who f</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s to do so will be d</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med to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rov</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d 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009D35AC">
        <w:rPr>
          <w:rFonts w:ascii="Times New Roman" w:eastAsia="Times New Roman" w:hAnsi="Times New Roman" w:cs="Times New Roman"/>
        </w:rPr>
        <w:t xml:space="preserve">nutes.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ppro</w:t>
      </w:r>
      <w:r w:rsidRPr="00EF5648">
        <w:rPr>
          <w:rFonts w:ascii="Times New Roman" w:eastAsia="Times New Roman" w:hAnsi="Times New Roman" w:cs="Times New Roman"/>
          <w:spacing w:val="1"/>
        </w:rPr>
        <w:t>va</w:t>
      </w:r>
      <w:r w:rsidRPr="00EF5648">
        <w:rPr>
          <w:rFonts w:ascii="Times New Roman" w:eastAsia="Times New Roman" w:hAnsi="Times New Roman" w:cs="Times New Roman"/>
        </w:rPr>
        <w:t>l or disapp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nu</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a</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id wi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l not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fe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di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of </w:t>
      </w:r>
      <w:r w:rsidRPr="00EF5648">
        <w:rPr>
          <w:rFonts w:ascii="Times New Roman" w:eastAsia="Times New Roman" w:hAnsi="Times New Roman" w:cs="Times New Roman"/>
          <w:spacing w:val="1"/>
        </w:rPr>
        <w:t>d</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s tak</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 xml:space="preserve">y the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 to which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nutes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l</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te.</w:t>
      </w:r>
    </w:p>
    <w:p w14:paraId="4275D3C2" w14:textId="77777777" w:rsidR="00015D47" w:rsidRPr="00EF5648" w:rsidRDefault="00015D47" w:rsidP="00C35018">
      <w:pPr>
        <w:spacing w:before="15" w:after="0" w:line="240" w:lineRule="auto"/>
        <w:jc w:val="both"/>
      </w:pPr>
    </w:p>
    <w:p w14:paraId="3D499A22" w14:textId="77777777" w:rsidR="00015D47" w:rsidRPr="00C35018" w:rsidRDefault="0026255B" w:rsidP="00C35018">
      <w:pPr>
        <w:tabs>
          <w:tab w:val="left" w:pos="7580"/>
        </w:tabs>
        <w:spacing w:after="0" w:line="240" w:lineRule="auto"/>
        <w:ind w:left="665" w:right="45" w:hanging="564"/>
        <w:jc w:val="both"/>
        <w:rPr>
          <w:rFonts w:ascii="Times New Roman" w:eastAsia="Times New Roman" w:hAnsi="Times New Roman" w:cs="Times New Roman"/>
        </w:rPr>
      </w:pPr>
      <w:r w:rsidRPr="00EF5648">
        <w:rPr>
          <w:rFonts w:ascii="Times New Roman" w:eastAsia="Times New Roman" w:hAnsi="Times New Roman" w:cs="Times New Roman"/>
        </w:rPr>
        <w:t xml:space="preserve">14.3 </w:t>
      </w:r>
      <w:r w:rsidRPr="00EF5648">
        <w:rPr>
          <w:rFonts w:ascii="Times New Roman" w:eastAsia="Times New Roman" w:hAnsi="Times New Roman" w:cs="Times New Roman"/>
          <w:spacing w:val="24"/>
        </w:rPr>
        <w:t xml:space="preserve"> </w:t>
      </w:r>
      <w:r w:rsidR="00EB247F">
        <w:rPr>
          <w:rFonts w:ascii="Times New Roman" w:eastAsia="Times New Roman" w:hAnsi="Times New Roman" w:cs="Times New Roman"/>
          <w:spacing w:val="24"/>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001C060B" w:rsidRPr="001C060B">
        <w:rPr>
          <w:rFonts w:ascii="Times New Roman" w:eastAsia="Times New Roman" w:hAnsi="Times New Roman" w:cs="Times New Roman"/>
          <w:b/>
        </w:rPr>
        <w:t>Secretary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re</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ives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nts on the minu</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shall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ir</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u</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vised minutes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soon as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ble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following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pi</w:t>
      </w:r>
      <w:r w:rsidRPr="00EF5648">
        <w:rPr>
          <w:rFonts w:ascii="Times New Roman" w:eastAsia="Times New Roman" w:hAnsi="Times New Roman" w:cs="Times New Roman"/>
          <w:spacing w:val="4"/>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riod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la</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14.2 inco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por</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those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w:t>
      </w:r>
      <w:r w:rsidRPr="00EF5648">
        <w:rPr>
          <w:rFonts w:ascii="Times New Roman" w:eastAsia="Times New Roman" w:hAnsi="Times New Roman" w:cs="Times New Roman"/>
          <w:spacing w:val="3"/>
        </w:rPr>
        <w:t>m</w:t>
      </w:r>
      <w:r w:rsidRPr="00EF5648">
        <w:rPr>
          <w:rFonts w:ascii="Times New Roman" w:eastAsia="Times New Roman" w:hAnsi="Times New Roman" w:cs="Times New Roman"/>
        </w:rPr>
        <w:t>ments w</w:t>
      </w:r>
      <w:r w:rsidRPr="00EF5648">
        <w:rPr>
          <w:rFonts w:ascii="Times New Roman" w:eastAsia="Times New Roman" w:hAnsi="Times New Roman" w:cs="Times New Roman"/>
          <w:spacing w:val="1"/>
        </w:rPr>
        <w:t>h</w:t>
      </w:r>
      <w:r w:rsidRPr="00EF5648">
        <w:rPr>
          <w:rFonts w:ascii="Times New Roman" w:eastAsia="Times New Roman" w:hAnsi="Times New Roman" w:cs="Times New Roman"/>
        </w:rPr>
        <w:t xml:space="preserve">ich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a</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5"/>
        </w:rPr>
        <w:t>t</w:t>
      </w:r>
      <w:r w:rsidRPr="00EF5648">
        <w:rPr>
          <w:rFonts w:ascii="Times New Roman" w:eastAsia="Times New Roman" w:hAnsi="Times New Roman" w:cs="Times New Roman"/>
          <w:spacing w:val="-5"/>
        </w:rPr>
        <w:t>y</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phic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3"/>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ture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 in</w:t>
      </w:r>
      <w:r w:rsidRPr="00EF5648">
        <w:rPr>
          <w:rFonts w:ascii="Times New Roman" w:eastAsia="Times New Roman" w:hAnsi="Times New Roman" w:cs="Times New Roman"/>
          <w:spacing w:val="3"/>
        </w:rPr>
        <w:t>d</w:t>
      </w:r>
      <w:r w:rsidRPr="00EF5648">
        <w:rPr>
          <w:rFonts w:ascii="Times New Roman" w:eastAsia="Times New Roman" w:hAnsi="Times New Roman" w:cs="Times New Roman"/>
        </w:rPr>
        <w:t>ic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w</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 n</w:t>
      </w:r>
      <w:r w:rsidRPr="00EF5648">
        <w:rPr>
          <w:rFonts w:ascii="Times New Roman" w:eastAsia="Times New Roman" w:hAnsi="Times New Roman" w:cs="Times New Roman"/>
          <w:spacing w:val="-1"/>
        </w:rPr>
        <w:t>ece</w:t>
      </w:r>
      <w:r w:rsidRPr="00EF5648">
        <w:rPr>
          <w:rFonts w:ascii="Times New Roman" w:eastAsia="Times New Roman" w:hAnsi="Times New Roman" w:cs="Times New Roman"/>
        </w:rPr>
        <w:t>ss</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4"/>
        </w:rPr>
        <w:t>r</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 xml:space="preserve">, that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 dis</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with </w:t>
      </w:r>
      <w:r w:rsidRPr="00EF5648">
        <w:rPr>
          <w:rFonts w:ascii="Times New Roman" w:eastAsia="Times New Roman" w:hAnsi="Times New Roman" w:cs="Times New Roman"/>
          <w:spacing w:val="2"/>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in</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spe</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ts of the minu</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00EF5648" w:rsidRPr="00EF5648">
        <w:rPr>
          <w:rFonts w:ascii="Times New Roman" w:eastAsia="Times New Roman" w:hAnsi="Times New Roman" w:cs="Times New Roman"/>
        </w:rPr>
        <w:t xml:space="preserve">s.  </w:t>
      </w:r>
      <w:r w:rsidRPr="00EF5648">
        <w:rPr>
          <w:rFonts w:ascii="Times New Roman" w:eastAsia="Times New Roman" w:hAnsi="Times New Roman" w:cs="Times New Roman"/>
        </w:rPr>
        <w:t>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rPr>
        <w:t xml:space="preserve"> shall 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 inco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por</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those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spe</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ts of 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nutes upon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hich 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is 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ree</w:t>
      </w:r>
      <w:r w:rsidRPr="00EF5648">
        <w:rPr>
          <w:rFonts w:ascii="Times New Roman" w:eastAsia="Times New Roman" w:hAnsi="Times New Roman" w:cs="Times New Roman"/>
        </w:rPr>
        <w:t>ment, 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the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following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of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st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tem </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solu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ion.</w:t>
      </w:r>
    </w:p>
    <w:p w14:paraId="4BAAF054" w14:textId="77777777" w:rsidR="00015D47" w:rsidRPr="00C35018" w:rsidRDefault="009D35AC" w:rsidP="00C35018">
      <w:pPr>
        <w:pStyle w:val="Heading1"/>
        <w:rPr>
          <w:rFonts w:ascii="Times New Roman" w:eastAsia="Times New Roman" w:hAnsi="Times New Roman" w:cs="Times New Roman"/>
          <w:sz w:val="24"/>
          <w:szCs w:val="24"/>
        </w:rPr>
      </w:pPr>
      <w:bookmarkStart w:id="22" w:name="_Toc480797403"/>
      <w:r w:rsidRPr="00C35018">
        <w:rPr>
          <w:rFonts w:ascii="Times New Roman" w:eastAsia="Times New Roman" w:hAnsi="Times New Roman" w:cs="Times New Roman"/>
          <w:sz w:val="24"/>
          <w:szCs w:val="24"/>
          <w:u w:color="000000"/>
        </w:rPr>
        <w:t xml:space="preserve">15.     </w:t>
      </w:r>
      <w:r w:rsidR="0026255B" w:rsidRPr="00C35018">
        <w:rPr>
          <w:rFonts w:ascii="Times New Roman" w:eastAsia="Times New Roman" w:hAnsi="Times New Roman" w:cs="Times New Roman"/>
          <w:spacing w:val="-2"/>
          <w:sz w:val="24"/>
          <w:szCs w:val="24"/>
          <w:u w:color="000000"/>
        </w:rPr>
        <w:t>G</w:t>
      </w:r>
      <w:r w:rsidR="0026255B" w:rsidRPr="00C35018">
        <w:rPr>
          <w:rFonts w:ascii="Times New Roman" w:eastAsia="Times New Roman" w:hAnsi="Times New Roman" w:cs="Times New Roman"/>
          <w:sz w:val="24"/>
          <w:szCs w:val="24"/>
          <w:u w:color="000000"/>
        </w:rPr>
        <w:t>UI</w:t>
      </w:r>
      <w:r w:rsidR="0026255B" w:rsidRPr="00C35018">
        <w:rPr>
          <w:rFonts w:ascii="Times New Roman" w:eastAsia="Times New Roman" w:hAnsi="Times New Roman" w:cs="Times New Roman"/>
          <w:spacing w:val="-1"/>
          <w:sz w:val="24"/>
          <w:szCs w:val="24"/>
          <w:u w:color="000000"/>
        </w:rPr>
        <w:t>D</w:t>
      </w:r>
      <w:r w:rsidR="0026255B" w:rsidRPr="00C35018">
        <w:rPr>
          <w:rFonts w:ascii="Times New Roman" w:eastAsia="Times New Roman" w:hAnsi="Times New Roman" w:cs="Times New Roman"/>
          <w:spacing w:val="2"/>
          <w:sz w:val="24"/>
          <w:szCs w:val="24"/>
          <w:u w:color="000000"/>
        </w:rPr>
        <w:t>A</w:t>
      </w:r>
      <w:r w:rsidR="0026255B" w:rsidRPr="00C35018">
        <w:rPr>
          <w:rFonts w:ascii="Times New Roman" w:eastAsia="Times New Roman" w:hAnsi="Times New Roman" w:cs="Times New Roman"/>
          <w:sz w:val="24"/>
          <w:szCs w:val="24"/>
          <w:u w:color="000000"/>
        </w:rPr>
        <w:t>N</w:t>
      </w:r>
      <w:r w:rsidR="0026255B" w:rsidRPr="00C35018">
        <w:rPr>
          <w:rFonts w:ascii="Times New Roman" w:eastAsia="Times New Roman" w:hAnsi="Times New Roman" w:cs="Times New Roman"/>
          <w:spacing w:val="-1"/>
          <w:sz w:val="24"/>
          <w:szCs w:val="24"/>
          <w:u w:color="000000"/>
        </w:rPr>
        <w:t>C</w:t>
      </w:r>
      <w:r w:rsidR="0026255B" w:rsidRPr="00C35018">
        <w:rPr>
          <w:rFonts w:ascii="Times New Roman" w:eastAsia="Times New Roman" w:hAnsi="Times New Roman" w:cs="Times New Roman"/>
          <w:sz w:val="24"/>
          <w:szCs w:val="24"/>
          <w:u w:color="000000"/>
        </w:rPr>
        <w:t>E</w:t>
      </w:r>
      <w:r w:rsidR="0026255B" w:rsidRPr="00C35018">
        <w:rPr>
          <w:rFonts w:ascii="Times New Roman" w:eastAsia="Times New Roman" w:hAnsi="Times New Roman" w:cs="Times New Roman"/>
          <w:spacing w:val="3"/>
          <w:sz w:val="24"/>
          <w:szCs w:val="24"/>
          <w:u w:color="000000"/>
        </w:rPr>
        <w:t xml:space="preserve"> </w:t>
      </w:r>
      <w:r w:rsidR="0026255B" w:rsidRPr="00C35018">
        <w:rPr>
          <w:rFonts w:ascii="Times New Roman" w:eastAsia="Times New Roman" w:hAnsi="Times New Roman" w:cs="Times New Roman"/>
          <w:spacing w:val="-3"/>
          <w:sz w:val="24"/>
          <w:szCs w:val="24"/>
          <w:u w:color="000000"/>
        </w:rPr>
        <w:t>F</w:t>
      </w:r>
      <w:r w:rsidR="0026255B" w:rsidRPr="00C35018">
        <w:rPr>
          <w:rFonts w:ascii="Times New Roman" w:eastAsia="Times New Roman" w:hAnsi="Times New Roman" w:cs="Times New Roman"/>
          <w:sz w:val="24"/>
          <w:szCs w:val="24"/>
          <w:u w:color="000000"/>
        </w:rPr>
        <w:t>ROM</w:t>
      </w:r>
      <w:r w:rsidR="0026255B" w:rsidRPr="00C35018">
        <w:rPr>
          <w:rFonts w:ascii="Times New Roman" w:eastAsia="Times New Roman" w:hAnsi="Times New Roman" w:cs="Times New Roman"/>
          <w:spacing w:val="-1"/>
          <w:sz w:val="24"/>
          <w:szCs w:val="24"/>
          <w:u w:color="000000"/>
        </w:rPr>
        <w:t xml:space="preserve"> </w:t>
      </w:r>
      <w:r w:rsidR="0026255B" w:rsidRPr="00C35018">
        <w:rPr>
          <w:rFonts w:ascii="Times New Roman" w:eastAsia="Times New Roman" w:hAnsi="Times New Roman" w:cs="Times New Roman"/>
          <w:spacing w:val="3"/>
          <w:sz w:val="24"/>
          <w:szCs w:val="24"/>
          <w:u w:color="000000"/>
        </w:rPr>
        <w:t>T</w:t>
      </w:r>
      <w:r w:rsidR="0026255B" w:rsidRPr="00C35018">
        <w:rPr>
          <w:rFonts w:ascii="Times New Roman" w:eastAsia="Times New Roman" w:hAnsi="Times New Roman" w:cs="Times New Roman"/>
          <w:sz w:val="24"/>
          <w:szCs w:val="24"/>
          <w:u w:color="000000"/>
        </w:rPr>
        <w:t>HE</w:t>
      </w:r>
      <w:r w:rsidR="0026255B" w:rsidRPr="00C35018">
        <w:rPr>
          <w:rFonts w:ascii="Times New Roman" w:eastAsia="Times New Roman" w:hAnsi="Times New Roman" w:cs="Times New Roman"/>
          <w:spacing w:val="1"/>
          <w:sz w:val="24"/>
          <w:szCs w:val="24"/>
          <w:u w:color="000000"/>
        </w:rPr>
        <w:t xml:space="preserve"> </w:t>
      </w:r>
      <w:r w:rsidR="0026255B" w:rsidRPr="00C35018">
        <w:rPr>
          <w:rFonts w:ascii="Times New Roman" w:eastAsia="Times New Roman" w:hAnsi="Times New Roman" w:cs="Times New Roman"/>
          <w:spacing w:val="-3"/>
          <w:sz w:val="24"/>
          <w:szCs w:val="24"/>
          <w:u w:color="000000"/>
        </w:rPr>
        <w:t>P</w:t>
      </w:r>
      <w:r w:rsidR="0026255B" w:rsidRPr="00C35018">
        <w:rPr>
          <w:rFonts w:ascii="Times New Roman" w:eastAsia="Times New Roman" w:hAnsi="Times New Roman" w:cs="Times New Roman"/>
          <w:sz w:val="24"/>
          <w:szCs w:val="24"/>
          <w:u w:color="000000"/>
        </w:rPr>
        <w:t>A</w:t>
      </w:r>
      <w:r w:rsidR="0026255B" w:rsidRPr="00C35018">
        <w:rPr>
          <w:rFonts w:ascii="Times New Roman" w:eastAsia="Times New Roman" w:hAnsi="Times New Roman" w:cs="Times New Roman"/>
          <w:spacing w:val="-1"/>
          <w:sz w:val="24"/>
          <w:szCs w:val="24"/>
          <w:u w:color="000000"/>
        </w:rPr>
        <w:t>N</w:t>
      </w:r>
      <w:r w:rsidR="0026255B" w:rsidRPr="00C35018">
        <w:rPr>
          <w:rFonts w:ascii="Times New Roman" w:eastAsia="Times New Roman" w:hAnsi="Times New Roman" w:cs="Times New Roman"/>
          <w:sz w:val="24"/>
          <w:szCs w:val="24"/>
          <w:u w:color="000000"/>
        </w:rPr>
        <w:t>EL</w:t>
      </w:r>
      <w:bookmarkEnd w:id="22"/>
    </w:p>
    <w:p w14:paraId="77D2A885" w14:textId="77777777" w:rsidR="00015D47" w:rsidRPr="00F82760" w:rsidRDefault="00015D47">
      <w:pPr>
        <w:spacing w:before="2" w:after="0" w:line="130" w:lineRule="exact"/>
      </w:pPr>
    </w:p>
    <w:p w14:paraId="6797E6A2" w14:textId="77777777" w:rsidR="00015D47" w:rsidRPr="00984CD6" w:rsidRDefault="00C35018" w:rsidP="00280B56">
      <w:pPr>
        <w:tabs>
          <w:tab w:val="left" w:pos="709"/>
        </w:tabs>
        <w:spacing w:after="0" w:line="240" w:lineRule="auto"/>
        <w:ind w:left="670" w:right="311" w:hanging="569"/>
        <w:jc w:val="both"/>
      </w:pPr>
      <w:proofErr w:type="gramStart"/>
      <w:r w:rsidRPr="00EF5648">
        <w:rPr>
          <w:rFonts w:ascii="Times New Roman" w:eastAsia="Times New Roman" w:hAnsi="Times New Roman" w:cs="Times New Roman"/>
        </w:rPr>
        <w:t xml:space="preserve">15.1 </w:t>
      </w:r>
      <w:r w:rsidR="00EB247F">
        <w:rPr>
          <w:rFonts w:ascii="Times New Roman" w:eastAsia="Times New Roman" w:hAnsi="Times New Roman" w:cs="Times New Roman"/>
        </w:rPr>
        <w:t xml:space="preserve"> </w:t>
      </w:r>
      <w:r>
        <w:rPr>
          <w:rFonts w:ascii="Times New Roman" w:eastAsia="Times New Roman" w:hAnsi="Times New Roman" w:cs="Times New Roman"/>
          <w:spacing w:val="29"/>
        </w:rPr>
        <w:t>The</w:t>
      </w:r>
      <w:proofErr w:type="gramEnd"/>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m</w:t>
      </w:r>
      <w:r w:rsidR="0026255B" w:rsidRPr="00EF5648">
        <w:rPr>
          <w:rFonts w:ascii="Times New Roman" w:eastAsia="Times New Roman" w:hAnsi="Times New Roman" w:cs="Times New Roman"/>
          <w:spacing w:val="4"/>
        </w:rPr>
        <w:t>a</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t a</w:t>
      </w:r>
      <w:r w:rsidR="0026255B" w:rsidRPr="00EF5648">
        <w:rPr>
          <w:rFonts w:ascii="Times New Roman" w:eastAsia="Times New Roman" w:hAnsi="Times New Roman" w:cs="Times New Roman"/>
          <w:spacing w:val="4"/>
        </w:rPr>
        <w:t>n</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3"/>
        </w:rPr>
        <w:t>i</w:t>
      </w:r>
      <w:r w:rsidR="0026255B" w:rsidRPr="00EF5648">
        <w:rPr>
          <w:rFonts w:ascii="Times New Roman" w:eastAsia="Times New Roman" w:hAnsi="Times New Roman" w:cs="Times New Roman"/>
        </w:rPr>
        <w:t xml:space="preserve">me,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f</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 xml:space="preserve">om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to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is</w:t>
      </w:r>
      <w:r w:rsidR="0026255B" w:rsidRPr="00EF5648">
        <w:rPr>
          <w:rFonts w:ascii="Times New Roman" w:eastAsia="Times New Roman" w:hAnsi="Times New Roman" w:cs="Times New Roman"/>
          <w:spacing w:val="1"/>
        </w:rPr>
        <w:t>s</w:t>
      </w:r>
      <w:r w:rsidR="0026255B" w:rsidRPr="00EF5648">
        <w:rPr>
          <w:rFonts w:ascii="Times New Roman" w:eastAsia="Times New Roman" w:hAnsi="Times New Roman" w:cs="Times New Roman"/>
        </w:rPr>
        <w:t>ue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rPr>
        <w:t>ui</w:t>
      </w:r>
      <w:r w:rsidR="0026255B" w:rsidRPr="00EF5648">
        <w:rPr>
          <w:rFonts w:ascii="Times New Roman" w:eastAsia="Times New Roman" w:hAnsi="Times New Roman" w:cs="Times New Roman"/>
          <w:spacing w:val="3"/>
        </w:rPr>
        <w:t>d</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in</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lat</w:t>
      </w:r>
      <w:r w:rsidR="0026255B" w:rsidRPr="00EF5648">
        <w:rPr>
          <w:rFonts w:ascii="Times New Roman" w:eastAsia="Times New Roman" w:hAnsi="Times New Roman" w:cs="Times New Roman"/>
          <w:spacing w:val="3"/>
        </w:rPr>
        <w:t>i</w:t>
      </w:r>
      <w:r w:rsidR="0026255B" w:rsidRPr="00EF5648">
        <w:rPr>
          <w:rFonts w:ascii="Times New Roman" w:eastAsia="Times New Roman" w:hAnsi="Times New Roman" w:cs="Times New Roman"/>
        </w:rPr>
        <w:t xml:space="preserve">on to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 xml:space="preserve">he </w:t>
      </w:r>
      <w:r w:rsidR="0026255B" w:rsidRPr="00EF5648">
        <w:rPr>
          <w:rFonts w:ascii="Times New Roman" w:eastAsia="Times New Roman" w:hAnsi="Times New Roman" w:cs="Times New Roman"/>
          <w:b/>
          <w:bCs/>
        </w:rPr>
        <w:t>Dist</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rPr>
        <w:t>i</w:t>
      </w:r>
      <w:r w:rsidR="0026255B" w:rsidRPr="00EF5648">
        <w:rPr>
          <w:rFonts w:ascii="Times New Roman" w:eastAsia="Times New Roman" w:hAnsi="Times New Roman" w:cs="Times New Roman"/>
          <w:b/>
          <w:bCs/>
          <w:spacing w:val="1"/>
        </w:rPr>
        <w:t>bu</w:t>
      </w:r>
      <w:r w:rsidR="0026255B" w:rsidRPr="00EF5648">
        <w:rPr>
          <w:rFonts w:ascii="Times New Roman" w:eastAsia="Times New Roman" w:hAnsi="Times New Roman" w:cs="Times New Roman"/>
          <w:b/>
          <w:bCs/>
        </w:rPr>
        <w:t>tion Co</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b/>
          <w:bCs/>
        </w:rPr>
        <w:t xml:space="preserve">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s i</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rPr>
        <w:t>plem</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ntation, pe</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fo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man</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a</w:t>
      </w:r>
      <w:r w:rsidR="0026255B" w:rsidRPr="00EF5648">
        <w:rPr>
          <w:rFonts w:ascii="Times New Roman" w:eastAsia="Times New Roman" w:hAnsi="Times New Roman" w:cs="Times New Roman"/>
        </w:rPr>
        <w:t>nd in</w:t>
      </w:r>
      <w:r w:rsidR="0026255B" w:rsidRPr="00EF5648">
        <w:rPr>
          <w:rFonts w:ascii="Times New Roman" w:eastAsia="Times New Roman" w:hAnsi="Times New Roman" w:cs="Times New Roman"/>
          <w:spacing w:val="1"/>
        </w:rPr>
        <w:t>te</w:t>
      </w:r>
      <w:r w:rsidR="0026255B" w:rsidRPr="00EF5648">
        <w:rPr>
          <w:rFonts w:ascii="Times New Roman" w:eastAsia="Times New Roman" w:hAnsi="Times New Roman" w:cs="Times New Roman"/>
        </w:rPr>
        <w:t>rp</w:t>
      </w:r>
      <w:r w:rsidR="0026255B" w:rsidRPr="00EF5648">
        <w:rPr>
          <w:rFonts w:ascii="Times New Roman" w:eastAsia="Times New Roman" w:hAnsi="Times New Roman" w:cs="Times New Roman"/>
          <w:spacing w:val="-1"/>
        </w:rPr>
        <w:t>re</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spacing w:val="3"/>
        </w:rPr>
        <w:t>o</w:t>
      </w:r>
      <w:r w:rsidR="0026255B" w:rsidRPr="00EF5648">
        <w:rPr>
          <w:rFonts w:ascii="Times New Roman" w:eastAsia="Times New Roman" w:hAnsi="Times New Roman" w:cs="Times New Roman"/>
        </w:rPr>
        <w:t xml:space="preserve">n,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it</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m</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 xml:space="preserve">y </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stablish su</w:t>
      </w:r>
      <w:r w:rsidR="0026255B" w:rsidRPr="00EF5648">
        <w:rPr>
          <w:rFonts w:ascii="Times New Roman" w:eastAsia="Times New Roman" w:hAnsi="Times New Roman" w:cs="Times New Roman"/>
          <w:spacing w:val="1"/>
        </w:rPr>
        <w:t>b</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om</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te</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s and</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wo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ki</w:t>
      </w:r>
      <w:r w:rsidR="0026255B" w:rsidRPr="00EF5648">
        <w:rPr>
          <w:rFonts w:ascii="Times New Roman" w:eastAsia="Times New Roman" w:hAnsi="Times New Roman" w:cs="Times New Roman"/>
          <w:spacing w:val="3"/>
        </w:rPr>
        <w:t>n</w:t>
      </w:r>
      <w:r w:rsidR="0026255B" w:rsidRPr="00EF5648">
        <w:rPr>
          <w:rFonts w:ascii="Times New Roman" w:eastAsia="Times New Roman" w:hAnsi="Times New Roman" w:cs="Times New Roman"/>
        </w:rPr>
        <w:t xml:space="preserve">g </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rPr>
        <w:t xml:space="preserve">roups to </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3"/>
        </w:rPr>
        <w:t>r</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out su</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h w</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rPr>
        <w:t>rk.</w:t>
      </w:r>
    </w:p>
    <w:p w14:paraId="4977B97B" w14:textId="77777777" w:rsidR="00015D47" w:rsidRPr="00C35018" w:rsidRDefault="009D35AC" w:rsidP="00C35018">
      <w:pPr>
        <w:pStyle w:val="Heading1"/>
        <w:rPr>
          <w:rFonts w:ascii="Times New Roman" w:eastAsia="Times New Roman" w:hAnsi="Times New Roman" w:cs="Times New Roman"/>
          <w:sz w:val="24"/>
          <w:szCs w:val="24"/>
        </w:rPr>
      </w:pPr>
      <w:bookmarkStart w:id="23" w:name="_Toc480797404"/>
      <w:r w:rsidRPr="00C35018">
        <w:rPr>
          <w:rFonts w:ascii="Times New Roman" w:eastAsia="Times New Roman" w:hAnsi="Times New Roman" w:cs="Times New Roman"/>
          <w:sz w:val="24"/>
          <w:szCs w:val="24"/>
          <w:u w:color="000000"/>
        </w:rPr>
        <w:t xml:space="preserve">16.     </w:t>
      </w:r>
      <w:r w:rsidR="0026255B" w:rsidRPr="00C35018">
        <w:rPr>
          <w:rFonts w:ascii="Times New Roman" w:eastAsia="Times New Roman" w:hAnsi="Times New Roman" w:cs="Times New Roman"/>
          <w:spacing w:val="1"/>
          <w:sz w:val="24"/>
          <w:szCs w:val="24"/>
          <w:u w:color="000000"/>
        </w:rPr>
        <w:t>S</w:t>
      </w:r>
      <w:r w:rsidR="0026255B" w:rsidRPr="00C35018">
        <w:rPr>
          <w:rFonts w:ascii="Times New Roman" w:eastAsia="Times New Roman" w:hAnsi="Times New Roman" w:cs="Times New Roman"/>
          <w:sz w:val="24"/>
          <w:szCs w:val="24"/>
          <w:u w:color="000000"/>
        </w:rPr>
        <w:t>U</w:t>
      </w:r>
      <w:r w:rsidR="0026255B" w:rsidRPr="00C35018">
        <w:rPr>
          <w:rFonts w:ascii="Times New Roman" w:eastAsia="Times New Roman" w:hAnsi="Times New Roman" w:cs="Times New Roman"/>
          <w:spacing w:val="1"/>
          <w:sz w:val="24"/>
          <w:szCs w:val="24"/>
          <w:u w:color="000000"/>
        </w:rPr>
        <w:t>B</w:t>
      </w:r>
      <w:r w:rsidR="0026255B" w:rsidRPr="00C35018">
        <w:rPr>
          <w:rFonts w:ascii="Times New Roman" w:eastAsia="Times New Roman" w:hAnsi="Times New Roman" w:cs="Times New Roman"/>
          <w:spacing w:val="-1"/>
          <w:sz w:val="24"/>
          <w:szCs w:val="24"/>
          <w:u w:color="000000"/>
        </w:rPr>
        <w:t>-</w:t>
      </w:r>
      <w:r w:rsidR="0026255B" w:rsidRPr="00C35018">
        <w:rPr>
          <w:rFonts w:ascii="Times New Roman" w:eastAsia="Times New Roman" w:hAnsi="Times New Roman" w:cs="Times New Roman"/>
          <w:sz w:val="24"/>
          <w:szCs w:val="24"/>
          <w:u w:color="000000"/>
        </w:rPr>
        <w:t>CO</w:t>
      </w:r>
      <w:r w:rsidR="0026255B" w:rsidRPr="00C35018">
        <w:rPr>
          <w:rFonts w:ascii="Times New Roman" w:eastAsia="Times New Roman" w:hAnsi="Times New Roman" w:cs="Times New Roman"/>
          <w:spacing w:val="-1"/>
          <w:sz w:val="24"/>
          <w:szCs w:val="24"/>
          <w:u w:color="000000"/>
        </w:rPr>
        <w:t>MM</w:t>
      </w:r>
      <w:r w:rsidR="0026255B" w:rsidRPr="00C35018">
        <w:rPr>
          <w:rFonts w:ascii="Times New Roman" w:eastAsia="Times New Roman" w:hAnsi="Times New Roman" w:cs="Times New Roman"/>
          <w:sz w:val="24"/>
          <w:szCs w:val="24"/>
          <w:u w:color="000000"/>
        </w:rPr>
        <w:t>I</w:t>
      </w:r>
      <w:r w:rsidR="0026255B" w:rsidRPr="00C35018">
        <w:rPr>
          <w:rFonts w:ascii="Times New Roman" w:eastAsia="Times New Roman" w:hAnsi="Times New Roman" w:cs="Times New Roman"/>
          <w:spacing w:val="1"/>
          <w:sz w:val="24"/>
          <w:szCs w:val="24"/>
          <w:u w:color="000000"/>
        </w:rPr>
        <w:t>T</w:t>
      </w:r>
      <w:r w:rsidR="0026255B" w:rsidRPr="00C35018">
        <w:rPr>
          <w:rFonts w:ascii="Times New Roman" w:eastAsia="Times New Roman" w:hAnsi="Times New Roman" w:cs="Times New Roman"/>
          <w:sz w:val="24"/>
          <w:szCs w:val="24"/>
          <w:u w:color="000000"/>
        </w:rPr>
        <w:t>TEES</w:t>
      </w:r>
      <w:r w:rsidR="0026255B" w:rsidRPr="00C35018">
        <w:rPr>
          <w:rFonts w:ascii="Times New Roman" w:eastAsia="Times New Roman" w:hAnsi="Times New Roman" w:cs="Times New Roman"/>
          <w:spacing w:val="-2"/>
          <w:sz w:val="24"/>
          <w:szCs w:val="24"/>
          <w:u w:color="000000"/>
        </w:rPr>
        <w:t xml:space="preserve"> </w:t>
      </w:r>
      <w:r w:rsidR="0026255B" w:rsidRPr="00C35018">
        <w:rPr>
          <w:rFonts w:ascii="Times New Roman" w:eastAsia="Times New Roman" w:hAnsi="Times New Roman" w:cs="Times New Roman"/>
          <w:sz w:val="24"/>
          <w:szCs w:val="24"/>
          <w:u w:color="000000"/>
        </w:rPr>
        <w:t>A</w:t>
      </w:r>
      <w:r w:rsidR="0026255B" w:rsidRPr="00C35018">
        <w:rPr>
          <w:rFonts w:ascii="Times New Roman" w:eastAsia="Times New Roman" w:hAnsi="Times New Roman" w:cs="Times New Roman"/>
          <w:spacing w:val="-1"/>
          <w:sz w:val="24"/>
          <w:szCs w:val="24"/>
          <w:u w:color="000000"/>
        </w:rPr>
        <w:t>N</w:t>
      </w:r>
      <w:r w:rsidR="0026255B" w:rsidRPr="00C35018">
        <w:rPr>
          <w:rFonts w:ascii="Times New Roman" w:eastAsia="Times New Roman" w:hAnsi="Times New Roman" w:cs="Times New Roman"/>
          <w:sz w:val="24"/>
          <w:szCs w:val="24"/>
          <w:u w:color="000000"/>
        </w:rPr>
        <w:t>D WOR</w:t>
      </w:r>
      <w:r w:rsidR="0026255B" w:rsidRPr="00C35018">
        <w:rPr>
          <w:rFonts w:ascii="Times New Roman" w:eastAsia="Times New Roman" w:hAnsi="Times New Roman" w:cs="Times New Roman"/>
          <w:spacing w:val="-2"/>
          <w:sz w:val="24"/>
          <w:szCs w:val="24"/>
          <w:u w:color="000000"/>
        </w:rPr>
        <w:t>K</w:t>
      </w:r>
      <w:r w:rsidR="0026255B" w:rsidRPr="00C35018">
        <w:rPr>
          <w:rFonts w:ascii="Times New Roman" w:eastAsia="Times New Roman" w:hAnsi="Times New Roman" w:cs="Times New Roman"/>
          <w:spacing w:val="2"/>
          <w:sz w:val="24"/>
          <w:szCs w:val="24"/>
          <w:u w:color="000000"/>
        </w:rPr>
        <w:t>I</w:t>
      </w:r>
      <w:r w:rsidR="0026255B" w:rsidRPr="00C35018">
        <w:rPr>
          <w:rFonts w:ascii="Times New Roman" w:eastAsia="Times New Roman" w:hAnsi="Times New Roman" w:cs="Times New Roman"/>
          <w:sz w:val="24"/>
          <w:szCs w:val="24"/>
          <w:u w:color="000000"/>
        </w:rPr>
        <w:t xml:space="preserve">NG </w:t>
      </w:r>
      <w:r w:rsidR="0026255B" w:rsidRPr="00C35018">
        <w:rPr>
          <w:rFonts w:ascii="Times New Roman" w:eastAsia="Times New Roman" w:hAnsi="Times New Roman" w:cs="Times New Roman"/>
          <w:spacing w:val="-2"/>
          <w:sz w:val="24"/>
          <w:szCs w:val="24"/>
          <w:u w:color="000000"/>
        </w:rPr>
        <w:t>G</w:t>
      </w:r>
      <w:r w:rsidR="0026255B" w:rsidRPr="00C35018">
        <w:rPr>
          <w:rFonts w:ascii="Times New Roman" w:eastAsia="Times New Roman" w:hAnsi="Times New Roman" w:cs="Times New Roman"/>
          <w:sz w:val="24"/>
          <w:szCs w:val="24"/>
          <w:u w:color="000000"/>
        </w:rPr>
        <w:t>R</w:t>
      </w:r>
      <w:r w:rsidR="0026255B" w:rsidRPr="00C35018">
        <w:rPr>
          <w:rFonts w:ascii="Times New Roman" w:eastAsia="Times New Roman" w:hAnsi="Times New Roman" w:cs="Times New Roman"/>
          <w:spacing w:val="2"/>
          <w:sz w:val="24"/>
          <w:szCs w:val="24"/>
          <w:u w:color="000000"/>
        </w:rPr>
        <w:t>O</w:t>
      </w:r>
      <w:r w:rsidR="0026255B" w:rsidRPr="00C35018">
        <w:rPr>
          <w:rFonts w:ascii="Times New Roman" w:eastAsia="Times New Roman" w:hAnsi="Times New Roman" w:cs="Times New Roman"/>
          <w:sz w:val="24"/>
          <w:szCs w:val="24"/>
          <w:u w:color="000000"/>
        </w:rPr>
        <w:t>U</w:t>
      </w:r>
      <w:r w:rsidR="0026255B" w:rsidRPr="00C35018">
        <w:rPr>
          <w:rFonts w:ascii="Times New Roman" w:eastAsia="Times New Roman" w:hAnsi="Times New Roman" w:cs="Times New Roman"/>
          <w:spacing w:val="-3"/>
          <w:sz w:val="24"/>
          <w:szCs w:val="24"/>
          <w:u w:color="000000"/>
        </w:rPr>
        <w:t>P</w:t>
      </w:r>
      <w:r w:rsidR="0026255B" w:rsidRPr="00C35018">
        <w:rPr>
          <w:rFonts w:ascii="Times New Roman" w:eastAsia="Times New Roman" w:hAnsi="Times New Roman" w:cs="Times New Roman"/>
          <w:sz w:val="24"/>
          <w:szCs w:val="24"/>
          <w:u w:color="000000"/>
        </w:rPr>
        <w:t>S</w:t>
      </w:r>
      <w:bookmarkEnd w:id="23"/>
    </w:p>
    <w:p w14:paraId="11137B5A" w14:textId="77777777" w:rsidR="00015D47" w:rsidRPr="00F82760" w:rsidRDefault="00015D47">
      <w:pPr>
        <w:spacing w:before="7" w:after="0" w:line="120" w:lineRule="exact"/>
      </w:pPr>
    </w:p>
    <w:p w14:paraId="336FF31A" w14:textId="77777777" w:rsidR="00015D47" w:rsidRPr="00EF5648" w:rsidRDefault="0026255B" w:rsidP="00C35018">
      <w:pPr>
        <w:spacing w:after="0" w:line="240" w:lineRule="auto"/>
        <w:ind w:left="665" w:right="143" w:hanging="564"/>
        <w:jc w:val="both"/>
        <w:rPr>
          <w:rFonts w:ascii="Times New Roman" w:eastAsia="Times New Roman" w:hAnsi="Times New Roman" w:cs="Times New Roman"/>
        </w:rPr>
      </w:pPr>
      <w:r w:rsidRPr="00EF5648">
        <w:rPr>
          <w:rFonts w:ascii="Times New Roman" w:eastAsia="Times New Roman" w:hAnsi="Times New Roman" w:cs="Times New Roman"/>
        </w:rPr>
        <w:t xml:space="preserve">16.1 </w:t>
      </w:r>
      <w:r w:rsidRPr="00EF5648">
        <w:rPr>
          <w:rFonts w:ascii="Times New Roman" w:eastAsia="Times New Roman" w:hAnsi="Times New Roman" w:cs="Times New Roman"/>
          <w:spacing w:val="24"/>
        </w:rPr>
        <w:t xml:space="preserve"> </w:t>
      </w:r>
      <w:r w:rsidR="009D35AC">
        <w:rPr>
          <w:rFonts w:ascii="Times New Roman" w:eastAsia="Times New Roman" w:hAnsi="Times New Roman" w:cs="Times New Roman"/>
          <w:spacing w:val="24"/>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stablish</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such</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su</w:t>
      </w:r>
      <w:r w:rsidRPr="00EF5648">
        <w:rPr>
          <w:rFonts w:ascii="Times New Roman" w:eastAsia="Times New Roman" w:hAnsi="Times New Roman" w:cs="Times New Roman"/>
          <w:spacing w:val="2"/>
        </w:rPr>
        <w:t>b</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f</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m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onsist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of su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 </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sir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ble.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su</w:t>
      </w:r>
      <w:r w:rsidRPr="00EF5648">
        <w:rPr>
          <w:rFonts w:ascii="Times New Roman" w:eastAsia="Times New Roman" w:hAnsi="Times New Roman" w:cs="Times New Roman"/>
          <w:spacing w:val="2"/>
        </w:rPr>
        <w:t>b</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tee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shall be subj</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su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w</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ten 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ms of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s</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subj</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su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pr</w:t>
      </w:r>
      <w:r w:rsidRPr="00EF5648">
        <w:rPr>
          <w:rFonts w:ascii="Times New Roman" w:eastAsia="Times New Roman" w:hAnsi="Times New Roman" w:cs="Times New Roman"/>
          <w:spacing w:val="1"/>
        </w:rPr>
        <w:t>o</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du</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as the</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 </w:t>
      </w:r>
      <w:proofErr w:type="gramStart"/>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s of su</w:t>
      </w:r>
      <w:r w:rsidRPr="00EF5648">
        <w:rPr>
          <w:rFonts w:ascii="Times New Roman" w:eastAsia="Times New Roman" w:hAnsi="Times New Roman" w:cs="Times New Roman"/>
          <w:spacing w:val="1"/>
        </w:rPr>
        <w:t>b</w:t>
      </w:r>
      <w:r w:rsidRPr="00EF5648">
        <w:rPr>
          <w:rFonts w:ascii="Times New Roman" w:eastAsia="Times New Roman" w:hAnsi="Times New Roman" w:cs="Times New Roman"/>
          <w:spacing w:val="2"/>
        </w:rPr>
        <w:t>-</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shall so f</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s p</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ss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ble be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so 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the minu</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of such</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s c</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pres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nted to the</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 in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suf</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ici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re the n</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t following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of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w:t>
      </w:r>
      <w:proofErr w:type="gramEnd"/>
    </w:p>
    <w:p w14:paraId="68CE0A41" w14:textId="77777777" w:rsidR="00015D47" w:rsidRPr="00EF5648" w:rsidRDefault="00015D47" w:rsidP="00C35018">
      <w:pPr>
        <w:spacing w:after="0" w:line="240" w:lineRule="auto"/>
        <w:jc w:val="both"/>
      </w:pPr>
    </w:p>
    <w:p w14:paraId="436C4956" w14:textId="77777777" w:rsidR="00015D47" w:rsidRPr="00EF5648" w:rsidRDefault="0026255B" w:rsidP="00C35018">
      <w:pPr>
        <w:tabs>
          <w:tab w:val="left" w:pos="1380"/>
        </w:tabs>
        <w:spacing w:after="0" w:line="240" w:lineRule="auto"/>
        <w:ind w:left="670" w:right="392" w:hanging="569"/>
        <w:jc w:val="both"/>
        <w:rPr>
          <w:rFonts w:ascii="Times New Roman" w:eastAsia="Times New Roman" w:hAnsi="Times New Roman" w:cs="Times New Roman"/>
        </w:rPr>
      </w:pPr>
      <w:r w:rsidRPr="00EF5648">
        <w:rPr>
          <w:rFonts w:ascii="Times New Roman" w:eastAsia="Times New Roman" w:hAnsi="Times New Roman" w:cs="Times New Roman"/>
        </w:rPr>
        <w:t xml:space="preserve">16.2 </w:t>
      </w:r>
      <w:r w:rsidRPr="00EF5648">
        <w:rPr>
          <w:rFonts w:ascii="Times New Roman" w:eastAsia="Times New Roman" w:hAnsi="Times New Roman" w:cs="Times New Roman"/>
          <w:spacing w:val="29"/>
        </w:rPr>
        <w:t xml:space="preserve"> </w:t>
      </w:r>
      <w:r w:rsidR="009D35AC">
        <w:rPr>
          <w:rFonts w:ascii="Times New Roman" w:eastAsia="Times New Roman" w:hAnsi="Times New Roman" w:cs="Times New Roman"/>
          <w:spacing w:val="29"/>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th</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tablish wo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king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roups </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dvise it 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matter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om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to t</w:t>
      </w:r>
      <w:r w:rsidRPr="00EF5648">
        <w:rPr>
          <w:rFonts w:ascii="Times New Roman" w:eastAsia="Times New Roman" w:hAnsi="Times New Roman" w:cs="Times New Roman"/>
          <w:spacing w:val="1"/>
        </w:rPr>
        <w:t>i</w:t>
      </w:r>
      <w:r w:rsidR="009D35AC">
        <w:rPr>
          <w:rFonts w:ascii="Times New Roman" w:eastAsia="Times New Roman" w:hAnsi="Times New Roman" w:cs="Times New Roman"/>
        </w:rPr>
        <w:t xml:space="preserve">me.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wo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king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ups 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onsist of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nd/or oth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t</w:t>
      </w:r>
      <w:r w:rsidRPr="00EF5648">
        <w:rPr>
          <w:rFonts w:ascii="Times New Roman" w:eastAsia="Times New Roman" w:hAnsi="Times New Roman" w:cs="Times New Roman"/>
          <w:spacing w:val="5"/>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 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pur</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t>
      </w:r>
    </w:p>
    <w:p w14:paraId="2C464D66" w14:textId="77777777" w:rsidR="00015D47" w:rsidRPr="00EF5648" w:rsidRDefault="00015D47" w:rsidP="00C35018">
      <w:pPr>
        <w:spacing w:before="5" w:after="0" w:line="240" w:lineRule="auto"/>
        <w:jc w:val="both"/>
      </w:pPr>
    </w:p>
    <w:p w14:paraId="2013FDC6" w14:textId="77777777" w:rsidR="00015D47" w:rsidRPr="00C35018" w:rsidRDefault="00C35018" w:rsidP="00C35018">
      <w:pPr>
        <w:spacing w:after="0" w:line="240" w:lineRule="auto"/>
        <w:ind w:left="670" w:right="405" w:hanging="569"/>
        <w:jc w:val="both"/>
        <w:rPr>
          <w:rFonts w:ascii="Times New Roman" w:eastAsia="Times New Roman" w:hAnsi="Times New Roman" w:cs="Times New Roman"/>
          <w:spacing w:val="29"/>
        </w:rPr>
      </w:pPr>
      <w:proofErr w:type="gramStart"/>
      <w:r w:rsidRPr="00EF5648">
        <w:rPr>
          <w:rFonts w:ascii="Times New Roman" w:eastAsia="Times New Roman" w:hAnsi="Times New Roman" w:cs="Times New Roman"/>
        </w:rPr>
        <w:t xml:space="preserve">16.3 </w:t>
      </w:r>
      <w:r>
        <w:rPr>
          <w:rFonts w:ascii="Times New Roman" w:eastAsia="Times New Roman" w:hAnsi="Times New Roman" w:cs="Times New Roman"/>
        </w:rPr>
        <w:t xml:space="preserve"> Resolutions</w:t>
      </w:r>
      <w:proofErr w:type="gramEnd"/>
      <w:r w:rsidR="0026255B" w:rsidRPr="00EF5648">
        <w:rPr>
          <w:rFonts w:ascii="Times New Roman" w:eastAsia="Times New Roman" w:hAnsi="Times New Roman" w:cs="Times New Roman"/>
        </w:rPr>
        <w:t xml:space="preserve"> of su</w:t>
      </w:r>
      <w:r w:rsidR="0026255B" w:rsidRPr="00EF5648">
        <w:rPr>
          <w:rFonts w:ascii="Times New Roman" w:eastAsia="Times New Roman" w:hAnsi="Times New Roman" w:cs="Times New Roman"/>
          <w:spacing w:val="1"/>
        </w:rPr>
        <w:t>b</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om</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te</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s and</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wo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ki</w:t>
      </w:r>
      <w:r w:rsidR="0026255B" w:rsidRPr="00EF5648">
        <w:rPr>
          <w:rFonts w:ascii="Times New Roman" w:eastAsia="Times New Roman" w:hAnsi="Times New Roman" w:cs="Times New Roman"/>
          <w:spacing w:val="3"/>
        </w:rPr>
        <w:t>n</w:t>
      </w:r>
      <w:r w:rsidR="0026255B" w:rsidRPr="00EF5648">
        <w:rPr>
          <w:rFonts w:ascii="Times New Roman" w:eastAsia="Times New Roman" w:hAnsi="Times New Roman" w:cs="Times New Roman"/>
        </w:rPr>
        <w:t xml:space="preserve">g </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1"/>
        </w:rPr>
        <w:t>o</w:t>
      </w:r>
      <w:r w:rsidR="0026255B" w:rsidRPr="00EF5648">
        <w:rPr>
          <w:rFonts w:ascii="Times New Roman" w:eastAsia="Times New Roman" w:hAnsi="Times New Roman" w:cs="Times New Roman"/>
        </w:rPr>
        <w:t>ups shall not</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h</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ve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bind</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ng</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f</w:t>
      </w:r>
      <w:r w:rsidR="0026255B" w:rsidRPr="00EF5648">
        <w:rPr>
          <w:rFonts w:ascii="Times New Roman" w:eastAsia="Times New Roman" w:hAnsi="Times New Roman" w:cs="Times New Roman"/>
          <w:spacing w:val="-1"/>
        </w:rPr>
        <w:t>f</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t un</w:t>
      </w:r>
      <w:r w:rsidR="0026255B" w:rsidRPr="00EF5648">
        <w:rPr>
          <w:rFonts w:ascii="Times New Roman" w:eastAsia="Times New Roman" w:hAnsi="Times New Roman" w:cs="Times New Roman"/>
          <w:spacing w:val="1"/>
        </w:rPr>
        <w:t>l</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ss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ppro</w:t>
      </w:r>
      <w:r w:rsidR="0026255B" w:rsidRPr="00EF5648">
        <w:rPr>
          <w:rFonts w:ascii="Times New Roman" w:eastAsia="Times New Roman" w:hAnsi="Times New Roman" w:cs="Times New Roman"/>
          <w:spacing w:val="-1"/>
        </w:rPr>
        <w:t>ve</w:t>
      </w:r>
      <w:r w:rsidR="0026255B" w:rsidRPr="00EF5648">
        <w:rPr>
          <w:rFonts w:ascii="Times New Roman" w:eastAsia="Times New Roman" w:hAnsi="Times New Roman" w:cs="Times New Roman"/>
        </w:rPr>
        <w:t xml:space="preserve">d </w:t>
      </w:r>
      <w:r w:rsidR="0026255B" w:rsidRPr="00EF5648">
        <w:rPr>
          <w:rFonts w:ascii="Times New Roman" w:eastAsia="Times New Roman" w:hAnsi="Times New Roman" w:cs="Times New Roman"/>
          <w:spacing w:val="5"/>
        </w:rPr>
        <w:t>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solu</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ion of the</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spacing w:val="1"/>
        </w:rPr>
        <w:t>l</w:t>
      </w:r>
      <w:r w:rsidR="0026255B" w:rsidRPr="00EF5648">
        <w:rPr>
          <w:rFonts w:ascii="Times New Roman" w:eastAsia="Times New Roman" w:hAnsi="Times New Roman" w:cs="Times New Roman"/>
        </w:rPr>
        <w:t>.</w:t>
      </w:r>
    </w:p>
    <w:p w14:paraId="39FB65DA" w14:textId="77777777" w:rsidR="00015D47" w:rsidRPr="00C35018" w:rsidRDefault="0026255B" w:rsidP="00C35018">
      <w:pPr>
        <w:pStyle w:val="Heading1"/>
        <w:rPr>
          <w:rFonts w:ascii="Times New Roman" w:eastAsia="Times New Roman" w:hAnsi="Times New Roman" w:cs="Times New Roman"/>
          <w:sz w:val="24"/>
          <w:szCs w:val="24"/>
        </w:rPr>
      </w:pPr>
      <w:bookmarkStart w:id="24" w:name="_Toc480797405"/>
      <w:r w:rsidRPr="00C35018">
        <w:rPr>
          <w:rFonts w:ascii="Times New Roman" w:eastAsia="Times New Roman" w:hAnsi="Times New Roman" w:cs="Times New Roman"/>
          <w:sz w:val="24"/>
          <w:szCs w:val="24"/>
          <w:u w:color="000000"/>
        </w:rPr>
        <w:lastRenderedPageBreak/>
        <w:t xml:space="preserve">17. </w:t>
      </w:r>
      <w:r w:rsidRPr="00C35018">
        <w:rPr>
          <w:rFonts w:ascii="Times New Roman" w:eastAsia="Times New Roman" w:hAnsi="Times New Roman" w:cs="Times New Roman"/>
          <w:sz w:val="24"/>
          <w:szCs w:val="24"/>
          <w:u w:color="000000"/>
        </w:rPr>
        <w:tab/>
        <w:t>V</w:t>
      </w:r>
      <w:r w:rsidRPr="00C35018">
        <w:rPr>
          <w:rFonts w:ascii="Times New Roman" w:eastAsia="Times New Roman" w:hAnsi="Times New Roman" w:cs="Times New Roman"/>
          <w:spacing w:val="-1"/>
          <w:sz w:val="24"/>
          <w:szCs w:val="24"/>
          <w:u w:color="000000"/>
        </w:rPr>
        <w:t>A</w:t>
      </w:r>
      <w:r w:rsidRPr="00C35018">
        <w:rPr>
          <w:rFonts w:ascii="Times New Roman" w:eastAsia="Times New Roman" w:hAnsi="Times New Roman" w:cs="Times New Roman"/>
          <w:sz w:val="24"/>
          <w:szCs w:val="24"/>
          <w:u w:color="000000"/>
        </w:rPr>
        <w:t>C</w:t>
      </w:r>
      <w:r w:rsidRPr="00C35018">
        <w:rPr>
          <w:rFonts w:ascii="Times New Roman" w:eastAsia="Times New Roman" w:hAnsi="Times New Roman" w:cs="Times New Roman"/>
          <w:spacing w:val="-1"/>
          <w:sz w:val="24"/>
          <w:szCs w:val="24"/>
          <w:u w:color="000000"/>
        </w:rPr>
        <w:t>A</w:t>
      </w:r>
      <w:r w:rsidRPr="00C35018">
        <w:rPr>
          <w:rFonts w:ascii="Times New Roman" w:eastAsia="Times New Roman" w:hAnsi="Times New Roman" w:cs="Times New Roman"/>
          <w:sz w:val="24"/>
          <w:szCs w:val="24"/>
          <w:u w:color="000000"/>
        </w:rPr>
        <w:t>TION OF</w:t>
      </w:r>
      <w:r w:rsidRPr="00C35018">
        <w:rPr>
          <w:rFonts w:ascii="Times New Roman" w:eastAsia="Times New Roman" w:hAnsi="Times New Roman" w:cs="Times New Roman"/>
          <w:spacing w:val="-3"/>
          <w:sz w:val="24"/>
          <w:szCs w:val="24"/>
          <w:u w:color="000000"/>
        </w:rPr>
        <w:t xml:space="preserve"> </w:t>
      </w:r>
      <w:r w:rsidRPr="00C35018">
        <w:rPr>
          <w:rFonts w:ascii="Times New Roman" w:eastAsia="Times New Roman" w:hAnsi="Times New Roman" w:cs="Times New Roman"/>
          <w:spacing w:val="3"/>
          <w:sz w:val="24"/>
          <w:szCs w:val="24"/>
          <w:u w:color="000000"/>
        </w:rPr>
        <w:t>O</w:t>
      </w:r>
      <w:r w:rsidRPr="00C35018">
        <w:rPr>
          <w:rFonts w:ascii="Times New Roman" w:eastAsia="Times New Roman" w:hAnsi="Times New Roman" w:cs="Times New Roman"/>
          <w:sz w:val="24"/>
          <w:szCs w:val="24"/>
          <w:u w:color="000000"/>
        </w:rPr>
        <w:t>F</w:t>
      </w:r>
      <w:r w:rsidRPr="00C35018">
        <w:rPr>
          <w:rFonts w:ascii="Times New Roman" w:eastAsia="Times New Roman" w:hAnsi="Times New Roman" w:cs="Times New Roman"/>
          <w:spacing w:val="-3"/>
          <w:sz w:val="24"/>
          <w:szCs w:val="24"/>
          <w:u w:color="000000"/>
        </w:rPr>
        <w:t>F</w:t>
      </w:r>
      <w:r w:rsidRPr="00C35018">
        <w:rPr>
          <w:rFonts w:ascii="Times New Roman" w:eastAsia="Times New Roman" w:hAnsi="Times New Roman" w:cs="Times New Roman"/>
          <w:spacing w:val="2"/>
          <w:sz w:val="24"/>
          <w:szCs w:val="24"/>
          <w:u w:color="000000"/>
        </w:rPr>
        <w:t>I</w:t>
      </w:r>
      <w:r w:rsidRPr="00C35018">
        <w:rPr>
          <w:rFonts w:ascii="Times New Roman" w:eastAsia="Times New Roman" w:hAnsi="Times New Roman" w:cs="Times New Roman"/>
          <w:sz w:val="24"/>
          <w:szCs w:val="24"/>
          <w:u w:color="000000"/>
        </w:rPr>
        <w:t>CE</w:t>
      </w:r>
      <w:bookmarkEnd w:id="24"/>
    </w:p>
    <w:p w14:paraId="7C7F3CA0" w14:textId="77777777" w:rsidR="00015D47" w:rsidRPr="00F82760" w:rsidRDefault="00015D47">
      <w:pPr>
        <w:spacing w:before="2" w:after="0" w:line="130" w:lineRule="exact"/>
      </w:pPr>
    </w:p>
    <w:p w14:paraId="3845BD90" w14:textId="77777777" w:rsidR="00015D47" w:rsidRPr="00EF5648" w:rsidRDefault="0026255B" w:rsidP="00C35018">
      <w:pPr>
        <w:spacing w:after="0" w:line="240" w:lineRule="auto"/>
        <w:ind w:left="670" w:right="-20"/>
        <w:jc w:val="both"/>
        <w:rPr>
          <w:rFonts w:ascii="Times New Roman" w:eastAsia="Times New Roman" w:hAnsi="Times New Roman" w:cs="Times New Roman"/>
        </w:rPr>
      </w:pP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i</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a</w:t>
      </w:r>
      <w:r w:rsidRPr="00EF5648">
        <w:rPr>
          <w:rFonts w:ascii="Times New Roman" w:eastAsia="Times New Roman" w:hAnsi="Times New Roman" w:cs="Times New Roman"/>
          <w:spacing w:val="-2"/>
        </w:rPr>
        <w:t xml:space="preserve">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ted i</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w:t>
      </w:r>
    </w:p>
    <w:p w14:paraId="66860551" w14:textId="77777777" w:rsidR="00015D47" w:rsidRPr="00EF5648" w:rsidRDefault="00015D47" w:rsidP="00C35018">
      <w:pPr>
        <w:spacing w:before="18" w:after="0" w:line="240" w:lineRule="auto"/>
        <w:jc w:val="both"/>
      </w:pPr>
    </w:p>
    <w:p w14:paraId="3E86E39F" w14:textId="77777777" w:rsidR="00015D47" w:rsidRPr="00EF5648" w:rsidRDefault="0026255B" w:rsidP="00C35018">
      <w:pPr>
        <w:spacing w:after="0" w:line="240" w:lineRule="auto"/>
        <w:ind w:left="821" w:right="-20"/>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 </w:t>
      </w:r>
      <w:r w:rsidR="009D35AC">
        <w:rPr>
          <w:rFonts w:ascii="Times New Roman" w:eastAsia="Times New Roman" w:hAnsi="Times New Roman" w:cs="Times New Roman"/>
        </w:rPr>
        <w:t xml:space="preserve">      </w:t>
      </w:r>
      <w:proofErr w:type="gramStart"/>
      <w:r w:rsidRPr="00EF5648">
        <w:rPr>
          <w:rFonts w:ascii="Times New Roman" w:eastAsia="Times New Roman" w:hAnsi="Times New Roman" w:cs="Times New Roman"/>
        </w:rPr>
        <w:t>he</w:t>
      </w:r>
      <w:proofErr w:type="gramEnd"/>
      <w:r w:rsidRPr="00EF5648">
        <w:rPr>
          <w:rFonts w:ascii="Times New Roman" w:eastAsia="Times New Roman" w:hAnsi="Times New Roman" w:cs="Times New Roman"/>
        </w:rPr>
        <w:t xml:space="preserve">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ns his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not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spacing w:val="1"/>
        </w:rPr>
        <w:t>Secretary</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3"/>
        </w:rPr>
        <w:t>o</w:t>
      </w:r>
      <w:r w:rsidRPr="00EF5648">
        <w:rPr>
          <w:rFonts w:ascii="Times New Roman" w:eastAsia="Times New Roman" w:hAnsi="Times New Roman" w:cs="Times New Roman"/>
        </w:rPr>
        <w:t>r</w:t>
      </w:r>
    </w:p>
    <w:p w14:paraId="57D71384" w14:textId="77777777" w:rsidR="00015D47" w:rsidRPr="00EF5648" w:rsidRDefault="00015D47" w:rsidP="00C35018">
      <w:pPr>
        <w:spacing w:after="0" w:line="240" w:lineRule="auto"/>
        <w:jc w:val="both"/>
      </w:pPr>
    </w:p>
    <w:p w14:paraId="7114971A" w14:textId="77777777" w:rsidR="00015D47" w:rsidRPr="00EF5648" w:rsidRDefault="0026255B" w:rsidP="00C35018">
      <w:pPr>
        <w:tabs>
          <w:tab w:val="left" w:pos="1500"/>
        </w:tabs>
        <w:spacing w:after="0" w:line="240" w:lineRule="auto"/>
        <w:ind w:left="821" w:right="-20"/>
        <w:jc w:val="both"/>
        <w:rPr>
          <w:rFonts w:ascii="Times New Roman" w:eastAsia="Times New Roman" w:hAnsi="Times New Roman" w:cs="Times New Roman"/>
        </w:rPr>
      </w:pPr>
      <w:r w:rsidRPr="00EF5648">
        <w:rPr>
          <w:rFonts w:ascii="Times New Roman" w:eastAsia="Times New Roman" w:hAnsi="Times New Roman" w:cs="Times New Roman"/>
        </w:rPr>
        <w:t>(b)</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he</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omes </w:t>
      </w:r>
      <w:r w:rsidRPr="00EF5648">
        <w:rPr>
          <w:rFonts w:ascii="Times New Roman" w:eastAsia="Times New Roman" w:hAnsi="Times New Roman" w:cs="Times New Roman"/>
          <w:spacing w:val="2"/>
        </w:rPr>
        <w:t>b</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nkru</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t or</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ompounds with 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 c</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d</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6"/>
        </w:rPr>
        <w:t>l</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 or</w:t>
      </w:r>
    </w:p>
    <w:p w14:paraId="3DF5ACB8" w14:textId="77777777" w:rsidR="00015D47" w:rsidRPr="00EF5648" w:rsidRDefault="00015D47" w:rsidP="00C35018">
      <w:pPr>
        <w:spacing w:after="0" w:line="240" w:lineRule="auto"/>
        <w:jc w:val="both"/>
      </w:pPr>
    </w:p>
    <w:p w14:paraId="14EFD475" w14:textId="77777777" w:rsidR="00015D47" w:rsidRPr="00EF5648" w:rsidRDefault="0026255B" w:rsidP="00C35018">
      <w:pPr>
        <w:tabs>
          <w:tab w:val="left" w:pos="1500"/>
        </w:tabs>
        <w:spacing w:after="0" w:line="240" w:lineRule="auto"/>
        <w:ind w:left="1520" w:right="49" w:hanging="698"/>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he</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omes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unsound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nd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purp</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of </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statute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to ment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he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 or</w:t>
      </w:r>
    </w:p>
    <w:p w14:paraId="4FB6362A" w14:textId="77777777" w:rsidR="00015D47" w:rsidRPr="00EF5648" w:rsidRDefault="00015D47" w:rsidP="00C35018">
      <w:pPr>
        <w:spacing w:before="8" w:after="0" w:line="240" w:lineRule="auto"/>
        <w:jc w:val="both"/>
      </w:pPr>
    </w:p>
    <w:p w14:paraId="1C48C2CD" w14:textId="77777777" w:rsidR="00015D47" w:rsidRPr="00C35018" w:rsidRDefault="0026255B" w:rsidP="00C35018">
      <w:pPr>
        <w:tabs>
          <w:tab w:val="left" w:pos="1500"/>
        </w:tabs>
        <w:spacing w:after="0" w:line="240" w:lineRule="auto"/>
        <w:ind w:left="1520" w:right="465" w:hanging="698"/>
        <w:jc w:val="both"/>
        <w:rPr>
          <w:rFonts w:ascii="Times New Roman" w:eastAsia="Times New Roman" w:hAnsi="Times New Roman" w:cs="Times New Roman"/>
        </w:rPr>
      </w:pPr>
      <w:r w:rsidRPr="00EF5648">
        <w:rPr>
          <w:rFonts w:ascii="Times New Roman" w:eastAsia="Times New Roman" w:hAnsi="Times New Roman" w:cs="Times New Roman"/>
        </w:rPr>
        <w:t>(d)</w:t>
      </w:r>
      <w:r w:rsidRPr="00EF5648">
        <w:rPr>
          <w:rFonts w:ascii="Times New Roman" w:eastAsia="Times New Roman" w:hAnsi="Times New Roman" w:cs="Times New Roman"/>
        </w:rPr>
        <w:tab/>
      </w:r>
      <w:proofErr w:type="gramStart"/>
      <w:r w:rsidRPr="00EF5648">
        <w:rPr>
          <w:rFonts w:ascii="Times New Roman" w:eastAsia="Times New Roman" w:hAnsi="Times New Roman" w:cs="Times New Roman"/>
        </w:rPr>
        <w:t>he</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or his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ai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s to</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 more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than th</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onse</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ut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s of </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 xml:space="preserve">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without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submi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plan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is </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sona</w:t>
      </w:r>
      <w:r w:rsidRPr="00EF5648">
        <w:rPr>
          <w:rFonts w:ascii="Times New Roman" w:eastAsia="Times New Roman" w:hAnsi="Times New Roman" w:cs="Times New Roman"/>
          <w:spacing w:val="1"/>
        </w:rPr>
        <w:t>b</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 xml:space="preserve">y </w:t>
      </w:r>
      <w:r w:rsidRPr="00EF5648">
        <w:rPr>
          <w:rFonts w:ascii="Times New Roman" w:eastAsia="Times New Roman" w:hAnsi="Times New Roman" w:cs="Times New Roman"/>
          <w:spacing w:val="-1"/>
        </w:rPr>
        <w:t>ac</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ptable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w:t>
      </w:r>
      <w:r w:rsidRPr="005367FC">
        <w:rPr>
          <w:rFonts w:ascii="Times New Roman" w:eastAsia="Times New Roman" w:hAnsi="Times New Roman" w:cs="Times New Roman"/>
          <w:b/>
          <w:spacing w:val="2"/>
        </w:rPr>
        <w:t>m</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n</w:t>
      </w:r>
      <w:r w:rsidRPr="00EF5648">
        <w:rPr>
          <w:rFonts w:ascii="Times New Roman" w:eastAsia="Times New Roman" w:hAnsi="Times New Roman" w:cs="Times New Roman"/>
        </w:rPr>
        <w:t>.</w:t>
      </w:r>
    </w:p>
    <w:p w14:paraId="2E65E846" w14:textId="77777777" w:rsidR="00015D47" w:rsidRPr="00C35018" w:rsidRDefault="0026255B" w:rsidP="00C35018">
      <w:pPr>
        <w:pStyle w:val="Heading1"/>
        <w:rPr>
          <w:rFonts w:ascii="Times New Roman" w:eastAsia="Times New Roman" w:hAnsi="Times New Roman" w:cs="Times New Roman"/>
          <w:sz w:val="24"/>
          <w:szCs w:val="24"/>
        </w:rPr>
      </w:pPr>
      <w:bookmarkStart w:id="25" w:name="_Toc480797406"/>
      <w:r w:rsidRPr="00C35018">
        <w:rPr>
          <w:rFonts w:ascii="Times New Roman" w:eastAsia="Times New Roman" w:hAnsi="Times New Roman" w:cs="Times New Roman"/>
          <w:sz w:val="24"/>
          <w:szCs w:val="24"/>
          <w:u w:color="000000"/>
        </w:rPr>
        <w:t xml:space="preserve">18. </w:t>
      </w:r>
      <w:r w:rsidRPr="00C35018">
        <w:rPr>
          <w:rFonts w:ascii="Times New Roman" w:eastAsia="Times New Roman" w:hAnsi="Times New Roman" w:cs="Times New Roman"/>
          <w:sz w:val="24"/>
          <w:szCs w:val="24"/>
          <w:u w:color="000000"/>
        </w:rPr>
        <w:tab/>
      </w:r>
      <w:r w:rsidR="00C35018" w:rsidRPr="00C35018">
        <w:rPr>
          <w:rFonts w:ascii="Times New Roman" w:eastAsia="Times New Roman" w:hAnsi="Times New Roman" w:cs="Times New Roman"/>
          <w:spacing w:val="-1"/>
          <w:sz w:val="24"/>
          <w:szCs w:val="24"/>
          <w:u w:color="000000"/>
        </w:rPr>
        <w:t>MEMBER</w:t>
      </w:r>
      <w:r w:rsidR="00C35018" w:rsidRPr="00C35018">
        <w:rPr>
          <w:rFonts w:ascii="Times New Roman" w:eastAsia="Times New Roman" w:hAnsi="Times New Roman" w:cs="Times New Roman"/>
          <w:sz w:val="24"/>
          <w:szCs w:val="24"/>
          <w:u w:color="000000"/>
        </w:rPr>
        <w:t>S’ RESPONSIBILITIES</w:t>
      </w:r>
      <w:r w:rsidRPr="00C35018">
        <w:rPr>
          <w:rFonts w:ascii="Times New Roman" w:eastAsia="Times New Roman" w:hAnsi="Times New Roman" w:cs="Times New Roman"/>
          <w:spacing w:val="1"/>
          <w:sz w:val="24"/>
          <w:szCs w:val="24"/>
          <w:u w:color="000000"/>
        </w:rPr>
        <w:t xml:space="preserve"> </w:t>
      </w:r>
      <w:r w:rsidRPr="00C35018">
        <w:rPr>
          <w:rFonts w:ascii="Times New Roman" w:eastAsia="Times New Roman" w:hAnsi="Times New Roman" w:cs="Times New Roman"/>
          <w:sz w:val="24"/>
          <w:szCs w:val="24"/>
          <w:u w:color="000000"/>
        </w:rPr>
        <w:t>A</w:t>
      </w:r>
      <w:r w:rsidRPr="00C35018">
        <w:rPr>
          <w:rFonts w:ascii="Times New Roman" w:eastAsia="Times New Roman" w:hAnsi="Times New Roman" w:cs="Times New Roman"/>
          <w:spacing w:val="-1"/>
          <w:sz w:val="24"/>
          <w:szCs w:val="24"/>
          <w:u w:color="000000"/>
        </w:rPr>
        <w:t>N</w:t>
      </w:r>
      <w:r w:rsidRPr="00C35018">
        <w:rPr>
          <w:rFonts w:ascii="Times New Roman" w:eastAsia="Times New Roman" w:hAnsi="Times New Roman" w:cs="Times New Roman"/>
          <w:sz w:val="24"/>
          <w:szCs w:val="24"/>
          <w:u w:color="000000"/>
        </w:rPr>
        <w:t xml:space="preserve">D </w:t>
      </w:r>
      <w:r w:rsidRPr="00C35018">
        <w:rPr>
          <w:rFonts w:ascii="Times New Roman" w:eastAsia="Times New Roman" w:hAnsi="Times New Roman" w:cs="Times New Roman"/>
          <w:spacing w:val="-3"/>
          <w:sz w:val="24"/>
          <w:szCs w:val="24"/>
          <w:u w:color="000000"/>
        </w:rPr>
        <w:t>P</w:t>
      </w:r>
      <w:r w:rsidRPr="00C35018">
        <w:rPr>
          <w:rFonts w:ascii="Times New Roman" w:eastAsia="Times New Roman" w:hAnsi="Times New Roman" w:cs="Times New Roman"/>
          <w:sz w:val="24"/>
          <w:szCs w:val="24"/>
          <w:u w:color="000000"/>
        </w:rPr>
        <w:t>ROTECTI</w:t>
      </w:r>
      <w:r w:rsidRPr="00C35018">
        <w:rPr>
          <w:rFonts w:ascii="Times New Roman" w:eastAsia="Times New Roman" w:hAnsi="Times New Roman" w:cs="Times New Roman"/>
          <w:spacing w:val="1"/>
          <w:sz w:val="24"/>
          <w:szCs w:val="24"/>
          <w:u w:color="000000"/>
        </w:rPr>
        <w:t>O</w:t>
      </w:r>
      <w:r w:rsidRPr="00C35018">
        <w:rPr>
          <w:rFonts w:ascii="Times New Roman" w:eastAsia="Times New Roman" w:hAnsi="Times New Roman" w:cs="Times New Roman"/>
          <w:sz w:val="24"/>
          <w:szCs w:val="24"/>
          <w:u w:color="000000"/>
        </w:rPr>
        <w:t>NS</w:t>
      </w:r>
      <w:bookmarkEnd w:id="25"/>
    </w:p>
    <w:p w14:paraId="168C88F1" w14:textId="77777777" w:rsidR="00015D47" w:rsidRPr="00F82760" w:rsidRDefault="00015D47">
      <w:pPr>
        <w:spacing w:before="7" w:after="0" w:line="120" w:lineRule="exact"/>
      </w:pPr>
    </w:p>
    <w:p w14:paraId="286E5247" w14:textId="77777777" w:rsidR="00015D47" w:rsidRPr="00EF5648" w:rsidRDefault="0026255B" w:rsidP="00C35018">
      <w:pPr>
        <w:spacing w:after="0" w:line="240" w:lineRule="auto"/>
        <w:ind w:left="665" w:right="567" w:hanging="564"/>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18.1 </w:t>
      </w:r>
      <w:r w:rsidRPr="00EF5648">
        <w:rPr>
          <w:rFonts w:ascii="Times New Roman" w:eastAsia="Times New Roman" w:hAnsi="Times New Roman" w:cs="Times New Roman"/>
          <w:spacing w:val="48"/>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w:t>
      </w:r>
      <w:proofErr w:type="gramEnd"/>
      <w:r w:rsidRPr="00EF5648">
        <w:rPr>
          <w:rFonts w:ascii="Times New Roman" w:eastAsia="Times New Roman" w:hAnsi="Times New Roman" w:cs="Times New Roman"/>
        </w:rPr>
        <w:t xml:space="preserve"> 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ise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s po</w:t>
      </w:r>
      <w:r w:rsidRPr="00EF5648">
        <w:rPr>
          <w:rFonts w:ascii="Times New Roman" w:eastAsia="Times New Roman" w:hAnsi="Times New Roman" w:cs="Times New Roman"/>
          <w:spacing w:val="2"/>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the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rm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s duties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spons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bi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ies, the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shall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v</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due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d to prom</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te the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of the </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rin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ipal obje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of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 out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 cl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use </w:t>
      </w:r>
      <w:r w:rsidRPr="00EF5648">
        <w:rPr>
          <w:rFonts w:ascii="Times New Roman" w:eastAsia="Times New Roman" w:hAnsi="Times New Roman" w:cs="Times New Roman"/>
          <w:spacing w:val="-1"/>
        </w:rPr>
        <w:t>4</w:t>
      </w:r>
      <w:r w:rsidRPr="00EF5648">
        <w:rPr>
          <w:rFonts w:ascii="Times New Roman" w:eastAsia="Times New Roman" w:hAnsi="Times New Roman" w:cs="Times New Roman"/>
        </w:rPr>
        <w:t>.</w:t>
      </w:r>
    </w:p>
    <w:p w14:paraId="2B5747A2" w14:textId="77777777" w:rsidR="00015D47" w:rsidRPr="00EF5648" w:rsidRDefault="00015D47" w:rsidP="00C35018">
      <w:pPr>
        <w:spacing w:after="0" w:line="240" w:lineRule="auto"/>
        <w:jc w:val="both"/>
      </w:pPr>
    </w:p>
    <w:p w14:paraId="4E63E386" w14:textId="77777777" w:rsidR="00015D47" w:rsidRPr="00EF5648" w:rsidRDefault="0026255B" w:rsidP="00C35018">
      <w:pPr>
        <w:spacing w:after="0" w:line="240" w:lineRule="auto"/>
        <w:ind w:left="665" w:right="341" w:hanging="564"/>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18.2 </w:t>
      </w:r>
      <w:r w:rsidRPr="00EF5648">
        <w:rPr>
          <w:rFonts w:ascii="Times New Roman" w:eastAsia="Times New Roman" w:hAnsi="Times New Roman" w:cs="Times New Roman"/>
          <w:spacing w:val="24"/>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w:t>
      </w:r>
      <w:proofErr w:type="gramEnd"/>
      <w:r w:rsidRPr="00EF5648">
        <w:rPr>
          <w:rFonts w:ascii="Times New Roman" w:eastAsia="Times New Roman" w:hAnsi="Times New Roman" w:cs="Times New Roman"/>
        </w:rPr>
        <w:t xml:space="preserve"> 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ise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his p</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the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his dut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and</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spacing w:val="4"/>
        </w:rPr>
        <w:t>s</w:t>
      </w:r>
      <w:r w:rsidRPr="00EF5648">
        <w:rPr>
          <w:rFonts w:ascii="Times New Roman" w:eastAsia="Times New Roman" w:hAnsi="Times New Roman" w:cs="Times New Roman"/>
        </w:rPr>
        <w:t>po</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sib</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as a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a</w:t>
      </w:r>
      <w:r w:rsidRPr="00EF5648">
        <w:rPr>
          <w:rFonts w:ascii="Times New Roman" w:eastAsia="Times New Roman" w:hAnsi="Times New Roman" w:cs="Times New Roman"/>
          <w:spacing w:val="-2"/>
        </w:rPr>
        <w:t xml:space="preserve">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shall</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sts</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that 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rsons by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whom 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ted pu</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suant to cl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use </w:t>
      </w:r>
      <w:r w:rsidRPr="00EF5648">
        <w:rPr>
          <w:rFonts w:ascii="Times New Roman" w:eastAsia="Times New Roman" w:hAnsi="Times New Roman" w:cs="Times New Roman"/>
          <w:spacing w:val="-1"/>
        </w:rPr>
        <w:t>5</w:t>
      </w:r>
      <w:r w:rsidRPr="00EF5648">
        <w:rPr>
          <w:rFonts w:ascii="Times New Roman" w:eastAsia="Times New Roman" w:hAnsi="Times New Roman" w:cs="Times New Roman"/>
        </w:rPr>
        <w: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ovided 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such oblig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of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ntation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all</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mes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subordin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 to the obli</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ns of the</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s a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 xml:space="preserve">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 out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 cl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use </w:t>
      </w:r>
      <w:r w:rsidRPr="00EF5648">
        <w:rPr>
          <w:rFonts w:ascii="Times New Roman" w:eastAsia="Times New Roman" w:hAnsi="Times New Roman" w:cs="Times New Roman"/>
          <w:spacing w:val="-1"/>
        </w:rPr>
        <w:t>1</w:t>
      </w:r>
      <w:r w:rsidRPr="00EF5648">
        <w:rPr>
          <w:rFonts w:ascii="Times New Roman" w:eastAsia="Times New Roman" w:hAnsi="Times New Roman" w:cs="Times New Roman"/>
        </w:rPr>
        <w:t>8.1.</w:t>
      </w:r>
    </w:p>
    <w:p w14:paraId="691C6511" w14:textId="77777777" w:rsidR="00015D47" w:rsidRPr="00EF5648" w:rsidRDefault="00015D47" w:rsidP="00EF5648">
      <w:pPr>
        <w:spacing w:before="1" w:after="0" w:line="240" w:lineRule="exact"/>
        <w:jc w:val="both"/>
      </w:pPr>
    </w:p>
    <w:p w14:paraId="015E31C5" w14:textId="77777777" w:rsidR="00015D47" w:rsidRPr="00EF5648" w:rsidRDefault="0026255B" w:rsidP="00C35018">
      <w:pPr>
        <w:spacing w:after="0" w:line="240" w:lineRule="auto"/>
        <w:ind w:left="101" w:right="-20"/>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18.3 </w:t>
      </w:r>
      <w:r w:rsidRPr="00EF5648">
        <w:rPr>
          <w:rFonts w:ascii="Times New Roman" w:eastAsia="Times New Roman" w:hAnsi="Times New Roman" w:cs="Times New Roman"/>
          <w:spacing w:val="26"/>
        </w:rPr>
        <w:t xml:space="preserve"> </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rot</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w:t>
      </w:r>
      <w:proofErr w:type="gramEnd"/>
      <w:r w:rsidRPr="00EF5648">
        <w:rPr>
          <w:rFonts w:ascii="Times New Roman" w:eastAsia="Times New Roman" w:hAnsi="Times New Roman" w:cs="Times New Roman"/>
        </w:rPr>
        <w:t>:</w:t>
      </w:r>
    </w:p>
    <w:p w14:paraId="15A7F7F5" w14:textId="77777777" w:rsidR="00015D47" w:rsidRPr="00EF5648" w:rsidRDefault="00015D47" w:rsidP="00C35018">
      <w:pPr>
        <w:spacing w:after="0" w:line="240" w:lineRule="auto"/>
        <w:jc w:val="both"/>
      </w:pPr>
    </w:p>
    <w:p w14:paraId="67E03DFB" w14:textId="77777777" w:rsidR="00015D47" w:rsidRPr="00C35018" w:rsidRDefault="0026255B" w:rsidP="00C35018">
      <w:pPr>
        <w:spacing w:after="0" w:line="240" w:lineRule="auto"/>
        <w:ind w:left="1520" w:right="283" w:hanging="698"/>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 xml:space="preserve">) </w:t>
      </w:r>
      <w:r w:rsidR="009D35AC">
        <w:rPr>
          <w:rFonts w:ascii="Times New Roman" w:eastAsia="Times New Roman" w:hAnsi="Times New Roman" w:cs="Times New Roman"/>
        </w:rPr>
        <w:t xml:space="preserve">   </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nd the </w:t>
      </w:r>
      <w:r w:rsidR="001C060B" w:rsidRPr="001C060B">
        <w:rPr>
          <w:rFonts w:ascii="Times New Roman" w:eastAsia="Times New Roman" w:hAnsi="Times New Roman" w:cs="Times New Roman"/>
          <w:b/>
        </w:rPr>
        <w:t>Secretary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5"/>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u</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 xml:space="preserve">y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unic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do</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 xml:space="preserve">ment </w:t>
      </w:r>
      <w:r w:rsidRPr="00EF5648">
        <w:rPr>
          <w:rFonts w:ascii="Times New Roman" w:eastAsia="Times New Roman" w:hAnsi="Times New Roman" w:cs="Times New Roman"/>
          <w:spacing w:val="-1"/>
        </w:rPr>
        <w:t>rea</w:t>
      </w:r>
      <w:r w:rsidRPr="00EF5648">
        <w:rPr>
          <w:rFonts w:ascii="Times New Roman" w:eastAsia="Times New Roman" w:hAnsi="Times New Roman" w:cs="Times New Roman"/>
        </w:rPr>
        <w:t>sona</w:t>
      </w:r>
      <w:r w:rsidRPr="00EF5648">
        <w:rPr>
          <w:rFonts w:ascii="Times New Roman" w:eastAsia="Times New Roman" w:hAnsi="Times New Roman" w:cs="Times New Roman"/>
          <w:spacing w:val="-1"/>
        </w:rPr>
        <w:t>b</w:t>
      </w:r>
      <w:r w:rsidRPr="00EF5648">
        <w:rPr>
          <w:rFonts w:ascii="Times New Roman" w:eastAsia="Times New Roman" w:hAnsi="Times New Roman" w:cs="Times New Roman"/>
          <w:spacing w:val="5"/>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or him to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nui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re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 and to ha</w:t>
      </w:r>
      <w:r w:rsidRPr="00EF5648">
        <w:rPr>
          <w:rFonts w:ascii="Times New Roman" w:eastAsia="Times New Roman" w:hAnsi="Times New Roman" w:cs="Times New Roman"/>
          <w:spacing w:val="2"/>
        </w:rPr>
        <w:t>v</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unic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ted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rson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whom it purp</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 xml:space="preserve">rts to be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uni</w:t>
      </w:r>
      <w:r w:rsidRPr="00EF5648">
        <w:rPr>
          <w:rFonts w:ascii="Times New Roman" w:eastAsia="Times New Roman" w:hAnsi="Times New Roman" w:cs="Times New Roman"/>
          <w:spacing w:val="2"/>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ted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p>
    <w:p w14:paraId="20B6B292" w14:textId="77777777" w:rsidR="00015D47" w:rsidRPr="00984CD6" w:rsidRDefault="0026255B" w:rsidP="00280B56">
      <w:pPr>
        <w:spacing w:after="0" w:line="240" w:lineRule="auto"/>
        <w:ind w:left="1520" w:right="72" w:hanging="698"/>
      </w:pP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 xml:space="preserve"> </w:t>
      </w:r>
      <w:r w:rsidR="009D35AC">
        <w:rPr>
          <w:rFonts w:ascii="Times New Roman" w:eastAsia="Times New Roman" w:hAnsi="Times New Roman" w:cs="Times New Roman"/>
          <w:spacing w:val="-1"/>
        </w:rPr>
        <w:t xml:space="preserve">     </w:t>
      </w:r>
      <w:r w:rsidR="00C3501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 xml:space="preserve">h </w:t>
      </w:r>
      <w:r w:rsidR="00B26818" w:rsidRPr="00B26818">
        <w:rPr>
          <w:rFonts w:ascii="Times New Roman" w:eastAsia="Times New Roman" w:hAnsi="Times New Roman" w:cs="Times New Roman"/>
          <w:b/>
          <w:spacing w:val="2"/>
        </w:rPr>
        <w:t>Member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nd the </w:t>
      </w:r>
      <w:r w:rsidR="001C060B" w:rsidRPr="001C060B">
        <w:rPr>
          <w:rFonts w:ascii="Times New Roman" w:eastAsia="Times New Roman" w:hAnsi="Times New Roman" w:cs="Times New Roman"/>
          <w:b/>
        </w:rPr>
        <w:t>Secretary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lation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proofErr w:type="gramStart"/>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proofErr w:type="gram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ng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ontemplat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 </w:t>
      </w:r>
      <w:r w:rsidR="00B26818" w:rsidRPr="00B26818">
        <w:rPr>
          <w:rFonts w:ascii="Times New Roman" w:eastAsia="Times New Roman" w:hAnsi="Times New Roman" w:cs="Times New Roman"/>
          <w:b/>
          <w:spacing w:val="1"/>
        </w:rPr>
        <w:t>Constitution</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 xml:space="preserve">t on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opin</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dvice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 info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mation f</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om, a</w:t>
      </w:r>
      <w:r w:rsidRPr="00EF5648">
        <w:rPr>
          <w:rFonts w:ascii="Times New Roman" w:eastAsia="Times New Roman" w:hAnsi="Times New Roman" w:cs="Times New Roman"/>
          <w:spacing w:val="4"/>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rt</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in</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l</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4"/>
        </w:rPr>
        <w:t>w</w:t>
      </w:r>
      <w:r w:rsidRPr="00EF5648">
        <w:rPr>
          <w:rFonts w:ascii="Times New Roman" w:eastAsia="Times New Roman" w:hAnsi="Times New Roman" w:cs="Times New Roman"/>
          <w:spacing w:val="-5"/>
        </w:rPr>
        <w:t>y</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rt in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ot</w:t>
      </w:r>
      <w:r w:rsidRPr="00EF5648">
        <w:rPr>
          <w:rFonts w:ascii="Times New Roman" w:eastAsia="Times New Roman" w:hAnsi="Times New Roman" w:cs="Times New Roman"/>
          <w:spacing w:val="3"/>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ie</w:t>
      </w:r>
      <w:r w:rsidRPr="00EF5648">
        <w:rPr>
          <w:rFonts w:ascii="Times New Roman" w:eastAsia="Times New Roman" w:hAnsi="Times New Roman" w:cs="Times New Roman"/>
          <w:spacing w:val="2"/>
        </w:rPr>
        <w:t>l</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shall not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ble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onse</w:t>
      </w:r>
      <w:r w:rsidRPr="00EF5648">
        <w:rPr>
          <w:rFonts w:ascii="Times New Roman" w:eastAsia="Times New Roman" w:hAnsi="Times New Roman" w:cs="Times New Roman"/>
          <w:spacing w:val="-1"/>
        </w:rPr>
        <w:t>q</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 xml:space="preserve">s of so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00757093">
        <w:rPr>
          <w:rFonts w:ascii="Times New Roman" w:eastAsia="Times New Roman" w:hAnsi="Times New Roman" w:cs="Times New Roman"/>
        </w:rPr>
        <w:t>.</w:t>
      </w:r>
    </w:p>
    <w:p w14:paraId="1BED47E2" w14:textId="77777777" w:rsidR="00015D47" w:rsidRPr="00C35018" w:rsidRDefault="0026255B" w:rsidP="00C35018">
      <w:pPr>
        <w:pStyle w:val="Heading1"/>
        <w:rPr>
          <w:rFonts w:ascii="Times New Roman" w:eastAsia="Times New Roman" w:hAnsi="Times New Roman" w:cs="Times New Roman"/>
          <w:sz w:val="24"/>
          <w:szCs w:val="24"/>
        </w:rPr>
      </w:pPr>
      <w:bookmarkStart w:id="26" w:name="_Toc480797407"/>
      <w:r w:rsidRPr="00C35018">
        <w:rPr>
          <w:rFonts w:ascii="Times New Roman" w:eastAsia="Times New Roman" w:hAnsi="Times New Roman" w:cs="Times New Roman"/>
          <w:sz w:val="24"/>
          <w:szCs w:val="24"/>
          <w:u w:color="000000"/>
        </w:rPr>
        <w:t xml:space="preserve">19. </w:t>
      </w:r>
      <w:r w:rsidRPr="00C35018">
        <w:rPr>
          <w:rFonts w:ascii="Times New Roman" w:eastAsia="Times New Roman" w:hAnsi="Times New Roman" w:cs="Times New Roman"/>
          <w:sz w:val="24"/>
          <w:szCs w:val="24"/>
          <w:u w:color="000000"/>
        </w:rPr>
        <w:tab/>
      </w:r>
      <w:proofErr w:type="gramStart"/>
      <w:r w:rsidR="00B26818" w:rsidRPr="00C35018">
        <w:rPr>
          <w:rFonts w:ascii="Times New Roman" w:eastAsia="Times New Roman" w:hAnsi="Times New Roman" w:cs="Times New Roman"/>
          <w:spacing w:val="-1"/>
          <w:sz w:val="24"/>
          <w:szCs w:val="24"/>
          <w:u w:color="000000"/>
        </w:rPr>
        <w:t>MEMBER</w:t>
      </w:r>
      <w:r w:rsidRPr="00C35018">
        <w:rPr>
          <w:rFonts w:ascii="Times New Roman" w:eastAsia="Times New Roman" w:hAnsi="Times New Roman" w:cs="Times New Roman"/>
          <w:sz w:val="24"/>
          <w:szCs w:val="24"/>
          <w:u w:color="000000"/>
        </w:rPr>
        <w:t xml:space="preserve">S’  </w:t>
      </w:r>
      <w:r w:rsidRPr="00C35018">
        <w:rPr>
          <w:rFonts w:ascii="Times New Roman" w:eastAsia="Times New Roman" w:hAnsi="Times New Roman" w:cs="Times New Roman"/>
          <w:spacing w:val="-1"/>
          <w:sz w:val="24"/>
          <w:szCs w:val="24"/>
          <w:u w:color="000000"/>
        </w:rPr>
        <w:t>A</w:t>
      </w:r>
      <w:r w:rsidRPr="00C35018">
        <w:rPr>
          <w:rFonts w:ascii="Times New Roman" w:eastAsia="Times New Roman" w:hAnsi="Times New Roman" w:cs="Times New Roman"/>
          <w:sz w:val="24"/>
          <w:szCs w:val="24"/>
          <w:u w:color="000000"/>
        </w:rPr>
        <w:t>D</w:t>
      </w:r>
      <w:r w:rsidRPr="00C35018">
        <w:rPr>
          <w:rFonts w:ascii="Times New Roman" w:eastAsia="Times New Roman" w:hAnsi="Times New Roman" w:cs="Times New Roman"/>
          <w:spacing w:val="-1"/>
          <w:sz w:val="24"/>
          <w:szCs w:val="24"/>
          <w:u w:color="000000"/>
        </w:rPr>
        <w:t>D</w:t>
      </w:r>
      <w:r w:rsidRPr="00C35018">
        <w:rPr>
          <w:rFonts w:ascii="Times New Roman" w:eastAsia="Times New Roman" w:hAnsi="Times New Roman" w:cs="Times New Roman"/>
          <w:sz w:val="24"/>
          <w:szCs w:val="24"/>
          <w:u w:color="000000"/>
        </w:rPr>
        <w:t>RESSES</w:t>
      </w:r>
      <w:bookmarkEnd w:id="26"/>
      <w:proofErr w:type="gramEnd"/>
      <w:r w:rsidRPr="00C35018">
        <w:rPr>
          <w:rFonts w:ascii="Times New Roman" w:eastAsia="Times New Roman" w:hAnsi="Times New Roman" w:cs="Times New Roman"/>
          <w:sz w:val="24"/>
          <w:szCs w:val="24"/>
          <w:u w:color="000000"/>
        </w:rPr>
        <w:t xml:space="preserve"> </w:t>
      </w:r>
    </w:p>
    <w:p w14:paraId="78EB6F75" w14:textId="77777777" w:rsidR="00015D47" w:rsidRPr="00F82760" w:rsidRDefault="00015D47">
      <w:pPr>
        <w:spacing w:before="7" w:after="0" w:line="120" w:lineRule="exact"/>
      </w:pPr>
    </w:p>
    <w:p w14:paraId="7B1FCAD8" w14:textId="77777777" w:rsidR="00015D47" w:rsidRPr="00757093" w:rsidRDefault="00757093" w:rsidP="00757093">
      <w:pPr>
        <w:spacing w:after="0" w:line="240" w:lineRule="auto"/>
        <w:ind w:left="720" w:right="361" w:hanging="660"/>
        <w:jc w:val="both"/>
        <w:rPr>
          <w:rFonts w:ascii="Times New Roman" w:eastAsia="Times New Roman" w:hAnsi="Times New Roman" w:cs="Times New Roman"/>
        </w:rPr>
      </w:pPr>
      <w:r>
        <w:rPr>
          <w:rFonts w:ascii="Times New Roman" w:eastAsia="Times New Roman" w:hAnsi="Times New Roman" w:cs="Times New Roman"/>
        </w:rPr>
        <w:t>19.1</w:t>
      </w:r>
      <w:r>
        <w:rPr>
          <w:rFonts w:ascii="Times New Roman" w:eastAsia="Times New Roman" w:hAnsi="Times New Roman" w:cs="Times New Roman"/>
        </w:rPr>
        <w:tab/>
      </w:r>
      <w:r w:rsidR="0026255B" w:rsidRPr="00EF5648">
        <w:rPr>
          <w:rFonts w:ascii="Times New Roman" w:eastAsia="Times New Roman" w:hAnsi="Times New Roman" w:cs="Times New Roman"/>
        </w:rPr>
        <w:t>Ev</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4"/>
        </w:rPr>
        <w:t>r</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B26818" w:rsidRPr="00B26818">
        <w:rPr>
          <w:rFonts w:ascii="Times New Roman" w:eastAsia="Times New Roman" w:hAnsi="Times New Roman" w:cs="Times New Roman"/>
          <w:b/>
        </w:rPr>
        <w:t>Member</w:t>
      </w:r>
      <w:r w:rsidR="0026255B" w:rsidRPr="00EF5648">
        <w:rPr>
          <w:rFonts w:ascii="Times New Roman" w:eastAsia="Times New Roman" w:hAnsi="Times New Roman" w:cs="Times New Roman"/>
        </w:rPr>
        <w:t xml:space="preserve"> sh</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ll</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1"/>
        </w:rPr>
        <w:t>f</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1"/>
        </w:rPr>
        <w:t>o</w:t>
      </w:r>
      <w:r w:rsidR="0026255B" w:rsidRPr="00EF5648">
        <w:rPr>
          <w:rFonts w:ascii="Times New Roman" w:eastAsia="Times New Roman" w:hAnsi="Times New Roman" w:cs="Times New Roman"/>
        </w:rPr>
        <w:t xml:space="preserve">m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to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c</w:t>
      </w:r>
      <w:r w:rsidR="0026255B" w:rsidRPr="00EF5648">
        <w:rPr>
          <w:rFonts w:ascii="Times New Roman" w:eastAsia="Times New Roman" w:hAnsi="Times New Roman" w:cs="Times New Roman"/>
        </w:rPr>
        <w:t>om</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rPr>
        <w:t>un</w:t>
      </w:r>
      <w:r w:rsidR="0026255B" w:rsidRPr="00EF5648">
        <w:rPr>
          <w:rFonts w:ascii="Times New Roman" w:eastAsia="Times New Roman" w:hAnsi="Times New Roman" w:cs="Times New Roman"/>
          <w:spacing w:val="-2"/>
        </w:rPr>
        <w:t>i</w:t>
      </w:r>
      <w:r w:rsidR="0026255B" w:rsidRPr="00EF5648">
        <w:rPr>
          <w:rFonts w:ascii="Times New Roman" w:eastAsia="Times New Roman" w:hAnsi="Times New Roman" w:cs="Times New Roman"/>
          <w:spacing w:val="-1"/>
        </w:rPr>
        <w:t>ca</w:t>
      </w:r>
      <w:r w:rsidR="0026255B" w:rsidRPr="00EF5648">
        <w:rPr>
          <w:rFonts w:ascii="Times New Roman" w:eastAsia="Times New Roman" w:hAnsi="Times New Roman" w:cs="Times New Roman"/>
        </w:rPr>
        <w:t xml:space="preserve">te to the </w:t>
      </w:r>
      <w:r w:rsidR="001C060B" w:rsidRPr="001C060B">
        <w:rPr>
          <w:rFonts w:ascii="Times New Roman" w:eastAsia="Times New Roman" w:hAnsi="Times New Roman" w:cs="Times New Roman"/>
          <w:b/>
        </w:rPr>
        <w:t>Secretary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his add</w:t>
      </w:r>
      <w:r w:rsidR="0026255B" w:rsidRPr="00EF5648">
        <w:rPr>
          <w:rFonts w:ascii="Times New Roman" w:eastAsia="Times New Roman" w:hAnsi="Times New Roman" w:cs="Times New Roman"/>
          <w:spacing w:val="-1"/>
        </w:rPr>
        <w:t>re</w:t>
      </w:r>
      <w:r w:rsidR="0026255B" w:rsidRPr="00EF5648">
        <w:rPr>
          <w:rFonts w:ascii="Times New Roman" w:eastAsia="Times New Roman" w:hAnsi="Times New Roman" w:cs="Times New Roman"/>
        </w:rPr>
        <w:t>ss and</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ll not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spacing w:val="-1"/>
        </w:rPr>
        <w:t>ce</w:t>
      </w:r>
      <w:r w:rsidR="0026255B" w:rsidRPr="00EF5648">
        <w:rPr>
          <w:rFonts w:ascii="Times New Roman" w:eastAsia="Times New Roman" w:hAnsi="Times New Roman" w:cs="Times New Roman"/>
        </w:rPr>
        <w:t>s sent to su</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 xml:space="preserve">h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dd</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sses sh</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ll</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be</w:t>
      </w:r>
      <w:r w:rsidR="0026255B" w:rsidRPr="00EF5648">
        <w:rPr>
          <w:rFonts w:ascii="Times New Roman" w:eastAsia="Times New Roman" w:hAnsi="Times New Roman" w:cs="Times New Roman"/>
          <w:spacing w:val="-1"/>
        </w:rPr>
        <w:t xml:space="preserve"> c</w:t>
      </w:r>
      <w:r w:rsidR="0026255B" w:rsidRPr="00EF5648">
        <w:rPr>
          <w:rFonts w:ascii="Times New Roman" w:eastAsia="Times New Roman" w:hAnsi="Times New Roman" w:cs="Times New Roman"/>
        </w:rPr>
        <w:t>onsid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d</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s ha</w:t>
      </w:r>
      <w:r w:rsidR="0026255B" w:rsidRPr="00EF5648">
        <w:rPr>
          <w:rFonts w:ascii="Times New Roman" w:eastAsia="Times New Roman" w:hAnsi="Times New Roman" w:cs="Times New Roman"/>
          <w:spacing w:val="-1"/>
        </w:rPr>
        <w:t>v</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3"/>
        </w:rPr>
        <w:t>n</w:t>
      </w:r>
      <w:r w:rsidR="0026255B" w:rsidRPr="00EF5648">
        <w:rPr>
          <w:rFonts w:ascii="Times New Roman" w:eastAsia="Times New Roman" w:hAnsi="Times New Roman" w:cs="Times New Roman"/>
        </w:rPr>
        <w:t>g</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b</w:t>
      </w:r>
      <w:r w:rsidR="0026255B" w:rsidRPr="00EF5648">
        <w:rPr>
          <w:rFonts w:ascii="Times New Roman" w:eastAsia="Times New Roman" w:hAnsi="Times New Roman" w:cs="Times New Roman"/>
          <w:spacing w:val="-1"/>
        </w:rPr>
        <w:t>ee</w:t>
      </w:r>
      <w:r w:rsidR="0026255B" w:rsidRPr="00EF5648">
        <w:rPr>
          <w:rFonts w:ascii="Times New Roman" w:eastAsia="Times New Roman" w:hAnsi="Times New Roman" w:cs="Times New Roman"/>
        </w:rPr>
        <w:t>n du</w:t>
      </w:r>
      <w:r w:rsidR="0026255B" w:rsidRPr="00EF5648">
        <w:rPr>
          <w:rFonts w:ascii="Times New Roman" w:eastAsia="Times New Roman" w:hAnsi="Times New Roman" w:cs="Times New Roman"/>
          <w:spacing w:val="5"/>
        </w:rPr>
        <w:t>l</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rPr>
        <w:t>iv</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n.</w:t>
      </w:r>
    </w:p>
    <w:p w14:paraId="0DB5BD87" w14:textId="77777777" w:rsidR="00015D47" w:rsidRPr="00757093" w:rsidRDefault="0026255B" w:rsidP="00757093">
      <w:pPr>
        <w:pStyle w:val="Heading1"/>
        <w:rPr>
          <w:rFonts w:ascii="Times New Roman" w:eastAsia="Times New Roman" w:hAnsi="Times New Roman" w:cs="Times New Roman"/>
          <w:sz w:val="24"/>
          <w:szCs w:val="24"/>
        </w:rPr>
      </w:pPr>
      <w:bookmarkStart w:id="27" w:name="_Toc480797408"/>
      <w:r w:rsidRPr="00757093">
        <w:rPr>
          <w:rFonts w:ascii="Times New Roman" w:eastAsia="Times New Roman" w:hAnsi="Times New Roman" w:cs="Times New Roman"/>
          <w:sz w:val="24"/>
          <w:szCs w:val="24"/>
          <w:u w:color="000000"/>
        </w:rPr>
        <w:t xml:space="preserve">20. </w:t>
      </w:r>
      <w:r w:rsidRPr="00757093">
        <w:rPr>
          <w:rFonts w:ascii="Times New Roman" w:eastAsia="Times New Roman" w:hAnsi="Times New Roman" w:cs="Times New Roman"/>
          <w:sz w:val="24"/>
          <w:szCs w:val="24"/>
          <w:u w:color="000000"/>
        </w:rPr>
        <w:tab/>
      </w:r>
      <w:r w:rsidRPr="00757093">
        <w:rPr>
          <w:rFonts w:ascii="Times New Roman" w:eastAsia="Times New Roman" w:hAnsi="Times New Roman" w:cs="Times New Roman"/>
          <w:spacing w:val="1"/>
          <w:sz w:val="24"/>
          <w:szCs w:val="24"/>
          <w:u w:color="000000"/>
        </w:rPr>
        <w:t>S</w:t>
      </w:r>
      <w:r w:rsidRPr="00757093">
        <w:rPr>
          <w:rFonts w:ascii="Times New Roman" w:eastAsia="Times New Roman" w:hAnsi="Times New Roman" w:cs="Times New Roman"/>
          <w:sz w:val="24"/>
          <w:szCs w:val="24"/>
          <w:u w:color="000000"/>
        </w:rPr>
        <w:t>ER</w:t>
      </w:r>
      <w:r w:rsidRPr="00757093">
        <w:rPr>
          <w:rFonts w:ascii="Times New Roman" w:eastAsia="Times New Roman" w:hAnsi="Times New Roman" w:cs="Times New Roman"/>
          <w:spacing w:val="-1"/>
          <w:sz w:val="24"/>
          <w:szCs w:val="24"/>
          <w:u w:color="000000"/>
        </w:rPr>
        <w:t>V</w:t>
      </w:r>
      <w:r w:rsidRPr="00757093">
        <w:rPr>
          <w:rFonts w:ascii="Times New Roman" w:eastAsia="Times New Roman" w:hAnsi="Times New Roman" w:cs="Times New Roman"/>
          <w:sz w:val="24"/>
          <w:szCs w:val="24"/>
          <w:u w:color="000000"/>
        </w:rPr>
        <w:t xml:space="preserve">ICE </w:t>
      </w:r>
      <w:r w:rsidRPr="00757093">
        <w:rPr>
          <w:rFonts w:ascii="Times New Roman" w:eastAsia="Times New Roman" w:hAnsi="Times New Roman" w:cs="Times New Roman"/>
          <w:spacing w:val="-2"/>
          <w:sz w:val="24"/>
          <w:szCs w:val="24"/>
          <w:u w:color="000000"/>
        </w:rPr>
        <w:t>P</w:t>
      </w:r>
      <w:r w:rsidRPr="00757093">
        <w:rPr>
          <w:rFonts w:ascii="Times New Roman" w:eastAsia="Times New Roman" w:hAnsi="Times New Roman" w:cs="Times New Roman"/>
          <w:sz w:val="24"/>
          <w:szCs w:val="24"/>
          <w:u w:color="000000"/>
        </w:rPr>
        <w:t>ROVI</w:t>
      </w:r>
      <w:r w:rsidRPr="00757093">
        <w:rPr>
          <w:rFonts w:ascii="Times New Roman" w:eastAsia="Times New Roman" w:hAnsi="Times New Roman" w:cs="Times New Roman"/>
          <w:spacing w:val="-1"/>
          <w:sz w:val="24"/>
          <w:szCs w:val="24"/>
          <w:u w:color="000000"/>
        </w:rPr>
        <w:t>D</w:t>
      </w:r>
      <w:r w:rsidRPr="00757093">
        <w:rPr>
          <w:rFonts w:ascii="Times New Roman" w:eastAsia="Times New Roman" w:hAnsi="Times New Roman" w:cs="Times New Roman"/>
          <w:sz w:val="24"/>
          <w:szCs w:val="24"/>
          <w:u w:color="000000"/>
        </w:rPr>
        <w:t>E</w:t>
      </w:r>
      <w:r w:rsidRPr="00757093">
        <w:rPr>
          <w:rFonts w:ascii="Times New Roman" w:eastAsia="Times New Roman" w:hAnsi="Times New Roman" w:cs="Times New Roman"/>
          <w:spacing w:val="2"/>
          <w:sz w:val="24"/>
          <w:szCs w:val="24"/>
          <w:u w:color="000000"/>
        </w:rPr>
        <w:t>R</w:t>
      </w:r>
      <w:r w:rsidRPr="00757093">
        <w:rPr>
          <w:rFonts w:ascii="Times New Roman" w:eastAsia="Times New Roman" w:hAnsi="Times New Roman" w:cs="Times New Roman"/>
          <w:sz w:val="24"/>
          <w:szCs w:val="24"/>
          <w:u w:color="000000"/>
        </w:rPr>
        <w:t>S</w:t>
      </w:r>
      <w:r w:rsidRPr="00757093">
        <w:rPr>
          <w:rFonts w:ascii="Times New Roman" w:eastAsia="Times New Roman" w:hAnsi="Times New Roman" w:cs="Times New Roman"/>
          <w:spacing w:val="1"/>
          <w:sz w:val="24"/>
          <w:szCs w:val="24"/>
          <w:u w:color="000000"/>
        </w:rPr>
        <w:t xml:space="preserve"> </w:t>
      </w:r>
      <w:r w:rsidRPr="00757093">
        <w:rPr>
          <w:rFonts w:ascii="Times New Roman" w:eastAsia="Times New Roman" w:hAnsi="Times New Roman" w:cs="Times New Roman"/>
          <w:sz w:val="24"/>
          <w:szCs w:val="24"/>
          <w:u w:color="000000"/>
        </w:rPr>
        <w:t>A</w:t>
      </w:r>
      <w:r w:rsidRPr="00757093">
        <w:rPr>
          <w:rFonts w:ascii="Times New Roman" w:eastAsia="Times New Roman" w:hAnsi="Times New Roman" w:cs="Times New Roman"/>
          <w:spacing w:val="-1"/>
          <w:sz w:val="24"/>
          <w:szCs w:val="24"/>
          <w:u w:color="000000"/>
        </w:rPr>
        <w:t>N</w:t>
      </w:r>
      <w:r w:rsidRPr="00757093">
        <w:rPr>
          <w:rFonts w:ascii="Times New Roman" w:eastAsia="Times New Roman" w:hAnsi="Times New Roman" w:cs="Times New Roman"/>
          <w:sz w:val="24"/>
          <w:szCs w:val="24"/>
          <w:u w:color="000000"/>
        </w:rPr>
        <w:t xml:space="preserve">D </w:t>
      </w:r>
      <w:r w:rsidRPr="00757093">
        <w:rPr>
          <w:rFonts w:ascii="Times New Roman" w:eastAsia="Times New Roman" w:hAnsi="Times New Roman" w:cs="Times New Roman"/>
          <w:spacing w:val="-1"/>
          <w:sz w:val="24"/>
          <w:szCs w:val="24"/>
          <w:u w:color="000000"/>
        </w:rPr>
        <w:t>A</w:t>
      </w:r>
      <w:r w:rsidRPr="00757093">
        <w:rPr>
          <w:rFonts w:ascii="Times New Roman" w:eastAsia="Times New Roman" w:hAnsi="Times New Roman" w:cs="Times New Roman"/>
          <w:sz w:val="24"/>
          <w:szCs w:val="24"/>
          <w:u w:color="000000"/>
        </w:rPr>
        <w:t>D</w:t>
      </w:r>
      <w:r w:rsidRPr="00757093">
        <w:rPr>
          <w:rFonts w:ascii="Times New Roman" w:eastAsia="Times New Roman" w:hAnsi="Times New Roman" w:cs="Times New Roman"/>
          <w:spacing w:val="-1"/>
          <w:sz w:val="24"/>
          <w:szCs w:val="24"/>
          <w:u w:color="000000"/>
        </w:rPr>
        <w:t>V</w:t>
      </w:r>
      <w:r w:rsidRPr="00757093">
        <w:rPr>
          <w:rFonts w:ascii="Times New Roman" w:eastAsia="Times New Roman" w:hAnsi="Times New Roman" w:cs="Times New Roman"/>
          <w:sz w:val="24"/>
          <w:szCs w:val="24"/>
          <w:u w:color="000000"/>
        </w:rPr>
        <w:t>I</w:t>
      </w:r>
      <w:r w:rsidRPr="00757093">
        <w:rPr>
          <w:rFonts w:ascii="Times New Roman" w:eastAsia="Times New Roman" w:hAnsi="Times New Roman" w:cs="Times New Roman"/>
          <w:spacing w:val="1"/>
          <w:sz w:val="24"/>
          <w:szCs w:val="24"/>
          <w:u w:color="000000"/>
        </w:rPr>
        <w:t>S</w:t>
      </w:r>
      <w:r w:rsidRPr="00757093">
        <w:rPr>
          <w:rFonts w:ascii="Times New Roman" w:eastAsia="Times New Roman" w:hAnsi="Times New Roman" w:cs="Times New Roman"/>
          <w:sz w:val="24"/>
          <w:szCs w:val="24"/>
          <w:u w:color="000000"/>
        </w:rPr>
        <w:t>ERS</w:t>
      </w:r>
      <w:bookmarkEnd w:id="27"/>
    </w:p>
    <w:p w14:paraId="10349DAB" w14:textId="77777777" w:rsidR="00015D47" w:rsidRPr="00F82760" w:rsidRDefault="00015D47">
      <w:pPr>
        <w:spacing w:before="3" w:after="0" w:line="110" w:lineRule="exact"/>
      </w:pPr>
    </w:p>
    <w:p w14:paraId="4D915062" w14:textId="77777777" w:rsidR="00015D47" w:rsidRPr="00EF5648" w:rsidRDefault="00757093" w:rsidP="00757093">
      <w:pPr>
        <w:spacing w:after="0" w:line="240" w:lineRule="auto"/>
        <w:ind w:left="670" w:right="730" w:hanging="569"/>
        <w:jc w:val="both"/>
        <w:rPr>
          <w:rFonts w:ascii="Times New Roman" w:eastAsia="Times New Roman" w:hAnsi="Times New Roman" w:cs="Times New Roman"/>
        </w:rPr>
      </w:pPr>
      <w:proofErr w:type="gramStart"/>
      <w:r>
        <w:rPr>
          <w:rFonts w:ascii="Times New Roman" w:eastAsia="Times New Roman" w:hAnsi="Times New Roman" w:cs="Times New Roman"/>
        </w:rPr>
        <w:t xml:space="preserve">20.1 </w:t>
      </w:r>
      <w:r w:rsidR="00EB247F">
        <w:rPr>
          <w:rFonts w:ascii="Times New Roman" w:eastAsia="Times New Roman" w:hAnsi="Times New Roman" w:cs="Times New Roman"/>
        </w:rPr>
        <w:t xml:space="preserve"> </w:t>
      </w:r>
      <w:r w:rsidR="002318AE" w:rsidRPr="002318AE">
        <w:rPr>
          <w:rFonts w:ascii="Times New Roman" w:eastAsia="Times New Roman" w:hAnsi="Times New Roman" w:cs="Times New Roman"/>
          <w:b/>
        </w:rPr>
        <w:t>DNOs</w:t>
      </w:r>
      <w:proofErr w:type="gramEnd"/>
      <w:r w:rsidR="0026255B" w:rsidRPr="00EF5648">
        <w:rPr>
          <w:rFonts w:ascii="Times New Roman" w:eastAsia="Times New Roman" w:hAnsi="Times New Roman" w:cs="Times New Roman"/>
        </w:rPr>
        <w:t xml:space="preserve"> m</w:t>
      </w:r>
      <w:r w:rsidR="0026255B" w:rsidRPr="00EF5648">
        <w:rPr>
          <w:rFonts w:ascii="Times New Roman" w:eastAsia="Times New Roman" w:hAnsi="Times New Roman" w:cs="Times New Roman"/>
          <w:spacing w:val="4"/>
        </w:rPr>
        <w:t>a</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ppoint</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a</w:t>
      </w:r>
      <w:r w:rsidR="0026255B" w:rsidRPr="00EF5648">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6255B" w:rsidRPr="00EF5648">
        <w:rPr>
          <w:rFonts w:ascii="Times New Roman" w:eastAsia="Times New Roman" w:hAnsi="Times New Roman" w:cs="Times New Roman"/>
        </w:rPr>
        <w:t xml:space="preserve"> </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nd ot</w:t>
      </w:r>
      <w:r w:rsidR="0026255B" w:rsidRPr="00EF5648">
        <w:rPr>
          <w:rFonts w:ascii="Times New Roman" w:eastAsia="Times New Roman" w:hAnsi="Times New Roman" w:cs="Times New Roman"/>
          <w:spacing w:val="3"/>
        </w:rPr>
        <w:t>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 advise</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 xml:space="preserve">s to assist with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ir r</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spons</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bi</w:t>
      </w:r>
      <w:r w:rsidR="0026255B" w:rsidRPr="00EF5648">
        <w:rPr>
          <w:rFonts w:ascii="Times New Roman" w:eastAsia="Times New Roman" w:hAnsi="Times New Roman" w:cs="Times New Roman"/>
          <w:spacing w:val="1"/>
        </w:rPr>
        <w:t>l</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ies und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 the</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b/>
          <w:bCs/>
        </w:rPr>
        <w:t>Dist</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rPr>
        <w:t>i</w:t>
      </w:r>
      <w:r w:rsidR="0026255B" w:rsidRPr="00EF5648">
        <w:rPr>
          <w:rFonts w:ascii="Times New Roman" w:eastAsia="Times New Roman" w:hAnsi="Times New Roman" w:cs="Times New Roman"/>
          <w:b/>
          <w:bCs/>
          <w:spacing w:val="1"/>
        </w:rPr>
        <w:t>bu</w:t>
      </w:r>
      <w:r w:rsidR="0026255B" w:rsidRPr="00EF5648">
        <w:rPr>
          <w:rFonts w:ascii="Times New Roman" w:eastAsia="Times New Roman" w:hAnsi="Times New Roman" w:cs="Times New Roman"/>
          <w:b/>
          <w:bCs/>
        </w:rPr>
        <w:t>tion Co</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b/>
          <w:bCs/>
        </w:rPr>
        <w:t>e</w:t>
      </w:r>
      <w:r w:rsidR="0026255B" w:rsidRPr="00EF5648">
        <w:rPr>
          <w:rFonts w:ascii="Times New Roman" w:eastAsia="Times New Roman" w:hAnsi="Times New Roman" w:cs="Times New Roman"/>
        </w:rPr>
        <w:t>, including</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wo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k on st</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2"/>
        </w:rPr>
        <w:t>d</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rds</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op</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 of</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the </w:t>
      </w:r>
      <w:r w:rsidR="0026255B" w:rsidRPr="00EF5648">
        <w:rPr>
          <w:rFonts w:ascii="Times New Roman" w:eastAsia="Times New Roman" w:hAnsi="Times New Roman" w:cs="Times New Roman"/>
          <w:b/>
          <w:bCs/>
        </w:rPr>
        <w:t>Dis</w:t>
      </w:r>
      <w:r w:rsidR="0026255B" w:rsidRPr="00EF5648">
        <w:rPr>
          <w:rFonts w:ascii="Times New Roman" w:eastAsia="Times New Roman" w:hAnsi="Times New Roman" w:cs="Times New Roman"/>
          <w:b/>
          <w:bCs/>
          <w:spacing w:val="2"/>
        </w:rPr>
        <w:t>t</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rPr>
        <w:t>i</w:t>
      </w:r>
      <w:r w:rsidR="0026255B" w:rsidRPr="00EF5648">
        <w:rPr>
          <w:rFonts w:ascii="Times New Roman" w:eastAsia="Times New Roman" w:hAnsi="Times New Roman" w:cs="Times New Roman"/>
          <w:b/>
          <w:bCs/>
          <w:spacing w:val="1"/>
        </w:rPr>
        <w:t>bu</w:t>
      </w:r>
      <w:r w:rsidR="0026255B" w:rsidRPr="00EF5648">
        <w:rPr>
          <w:rFonts w:ascii="Times New Roman" w:eastAsia="Times New Roman" w:hAnsi="Times New Roman" w:cs="Times New Roman"/>
          <w:b/>
          <w:bCs/>
        </w:rPr>
        <w:t>tion Co</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b/>
          <w:bCs/>
        </w:rPr>
        <w:t xml:space="preserve">e </w:t>
      </w:r>
      <w:r w:rsidR="0026255B" w:rsidRPr="00EF5648">
        <w:rPr>
          <w:rFonts w:ascii="Times New Roman" w:eastAsia="Times New Roman" w:hAnsi="Times New Roman" w:cs="Times New Roman"/>
        </w:rPr>
        <w:t>w</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bsi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The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 xml:space="preserve">shall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p</w:t>
      </w:r>
      <w:r w:rsidR="0026255B" w:rsidRPr="00EF5648">
        <w:rPr>
          <w:rFonts w:ascii="Times New Roman" w:eastAsia="Times New Roman" w:hAnsi="Times New Roman" w:cs="Times New Roman"/>
          <w:spacing w:val="2"/>
        </w:rPr>
        <w:t>p</w:t>
      </w:r>
      <w:r w:rsidR="0026255B" w:rsidRPr="00EF5648">
        <w:rPr>
          <w:rFonts w:ascii="Times New Roman" w:eastAsia="Times New Roman" w:hAnsi="Times New Roman" w:cs="Times New Roman"/>
        </w:rPr>
        <w:t>rove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 xml:space="preserve">the </w:t>
      </w:r>
      <w:r w:rsidR="0026255B" w:rsidRPr="00EF5648">
        <w:rPr>
          <w:rFonts w:ascii="Times New Roman" w:eastAsia="Times New Roman" w:hAnsi="Times New Roman" w:cs="Times New Roman"/>
          <w:spacing w:val="1"/>
        </w:rPr>
        <w:t>f</w:t>
      </w:r>
      <w:r w:rsidR="0026255B" w:rsidRPr="00EF5648">
        <w:rPr>
          <w:rFonts w:ascii="Times New Roman" w:eastAsia="Times New Roman" w:hAnsi="Times New Roman" w:cs="Times New Roman"/>
        </w:rPr>
        <w:t>un</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 spe</w:t>
      </w:r>
      <w:r w:rsidR="0026255B" w:rsidRPr="00EF5648">
        <w:rPr>
          <w:rFonts w:ascii="Times New Roman" w:eastAsia="Times New Roman" w:hAnsi="Times New Roman" w:cs="Times New Roman"/>
          <w:spacing w:val="-2"/>
        </w:rPr>
        <w:t>c</w:t>
      </w:r>
      <w:r w:rsidR="0026255B" w:rsidRPr="00EF5648">
        <w:rPr>
          <w:rFonts w:ascii="Times New Roman" w:eastAsia="Times New Roman" w:hAnsi="Times New Roman" w:cs="Times New Roman"/>
        </w:rPr>
        <w:t>ific</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 xml:space="preserve">ons (but not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spacing w:val="2"/>
        </w:rPr>
        <w:t>h</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c</w:t>
      </w:r>
      <w:r w:rsidR="0026255B" w:rsidRPr="00EF5648">
        <w:rPr>
          <w:rFonts w:ascii="Times New Roman" w:eastAsia="Times New Roman" w:hAnsi="Times New Roman" w:cs="Times New Roman"/>
        </w:rPr>
        <w:t>om</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 xml:space="preserve">ial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spacing w:val="2"/>
        </w:rPr>
        <w:t>n</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3"/>
        </w:rPr>
        <w:t>m</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nts) </w:t>
      </w:r>
      <w:r w:rsidR="0026255B" w:rsidRPr="00EF5648">
        <w:rPr>
          <w:rFonts w:ascii="Times New Roman" w:eastAsia="Times New Roman" w:hAnsi="Times New Roman" w:cs="Times New Roman"/>
          <w:spacing w:val="-1"/>
        </w:rPr>
        <w:t>f</w:t>
      </w:r>
      <w:r w:rsidR="0026255B" w:rsidRPr="00EF5648">
        <w:rPr>
          <w:rFonts w:ascii="Times New Roman" w:eastAsia="Times New Roman" w:hAnsi="Times New Roman" w:cs="Times New Roman"/>
        </w:rPr>
        <w:t>or</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the </w:t>
      </w:r>
      <w:r w:rsidR="00DC59E2" w:rsidRPr="00DC59E2">
        <w:rPr>
          <w:rFonts w:ascii="Times New Roman" w:eastAsia="Times New Roman" w:hAnsi="Times New Roman" w:cs="Times New Roman"/>
          <w:b/>
        </w:rPr>
        <w:t>Code Administrator</w:t>
      </w:r>
      <w:r w:rsidR="009D35AC" w:rsidRPr="009D35AC">
        <w:rPr>
          <w:rFonts w:ascii="Times New Roman" w:eastAsia="Times New Roman" w:hAnsi="Times New Roman" w:cs="Times New Roman"/>
        </w:rPr>
        <w:t xml:space="preserve"> </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ontr</w:t>
      </w:r>
      <w:r w:rsidR="0026255B" w:rsidRPr="00EF5648">
        <w:rPr>
          <w:rFonts w:ascii="Times New Roman" w:eastAsia="Times New Roman" w:hAnsi="Times New Roman" w:cs="Times New Roman"/>
          <w:spacing w:val="-1"/>
        </w:rPr>
        <w:t>ac</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d to </w:t>
      </w:r>
      <w:r w:rsidR="002318AE" w:rsidRPr="002318AE">
        <w:rPr>
          <w:rFonts w:ascii="Times New Roman" w:eastAsia="Times New Roman" w:hAnsi="Times New Roman" w:cs="Times New Roman"/>
          <w:b/>
        </w:rPr>
        <w:t>DNOs</w:t>
      </w:r>
      <w:r w:rsidR="0026255B" w:rsidRPr="00EF5648">
        <w:rPr>
          <w:rFonts w:ascii="Times New Roman" w:eastAsia="Times New Roman" w:hAnsi="Times New Roman" w:cs="Times New Roman"/>
        </w:rPr>
        <w:t>. The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will</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maintain a</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s</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dule of</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the m</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in du</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ies</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r</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spons</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bi</w:t>
      </w:r>
      <w:r w:rsidR="0026255B" w:rsidRPr="00EF5648">
        <w:rPr>
          <w:rFonts w:ascii="Times New Roman" w:eastAsia="Times New Roman" w:hAnsi="Times New Roman" w:cs="Times New Roman"/>
          <w:spacing w:val="1"/>
        </w:rPr>
        <w:t>l</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ies of</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the </w:t>
      </w:r>
      <w:r w:rsidR="00DC59E2" w:rsidRPr="00DC59E2">
        <w:rPr>
          <w:rFonts w:ascii="Times New Roman" w:eastAsia="Times New Roman" w:hAnsi="Times New Roman" w:cs="Times New Roman"/>
          <w:b/>
        </w:rPr>
        <w:t>Code Administrator</w:t>
      </w:r>
      <w:r w:rsidR="0026255B" w:rsidRPr="00EF5648">
        <w:rPr>
          <w:rFonts w:ascii="Times New Roman" w:eastAsia="Times New Roman" w:hAnsi="Times New Roman" w:cs="Times New Roman"/>
        </w:rPr>
        <w:t>.</w:t>
      </w:r>
    </w:p>
    <w:p w14:paraId="5AC5A055" w14:textId="77777777" w:rsidR="00015D47" w:rsidRPr="00EF5648" w:rsidRDefault="00015D47" w:rsidP="00EF5648">
      <w:pPr>
        <w:spacing w:after="0" w:line="240" w:lineRule="exact"/>
        <w:jc w:val="both"/>
      </w:pPr>
    </w:p>
    <w:p w14:paraId="6AA4C9D3" w14:textId="77777777" w:rsidR="00015D47" w:rsidRPr="00EF5648" w:rsidRDefault="0026255B" w:rsidP="00757093">
      <w:pPr>
        <w:spacing w:after="0" w:line="240" w:lineRule="auto"/>
        <w:ind w:left="101" w:right="-20"/>
        <w:jc w:val="both"/>
        <w:rPr>
          <w:rFonts w:ascii="Times New Roman" w:eastAsia="Times New Roman" w:hAnsi="Times New Roman" w:cs="Times New Roman"/>
        </w:rPr>
      </w:pPr>
      <w:r w:rsidRPr="00EF5648">
        <w:rPr>
          <w:rFonts w:ascii="Times New Roman" w:eastAsia="Times New Roman" w:hAnsi="Times New Roman" w:cs="Times New Roman"/>
        </w:rPr>
        <w:t xml:space="preserve">20.2 </w:t>
      </w:r>
      <w:r w:rsidRPr="00EF5648">
        <w:rPr>
          <w:rFonts w:ascii="Times New Roman" w:eastAsia="Times New Roman" w:hAnsi="Times New Roman" w:cs="Times New Roman"/>
          <w:spacing w:val="29"/>
        </w:rPr>
        <w:t xml:space="preserve"> </w:t>
      </w:r>
      <w:r w:rsidR="00EB247F">
        <w:rPr>
          <w:rFonts w:ascii="Times New Roman" w:eastAsia="Times New Roman" w:hAnsi="Times New Roman" w:cs="Times New Roman"/>
          <w:spacing w:val="29"/>
        </w:rPr>
        <w:t xml:space="preserve"> </w:t>
      </w:r>
      <w:r w:rsidR="002318AE" w:rsidRPr="002318AE">
        <w:rPr>
          <w:rFonts w:ascii="Times New Roman" w:eastAsia="Times New Roman" w:hAnsi="Times New Roman" w:cs="Times New Roman"/>
          <w:b/>
        </w:rPr>
        <w:t>DNOs</w:t>
      </w:r>
      <w:r w:rsidRPr="005367FC">
        <w:rPr>
          <w:rFonts w:ascii="Times New Roman" w:eastAsia="Times New Roman" w:hAnsi="Times New Roman" w:cs="Times New Roman"/>
          <w:b/>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use the</w:t>
      </w:r>
      <w:r w:rsidRPr="00EF5648">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9D35AC" w:rsidRPr="009D35AC">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dvis</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rs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ap</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w:t>
      </w:r>
    </w:p>
    <w:p w14:paraId="4EDF8189" w14:textId="77777777" w:rsidR="0026255B" w:rsidRPr="00EF5648" w:rsidRDefault="0026255B" w:rsidP="00757093">
      <w:pPr>
        <w:spacing w:after="0" w:line="240" w:lineRule="auto"/>
        <w:ind w:left="101" w:right="-20"/>
        <w:jc w:val="both"/>
        <w:rPr>
          <w:rFonts w:ascii="Times New Roman" w:eastAsia="Times New Roman" w:hAnsi="Times New Roman" w:cs="Times New Roman"/>
        </w:rPr>
      </w:pPr>
    </w:p>
    <w:p w14:paraId="6F795576" w14:textId="77777777" w:rsidR="00B42436" w:rsidRPr="00EF5648" w:rsidRDefault="0074749F" w:rsidP="00757093">
      <w:pPr>
        <w:widowControl/>
        <w:autoSpaceDE w:val="0"/>
        <w:autoSpaceDN w:val="0"/>
        <w:adjustRightInd w:val="0"/>
        <w:spacing w:after="0" w:line="240" w:lineRule="auto"/>
        <w:ind w:left="709" w:hanging="567"/>
        <w:jc w:val="both"/>
        <w:rPr>
          <w:rFonts w:ascii="Times New Roman" w:hAnsi="Times New Roman" w:cs="Times New Roman"/>
          <w:lang w:val="en-GB"/>
        </w:rPr>
      </w:pPr>
      <w:r w:rsidRPr="00EF5648">
        <w:rPr>
          <w:rFonts w:ascii="Times New Roman" w:eastAsia="Times New Roman" w:hAnsi="Times New Roman" w:cs="Times New Roman"/>
        </w:rPr>
        <w:t>20.3</w:t>
      </w:r>
      <w:r w:rsidRPr="00EF5648">
        <w:rPr>
          <w:rFonts w:ascii="Times New Roman" w:eastAsia="Times New Roman" w:hAnsi="Times New Roman" w:cs="Times New Roman"/>
        </w:rPr>
        <w:tab/>
      </w:r>
      <w:r w:rsidR="00D41D85" w:rsidRPr="00EF5648">
        <w:rPr>
          <w:rFonts w:ascii="Times New Roman" w:hAnsi="Times New Roman" w:cs="Times New Roman"/>
          <w:lang w:val="en-GB"/>
        </w:rPr>
        <w:t xml:space="preserve">The </w:t>
      </w:r>
      <w:r w:rsidR="002318AE" w:rsidRPr="002318AE">
        <w:rPr>
          <w:rFonts w:ascii="Times New Roman" w:hAnsi="Times New Roman" w:cs="Times New Roman"/>
          <w:b/>
          <w:bCs/>
          <w:lang w:val="en-GB"/>
        </w:rPr>
        <w:t>DNOs</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 xml:space="preserve">may appoint a </w:t>
      </w:r>
      <w:r w:rsidR="00DC59E2" w:rsidRPr="00DC59E2">
        <w:rPr>
          <w:rFonts w:ascii="Times New Roman" w:hAnsi="Times New Roman" w:cs="Times New Roman"/>
          <w:b/>
          <w:bCs/>
          <w:lang w:val="en-GB"/>
        </w:rPr>
        <w:t>Code Administrator</w:t>
      </w:r>
      <w:r w:rsidR="009D35AC" w:rsidRPr="009D35AC">
        <w:rPr>
          <w:rFonts w:ascii="Times New Roman" w:hAnsi="Times New Roman" w:cs="Times New Roman"/>
          <w:bCs/>
          <w:lang w:val="en-GB"/>
        </w:rPr>
        <w:t xml:space="preserve"> </w:t>
      </w:r>
      <w:r w:rsidR="00D41D85" w:rsidRPr="00EF5648">
        <w:rPr>
          <w:rFonts w:ascii="Times New Roman" w:hAnsi="Times New Roman" w:cs="Times New Roman"/>
          <w:lang w:val="en-GB"/>
        </w:rPr>
        <w:t xml:space="preserve">to be the </w:t>
      </w:r>
      <w:r w:rsidR="00DC59E2" w:rsidRPr="00DC59E2">
        <w:rPr>
          <w:rFonts w:ascii="Times New Roman" w:hAnsi="Times New Roman" w:cs="Times New Roman"/>
          <w:b/>
          <w:bCs/>
          <w:lang w:val="en-GB"/>
        </w:rPr>
        <w:t>Code Administrator</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 xml:space="preserve">in accordance with DGC 11.3 of the </w:t>
      </w:r>
      <w:r w:rsidR="00D41D85" w:rsidRPr="00EF5648">
        <w:rPr>
          <w:rFonts w:ascii="Times New Roman" w:hAnsi="Times New Roman" w:cs="Times New Roman"/>
          <w:b/>
          <w:bCs/>
          <w:lang w:val="en-GB"/>
        </w:rPr>
        <w:t>Distribution Code</w:t>
      </w:r>
      <w:r w:rsidR="00D41D85" w:rsidRPr="00EF5648">
        <w:rPr>
          <w:rFonts w:ascii="Times New Roman" w:hAnsi="Times New Roman" w:cs="Times New Roman"/>
          <w:lang w:val="en-GB"/>
        </w:rPr>
        <w:t xml:space="preserve">.  In the absence of such an appointment, the </w:t>
      </w:r>
      <w:r w:rsidR="001C060B" w:rsidRPr="001C060B">
        <w:rPr>
          <w:rFonts w:ascii="Times New Roman" w:hAnsi="Times New Roman" w:cs="Times New Roman"/>
          <w:b/>
          <w:bCs/>
          <w:lang w:val="en-GB"/>
        </w:rPr>
        <w:t>Secretary</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 xml:space="preserve">shall be the </w:t>
      </w:r>
      <w:r w:rsidR="00DC59E2" w:rsidRPr="00DC59E2">
        <w:rPr>
          <w:rFonts w:ascii="Times New Roman" w:hAnsi="Times New Roman" w:cs="Times New Roman"/>
          <w:b/>
          <w:bCs/>
          <w:lang w:val="en-GB"/>
        </w:rPr>
        <w:t>Code Administrator</w:t>
      </w:r>
      <w:r w:rsidR="00D41D85" w:rsidRPr="00EF5648">
        <w:rPr>
          <w:rFonts w:ascii="Times New Roman" w:hAnsi="Times New Roman" w:cs="Times New Roman"/>
          <w:lang w:val="en-GB"/>
        </w:rPr>
        <w:t xml:space="preserve">.  </w:t>
      </w:r>
    </w:p>
    <w:p w14:paraId="1CD070E7" w14:textId="77777777" w:rsidR="00B42436" w:rsidRPr="00EF5648" w:rsidRDefault="00B42436" w:rsidP="00757093">
      <w:pPr>
        <w:widowControl/>
        <w:autoSpaceDE w:val="0"/>
        <w:autoSpaceDN w:val="0"/>
        <w:adjustRightInd w:val="0"/>
        <w:spacing w:after="0" w:line="240" w:lineRule="auto"/>
        <w:ind w:left="709" w:hanging="567"/>
        <w:jc w:val="both"/>
        <w:rPr>
          <w:rFonts w:ascii="Times New Roman" w:hAnsi="Times New Roman" w:cs="Times New Roman"/>
          <w:lang w:val="en-GB"/>
        </w:rPr>
      </w:pPr>
    </w:p>
    <w:p w14:paraId="03880A17" w14:textId="77777777" w:rsidR="00015D47" w:rsidRPr="00757093" w:rsidRDefault="00D41D85" w:rsidP="00757093">
      <w:pPr>
        <w:widowControl/>
        <w:autoSpaceDE w:val="0"/>
        <w:autoSpaceDN w:val="0"/>
        <w:adjustRightInd w:val="0"/>
        <w:spacing w:after="0" w:line="240" w:lineRule="auto"/>
        <w:ind w:left="709" w:hanging="567"/>
        <w:jc w:val="both"/>
        <w:rPr>
          <w:rFonts w:ascii="Times New Roman" w:hAnsi="Times New Roman" w:cs="Times New Roman"/>
          <w:lang w:val="en-GB"/>
        </w:rPr>
      </w:pPr>
      <w:r w:rsidRPr="00EF5648">
        <w:rPr>
          <w:rFonts w:ascii="Times New Roman" w:hAnsi="Times New Roman" w:cs="Times New Roman"/>
          <w:lang w:val="en-GB"/>
        </w:rPr>
        <w:t>2</w:t>
      </w:r>
      <w:r w:rsidR="0070562B" w:rsidRPr="00EF5648">
        <w:rPr>
          <w:rFonts w:ascii="Times New Roman" w:hAnsi="Times New Roman" w:cs="Times New Roman"/>
          <w:lang w:val="en-GB"/>
        </w:rPr>
        <w:t>0.</w:t>
      </w:r>
      <w:r w:rsidRPr="00EF5648">
        <w:rPr>
          <w:rFonts w:ascii="Times New Roman" w:hAnsi="Times New Roman" w:cs="Times New Roman"/>
          <w:lang w:val="en-GB"/>
        </w:rPr>
        <w:t>4</w:t>
      </w:r>
      <w:r w:rsidRPr="00EF5648">
        <w:rPr>
          <w:rFonts w:ascii="Times New Roman" w:hAnsi="Times New Roman" w:cs="Times New Roman"/>
          <w:lang w:val="en-GB"/>
        </w:rPr>
        <w:tab/>
        <w:t xml:space="preserve">The </w:t>
      </w:r>
      <w:r w:rsidRPr="00EF5648">
        <w:rPr>
          <w:rFonts w:ascii="Times New Roman" w:hAnsi="Times New Roman" w:cs="Times New Roman"/>
          <w:b/>
          <w:bCs/>
          <w:lang w:val="en-GB"/>
        </w:rPr>
        <w:t>Panel</w:t>
      </w:r>
      <w:r w:rsidRPr="00EF5648">
        <w:rPr>
          <w:rFonts w:ascii="Times New Roman" w:hAnsi="Times New Roman" w:cs="Times New Roman"/>
          <w:lang w:val="en-GB"/>
        </w:rPr>
        <w:t xml:space="preserve"> shall support the </w:t>
      </w:r>
      <w:r w:rsidR="00DC59E2" w:rsidRPr="00DC59E2">
        <w:rPr>
          <w:rFonts w:ascii="Times New Roman" w:hAnsi="Times New Roman" w:cs="Times New Roman"/>
          <w:b/>
          <w:bCs/>
          <w:lang w:val="en-GB"/>
        </w:rPr>
        <w:t>Code Administrator</w:t>
      </w:r>
      <w:r w:rsidRPr="00EF5648">
        <w:rPr>
          <w:rFonts w:ascii="Times New Roman" w:hAnsi="Times New Roman" w:cs="Times New Roman"/>
          <w:b/>
          <w:bCs/>
          <w:lang w:val="en-GB"/>
        </w:rPr>
        <w:t xml:space="preserve"> </w:t>
      </w:r>
      <w:r w:rsidRPr="00EF5648">
        <w:rPr>
          <w:rFonts w:ascii="Times New Roman" w:hAnsi="Times New Roman" w:cs="Times New Roman"/>
          <w:lang w:val="en-GB"/>
        </w:rPr>
        <w:t xml:space="preserve">in the application of the </w:t>
      </w:r>
      <w:r w:rsidR="00DC59E2" w:rsidRPr="00DC59E2">
        <w:rPr>
          <w:rFonts w:ascii="Times New Roman" w:hAnsi="Times New Roman" w:cs="Times New Roman"/>
          <w:b/>
          <w:lang w:val="en-GB"/>
        </w:rPr>
        <w:t>Code Administrator</w:t>
      </w:r>
      <w:r w:rsidR="00D04DD3" w:rsidRPr="00D04DD3">
        <w:rPr>
          <w:rFonts w:ascii="Times New Roman" w:hAnsi="Times New Roman" w:cs="Times New Roman"/>
          <w:lang w:val="en-GB"/>
        </w:rPr>
        <w:t xml:space="preserve"> </w:t>
      </w:r>
      <w:r w:rsidRPr="00EF5648">
        <w:rPr>
          <w:rFonts w:ascii="Times New Roman" w:hAnsi="Times New Roman" w:cs="Times New Roman"/>
          <w:bCs/>
          <w:lang w:val="en-GB"/>
        </w:rPr>
        <w:t>Code of Practice</w:t>
      </w:r>
      <w:r w:rsidR="00D04DD3">
        <w:rPr>
          <w:rFonts w:ascii="Times New Roman" w:hAnsi="Times New Roman" w:cs="Times New Roman"/>
          <w:bCs/>
          <w:lang w:val="en-GB"/>
        </w:rPr>
        <w:t xml:space="preserve"> (CACoP)</w:t>
      </w:r>
      <w:r w:rsidRPr="00EF5648">
        <w:rPr>
          <w:rFonts w:ascii="Times New Roman" w:hAnsi="Times New Roman" w:cs="Times New Roman"/>
          <w:bCs/>
          <w:lang w:val="en-GB"/>
        </w:rPr>
        <w:t xml:space="preserve"> </w:t>
      </w:r>
      <w:r w:rsidRPr="00EF5648">
        <w:rPr>
          <w:rFonts w:ascii="Times New Roman" w:hAnsi="Times New Roman" w:cs="Times New Roman"/>
          <w:lang w:val="en-GB"/>
        </w:rPr>
        <w:t xml:space="preserve">and shall determine and advise the </w:t>
      </w:r>
      <w:r w:rsidR="00DC59E2" w:rsidRPr="00DC59E2">
        <w:rPr>
          <w:rFonts w:ascii="Times New Roman" w:hAnsi="Times New Roman" w:cs="Times New Roman"/>
          <w:b/>
          <w:bCs/>
          <w:lang w:val="en-GB"/>
        </w:rPr>
        <w:t>Code Administrator</w:t>
      </w:r>
      <w:r w:rsidRPr="00EF5648">
        <w:rPr>
          <w:rFonts w:ascii="Times New Roman" w:hAnsi="Times New Roman" w:cs="Times New Roman"/>
          <w:bCs/>
          <w:lang w:val="en-GB"/>
        </w:rPr>
        <w:t xml:space="preserve"> </w:t>
      </w:r>
      <w:r w:rsidRPr="00EF5648">
        <w:rPr>
          <w:rFonts w:ascii="Times New Roman" w:hAnsi="Times New Roman" w:cs="Times New Roman"/>
          <w:lang w:val="en-GB"/>
        </w:rPr>
        <w:t xml:space="preserve">if any of the principles of the </w:t>
      </w:r>
      <w:r w:rsidR="00D04DD3">
        <w:rPr>
          <w:rFonts w:ascii="Times New Roman" w:hAnsi="Times New Roman" w:cs="Times New Roman"/>
          <w:bCs/>
          <w:lang w:val="en-GB"/>
        </w:rPr>
        <w:t>CACoP</w:t>
      </w:r>
      <w:r w:rsidRPr="00EF5648">
        <w:rPr>
          <w:rFonts w:ascii="Times New Roman" w:hAnsi="Times New Roman" w:cs="Times New Roman"/>
          <w:bCs/>
          <w:lang w:val="en-GB"/>
        </w:rPr>
        <w:t xml:space="preserve"> </w:t>
      </w:r>
      <w:r w:rsidRPr="00EF5648">
        <w:rPr>
          <w:rFonts w:ascii="Times New Roman" w:hAnsi="Times New Roman" w:cs="Times New Roman"/>
          <w:lang w:val="en-GB"/>
        </w:rPr>
        <w:t xml:space="preserve">are not relevant to the </w:t>
      </w:r>
      <w:r w:rsidRPr="00EF5648">
        <w:rPr>
          <w:rFonts w:ascii="Times New Roman" w:hAnsi="Times New Roman" w:cs="Times New Roman"/>
          <w:b/>
          <w:bCs/>
          <w:lang w:val="en-GB"/>
        </w:rPr>
        <w:t>Distribution Code</w:t>
      </w:r>
      <w:r w:rsidRPr="00EF5648">
        <w:rPr>
          <w:rFonts w:ascii="Times New Roman" w:hAnsi="Times New Roman" w:cs="Times New Roman"/>
          <w:lang w:val="en-GB"/>
        </w:rPr>
        <w:t>.</w:t>
      </w:r>
    </w:p>
    <w:p w14:paraId="14F7C25D" w14:textId="77777777" w:rsidR="00015D47" w:rsidRPr="00757093" w:rsidRDefault="0026255B" w:rsidP="00757093">
      <w:pPr>
        <w:pStyle w:val="Heading1"/>
        <w:ind w:left="670" w:hanging="670"/>
        <w:rPr>
          <w:rFonts w:ascii="Times New Roman" w:eastAsia="Times New Roman" w:hAnsi="Times New Roman" w:cs="Times New Roman"/>
          <w:sz w:val="24"/>
          <w:szCs w:val="24"/>
        </w:rPr>
      </w:pPr>
      <w:bookmarkStart w:id="28" w:name="_Toc480797409"/>
      <w:r w:rsidRPr="00757093">
        <w:rPr>
          <w:rFonts w:ascii="Times New Roman" w:eastAsia="Times New Roman" w:hAnsi="Times New Roman" w:cs="Times New Roman"/>
          <w:sz w:val="24"/>
          <w:szCs w:val="24"/>
          <w:u w:color="000000"/>
        </w:rPr>
        <w:t xml:space="preserve">21. </w:t>
      </w:r>
      <w:r w:rsidRPr="00757093">
        <w:rPr>
          <w:rFonts w:ascii="Times New Roman" w:eastAsia="Times New Roman" w:hAnsi="Times New Roman" w:cs="Times New Roman"/>
          <w:sz w:val="24"/>
          <w:szCs w:val="24"/>
          <w:u w:color="000000"/>
        </w:rPr>
        <w:tab/>
        <w:t>CONSULTATI</w:t>
      </w:r>
      <w:r w:rsidRPr="00757093">
        <w:rPr>
          <w:rFonts w:ascii="Times New Roman" w:eastAsia="Times New Roman" w:hAnsi="Times New Roman" w:cs="Times New Roman"/>
          <w:spacing w:val="1"/>
          <w:sz w:val="24"/>
          <w:szCs w:val="24"/>
          <w:u w:color="000000"/>
        </w:rPr>
        <w:t>O</w:t>
      </w:r>
      <w:r w:rsidRPr="00757093">
        <w:rPr>
          <w:rFonts w:ascii="Times New Roman" w:eastAsia="Times New Roman" w:hAnsi="Times New Roman" w:cs="Times New Roman"/>
          <w:sz w:val="24"/>
          <w:szCs w:val="24"/>
          <w:u w:color="000000"/>
        </w:rPr>
        <w:t xml:space="preserve">N </w:t>
      </w:r>
      <w:r w:rsidRPr="00757093">
        <w:rPr>
          <w:rFonts w:ascii="Times New Roman" w:eastAsia="Times New Roman" w:hAnsi="Times New Roman" w:cs="Times New Roman"/>
          <w:spacing w:val="-1"/>
          <w:sz w:val="24"/>
          <w:szCs w:val="24"/>
          <w:u w:color="000000"/>
        </w:rPr>
        <w:t>A</w:t>
      </w:r>
      <w:r w:rsidRPr="00757093">
        <w:rPr>
          <w:rFonts w:ascii="Times New Roman" w:eastAsia="Times New Roman" w:hAnsi="Times New Roman" w:cs="Times New Roman"/>
          <w:sz w:val="24"/>
          <w:szCs w:val="24"/>
          <w:u w:color="000000"/>
        </w:rPr>
        <w:t>ND</w:t>
      </w:r>
      <w:r w:rsidRPr="00757093">
        <w:rPr>
          <w:rFonts w:ascii="Times New Roman" w:eastAsia="Times New Roman" w:hAnsi="Times New Roman" w:cs="Times New Roman"/>
          <w:spacing w:val="-1"/>
          <w:sz w:val="24"/>
          <w:szCs w:val="24"/>
          <w:u w:color="000000"/>
        </w:rPr>
        <w:t xml:space="preserve"> </w:t>
      </w:r>
      <w:r w:rsidRPr="00757093">
        <w:rPr>
          <w:rFonts w:ascii="Times New Roman" w:eastAsia="Times New Roman" w:hAnsi="Times New Roman" w:cs="Times New Roman"/>
          <w:spacing w:val="2"/>
          <w:sz w:val="24"/>
          <w:szCs w:val="24"/>
          <w:u w:color="000000"/>
        </w:rPr>
        <w:t>A</w:t>
      </w:r>
      <w:r w:rsidRPr="00757093">
        <w:rPr>
          <w:rFonts w:ascii="Times New Roman" w:eastAsia="Times New Roman" w:hAnsi="Times New Roman" w:cs="Times New Roman"/>
          <w:sz w:val="24"/>
          <w:szCs w:val="24"/>
          <w:u w:color="000000"/>
        </w:rPr>
        <w:t>P</w:t>
      </w:r>
      <w:r w:rsidRPr="00757093">
        <w:rPr>
          <w:rFonts w:ascii="Times New Roman" w:eastAsia="Times New Roman" w:hAnsi="Times New Roman" w:cs="Times New Roman"/>
          <w:spacing w:val="-3"/>
          <w:sz w:val="24"/>
          <w:szCs w:val="24"/>
          <w:u w:color="000000"/>
        </w:rPr>
        <w:t>P</w:t>
      </w:r>
      <w:r w:rsidRPr="00757093">
        <w:rPr>
          <w:rFonts w:ascii="Times New Roman" w:eastAsia="Times New Roman" w:hAnsi="Times New Roman" w:cs="Times New Roman"/>
          <w:sz w:val="24"/>
          <w:szCs w:val="24"/>
          <w:u w:color="000000"/>
        </w:rPr>
        <w:t>ROV</w:t>
      </w:r>
      <w:r w:rsidRPr="00757093">
        <w:rPr>
          <w:rFonts w:ascii="Times New Roman" w:eastAsia="Times New Roman" w:hAnsi="Times New Roman" w:cs="Times New Roman"/>
          <w:spacing w:val="-1"/>
          <w:sz w:val="24"/>
          <w:szCs w:val="24"/>
          <w:u w:color="000000"/>
        </w:rPr>
        <w:t>A</w:t>
      </w:r>
      <w:r w:rsidRPr="00757093">
        <w:rPr>
          <w:rFonts w:ascii="Times New Roman" w:eastAsia="Times New Roman" w:hAnsi="Times New Roman" w:cs="Times New Roman"/>
          <w:sz w:val="24"/>
          <w:szCs w:val="24"/>
          <w:u w:color="000000"/>
        </w:rPr>
        <w:t xml:space="preserve">L </w:t>
      </w:r>
      <w:r w:rsidRPr="00757093">
        <w:rPr>
          <w:rFonts w:ascii="Times New Roman" w:eastAsia="Times New Roman" w:hAnsi="Times New Roman" w:cs="Times New Roman"/>
          <w:spacing w:val="3"/>
          <w:sz w:val="24"/>
          <w:szCs w:val="24"/>
          <w:u w:color="000000"/>
        </w:rPr>
        <w:t>O</w:t>
      </w:r>
      <w:r w:rsidRPr="00757093">
        <w:rPr>
          <w:rFonts w:ascii="Times New Roman" w:eastAsia="Times New Roman" w:hAnsi="Times New Roman" w:cs="Times New Roman"/>
          <w:sz w:val="24"/>
          <w:szCs w:val="24"/>
          <w:u w:color="000000"/>
        </w:rPr>
        <w:t>F DIS</w:t>
      </w:r>
      <w:r w:rsidRPr="00757093">
        <w:rPr>
          <w:rFonts w:ascii="Times New Roman" w:eastAsia="Times New Roman" w:hAnsi="Times New Roman" w:cs="Times New Roman"/>
          <w:spacing w:val="1"/>
          <w:sz w:val="24"/>
          <w:szCs w:val="24"/>
          <w:u w:color="000000"/>
        </w:rPr>
        <w:t>T</w:t>
      </w:r>
      <w:r w:rsidRPr="00757093">
        <w:rPr>
          <w:rFonts w:ascii="Times New Roman" w:eastAsia="Times New Roman" w:hAnsi="Times New Roman" w:cs="Times New Roman"/>
          <w:sz w:val="24"/>
          <w:szCs w:val="24"/>
          <w:u w:color="000000"/>
        </w:rPr>
        <w:t>RIBUTION CODE</w:t>
      </w:r>
      <w:r w:rsidR="0070562B" w:rsidRPr="00757093">
        <w:rPr>
          <w:rFonts w:ascii="Times New Roman" w:eastAsia="Times New Roman" w:hAnsi="Times New Roman" w:cs="Times New Roman"/>
          <w:spacing w:val="-1"/>
          <w:sz w:val="24"/>
          <w:szCs w:val="24"/>
          <w:u w:color="000000"/>
        </w:rPr>
        <w:t xml:space="preserve"> </w:t>
      </w:r>
      <w:r w:rsidRPr="00757093">
        <w:rPr>
          <w:rFonts w:ascii="Times New Roman" w:eastAsia="Times New Roman" w:hAnsi="Times New Roman" w:cs="Times New Roman"/>
          <w:spacing w:val="-1"/>
          <w:sz w:val="24"/>
          <w:szCs w:val="24"/>
          <w:u w:color="000000"/>
        </w:rPr>
        <w:t>M</w:t>
      </w:r>
      <w:r w:rsidRPr="00757093">
        <w:rPr>
          <w:rFonts w:ascii="Times New Roman" w:eastAsia="Times New Roman" w:hAnsi="Times New Roman" w:cs="Times New Roman"/>
          <w:sz w:val="24"/>
          <w:szCs w:val="24"/>
          <w:u w:color="000000"/>
        </w:rPr>
        <w:t>ODI</w:t>
      </w:r>
      <w:r w:rsidRPr="00757093">
        <w:rPr>
          <w:rFonts w:ascii="Times New Roman" w:eastAsia="Times New Roman" w:hAnsi="Times New Roman" w:cs="Times New Roman"/>
          <w:spacing w:val="-2"/>
          <w:sz w:val="24"/>
          <w:szCs w:val="24"/>
          <w:u w:color="000000"/>
        </w:rPr>
        <w:t>F</w:t>
      </w:r>
      <w:r w:rsidRPr="00757093">
        <w:rPr>
          <w:rFonts w:ascii="Times New Roman" w:eastAsia="Times New Roman" w:hAnsi="Times New Roman" w:cs="Times New Roman"/>
          <w:spacing w:val="2"/>
          <w:sz w:val="24"/>
          <w:szCs w:val="24"/>
          <w:u w:color="000000"/>
        </w:rPr>
        <w:t>I</w:t>
      </w:r>
      <w:r w:rsidRPr="00757093">
        <w:rPr>
          <w:rFonts w:ascii="Times New Roman" w:eastAsia="Times New Roman" w:hAnsi="Times New Roman" w:cs="Times New Roman"/>
          <w:sz w:val="24"/>
          <w:szCs w:val="24"/>
          <w:u w:color="000000"/>
        </w:rPr>
        <w:t>C</w:t>
      </w:r>
      <w:r w:rsidRPr="00757093">
        <w:rPr>
          <w:rFonts w:ascii="Times New Roman" w:eastAsia="Times New Roman" w:hAnsi="Times New Roman" w:cs="Times New Roman"/>
          <w:spacing w:val="-1"/>
          <w:sz w:val="24"/>
          <w:szCs w:val="24"/>
          <w:u w:color="000000"/>
        </w:rPr>
        <w:t>A</w:t>
      </w:r>
      <w:r w:rsidRPr="00757093">
        <w:rPr>
          <w:rFonts w:ascii="Times New Roman" w:eastAsia="Times New Roman" w:hAnsi="Times New Roman" w:cs="Times New Roman"/>
          <w:sz w:val="24"/>
          <w:szCs w:val="24"/>
          <w:u w:color="000000"/>
        </w:rPr>
        <w:t>TIONS</w:t>
      </w:r>
      <w:bookmarkEnd w:id="28"/>
    </w:p>
    <w:p w14:paraId="7FE8317D" w14:textId="77777777" w:rsidR="00015D47" w:rsidRPr="00F82760" w:rsidRDefault="00015D47">
      <w:pPr>
        <w:spacing w:before="2" w:after="0" w:line="130" w:lineRule="exact"/>
      </w:pPr>
    </w:p>
    <w:p w14:paraId="09BF8219" w14:textId="77777777" w:rsidR="00015D47" w:rsidRPr="00EF5648" w:rsidRDefault="0026255B" w:rsidP="00757093">
      <w:pPr>
        <w:tabs>
          <w:tab w:val="left" w:pos="2880"/>
        </w:tabs>
        <w:spacing w:after="0" w:line="240" w:lineRule="auto"/>
        <w:ind w:left="670" w:right="153"/>
        <w:jc w:val="both"/>
        <w:rPr>
          <w:rFonts w:ascii="Times New Roman" w:eastAsia="Times New Roman" w:hAnsi="Times New Roman" w:cs="Times New Roman"/>
        </w:rPr>
      </w:pP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 xml:space="preserve">onsultation and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rov</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l 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nts of th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 cl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use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pp</w:t>
      </w:r>
      <w:r w:rsidRPr="00EF5648">
        <w:rPr>
          <w:rFonts w:ascii="Times New Roman" w:eastAsia="Times New Roman" w:hAnsi="Times New Roman" w:cs="Times New Roman"/>
          <w:spacing w:val="5"/>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l</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 xml:space="preserve">tion Code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00D04DD3">
        <w:rPr>
          <w:rFonts w:ascii="Times New Roman" w:eastAsia="Times New Roman" w:hAnsi="Times New Roman" w:cs="Times New Roman"/>
        </w:rPr>
        <w:t xml:space="preserve">ons.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 xml:space="preserve">onsultation and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a</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ments 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w:t>
      </w:r>
      <w:r w:rsidRPr="00EF5648">
        <w:rPr>
          <w:rFonts w:ascii="Times New Roman" w:eastAsia="Times New Roman" w:hAnsi="Times New Roman" w:cs="Times New Roman"/>
          <w:spacing w:val="3"/>
        </w:rPr>
        <w:t xml:space="preserve"> </w:t>
      </w:r>
      <w:r w:rsidR="001C060B" w:rsidRPr="001C060B">
        <w:rPr>
          <w:rFonts w:ascii="Times New Roman" w:eastAsia="Times New Roman" w:hAnsi="Times New Roman" w:cs="Times New Roman"/>
          <w:b/>
          <w:bCs/>
        </w:rPr>
        <w:t>Qualifying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spe</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ified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 Pro</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du</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1.</w:t>
      </w:r>
    </w:p>
    <w:p w14:paraId="12EEABF6" w14:textId="77777777" w:rsidR="00015D47" w:rsidRPr="00EF5648" w:rsidRDefault="00015D47" w:rsidP="00757093">
      <w:pPr>
        <w:spacing w:before="4" w:after="0" w:line="240" w:lineRule="auto"/>
        <w:jc w:val="both"/>
      </w:pPr>
    </w:p>
    <w:p w14:paraId="6947BCA7" w14:textId="77777777" w:rsidR="00015D47" w:rsidRPr="00EF5648" w:rsidRDefault="0026255B" w:rsidP="00757093">
      <w:pPr>
        <w:tabs>
          <w:tab w:val="left" w:pos="1500"/>
        </w:tabs>
        <w:spacing w:after="0" w:line="240" w:lineRule="auto"/>
        <w:ind w:left="1520" w:right="97" w:hanging="578"/>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w:t>
      </w:r>
      <w:r w:rsidRPr="00EF5648">
        <w:rPr>
          <w:rFonts w:ascii="Times New Roman" w:eastAsia="Times New Roman" w:hAnsi="Times New Roman" w:cs="Times New Roman"/>
        </w:rPr>
        <w:tab/>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proofErr w:type="spellStart"/>
      <w:r w:rsidRPr="00EF5648">
        <w:rPr>
          <w:rFonts w:ascii="Times New Roman" w:eastAsia="Times New Roman" w:hAnsi="Times New Roman" w:cs="Times New Roman"/>
        </w:rPr>
        <w:t>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ise</w:t>
      </w:r>
      <w:proofErr w:type="spellEnd"/>
      <w:r w:rsidRPr="00EF5648">
        <w:rPr>
          <w:rFonts w:ascii="Times New Roman" w:eastAsia="Times New Roman" w:hAnsi="Times New Roman" w:cs="Times New Roman"/>
        </w:rPr>
        <w:t xml:space="preserve"> its</w:t>
      </w:r>
      <w:r w:rsidRPr="00EF5648">
        <w:rPr>
          <w:rFonts w:ascii="Times New Roman" w:eastAsia="Times New Roman" w:hAnsi="Times New Roman" w:cs="Times New Roman"/>
          <w:spacing w:val="1"/>
        </w:rPr>
        <w:t xml:space="preserve"> </w:t>
      </w:r>
      <w:proofErr w:type="spellStart"/>
      <w:r w:rsidRPr="00EF5648">
        <w:rPr>
          <w:rFonts w:ascii="Times New Roman" w:eastAsia="Times New Roman" w:hAnsi="Times New Roman" w:cs="Times New Roman"/>
        </w:rPr>
        <w:t>pro</w:t>
      </w:r>
      <w:r w:rsidRPr="00EF5648">
        <w:rPr>
          <w:rFonts w:ascii="Times New Roman" w:eastAsia="Times New Roman" w:hAnsi="Times New Roman" w:cs="Times New Roman"/>
          <w:spacing w:val="-3"/>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proofErr w:type="spellEnd"/>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w:t>
      </w:r>
      <w:r w:rsidRPr="00EF5648">
        <w:rPr>
          <w:rFonts w:ascii="Times New Roman" w:eastAsia="Times New Roman" w:hAnsi="Times New Roman" w:cs="Times New Roman"/>
          <w:b/>
          <w:bCs/>
          <w:spacing w:val="2"/>
        </w:rPr>
        <w:t>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spacing w:val="3"/>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e</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ns </w:t>
      </w:r>
      <w:r w:rsidR="00D41D85" w:rsidRPr="00EF5648">
        <w:rPr>
          <w:rFonts w:ascii="Times New Roman" w:hAnsi="Times New Roman" w:cs="Times New Roman"/>
          <w:lang w:val="en-GB"/>
        </w:rPr>
        <w:t xml:space="preserve">(pursuant to its periodic review of the </w:t>
      </w:r>
      <w:r w:rsidR="00D41D85" w:rsidRPr="00EF5648">
        <w:rPr>
          <w:rFonts w:ascii="Times New Roman" w:hAnsi="Times New Roman" w:cs="Times New Roman"/>
          <w:b/>
          <w:bCs/>
          <w:lang w:val="en-GB"/>
        </w:rPr>
        <w:t xml:space="preserve">Distribution </w:t>
      </w:r>
      <w:proofErr w:type="gramStart"/>
      <w:r w:rsidR="00D41D85" w:rsidRPr="00EF5648">
        <w:rPr>
          <w:rFonts w:ascii="Times New Roman" w:hAnsi="Times New Roman" w:cs="Times New Roman"/>
          <w:b/>
          <w:bCs/>
          <w:lang w:val="en-GB"/>
        </w:rPr>
        <w:t>Code,</w:t>
      </w:r>
      <w:proofErr w:type="gramEnd"/>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or otherwise)</w:t>
      </w:r>
      <w:r w:rsidRPr="00EF5648">
        <w:rPr>
          <w:rFonts w:ascii="Times New Roman" w:hAnsi="Times New Roman" w:cs="Times New Roman"/>
          <w:lang w:val="en-GB"/>
        </w:rPr>
        <w:t xml:space="preserve"> </w:t>
      </w:r>
      <w:r w:rsidR="0074749F" w:rsidRPr="00EF5648">
        <w:rPr>
          <w:rFonts w:ascii="Times New Roman" w:eastAsia="Times New Roman" w:hAnsi="Times New Roman" w:cs="Times New Roman"/>
        </w:rPr>
        <w:t>on the</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b/>
          <w:bCs/>
        </w:rPr>
        <w:t xml:space="preserve">Code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 of a</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Modifi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inc</w:t>
      </w:r>
      <w:r w:rsidRPr="00EF5648">
        <w:rPr>
          <w:rFonts w:ascii="Times New Roman" w:eastAsia="Times New Roman" w:hAnsi="Times New Roman" w:cs="Times New Roman"/>
          <w:spacing w:val="2"/>
        </w:rPr>
        <w:t>l</w:t>
      </w:r>
      <w:r w:rsidRPr="00EF5648">
        <w:rPr>
          <w:rFonts w:ascii="Times New Roman" w:eastAsia="Times New Roman" w:hAnsi="Times New Roman" w:cs="Times New Roman"/>
        </w:rPr>
        <w:t>ude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bri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f </w:t>
      </w:r>
      <w:r w:rsidRPr="00EF5648">
        <w:rPr>
          <w:rFonts w:ascii="Times New Roman" w:eastAsia="Times New Roman" w:hAnsi="Times New Roman" w:cs="Times New Roman"/>
          <w:spacing w:val="1"/>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tails 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ope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e</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h pr</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po</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p>
    <w:p w14:paraId="001D4D08" w14:textId="77777777" w:rsidR="00015D47" w:rsidRPr="00EF5648" w:rsidRDefault="00015D47" w:rsidP="00757093">
      <w:pPr>
        <w:spacing w:after="0" w:line="240" w:lineRule="auto"/>
        <w:jc w:val="both"/>
      </w:pPr>
    </w:p>
    <w:p w14:paraId="7F20D0C4" w14:textId="77777777" w:rsidR="00B42436" w:rsidRPr="00EF5648" w:rsidRDefault="0074749F" w:rsidP="00757093">
      <w:pPr>
        <w:widowControl/>
        <w:autoSpaceDE w:val="0"/>
        <w:autoSpaceDN w:val="0"/>
        <w:adjustRightInd w:val="0"/>
        <w:spacing w:after="240" w:line="240" w:lineRule="auto"/>
        <w:ind w:left="1559" w:hanging="708"/>
        <w:jc w:val="both"/>
        <w:rPr>
          <w:rFonts w:ascii="Times New Roman" w:hAnsi="Times New Roman" w:cs="Times New Roman"/>
          <w:lang w:val="en-GB"/>
        </w:rPr>
      </w:pPr>
      <w:r w:rsidRPr="00EF5648">
        <w:rPr>
          <w:rFonts w:ascii="Times New Roman" w:eastAsia="Times New Roman" w:hAnsi="Times New Roman" w:cs="Times New Roman"/>
        </w:rPr>
        <w:t>(b)</w:t>
      </w:r>
      <w:r w:rsidRPr="00EF5648">
        <w:rPr>
          <w:rFonts w:ascii="Times New Roman" w:eastAsia="Times New Roman" w:hAnsi="Times New Roman" w:cs="Times New Roman"/>
        </w:rPr>
        <w:tab/>
      </w:r>
      <w:r w:rsidR="00D41D85" w:rsidRPr="00EF5648">
        <w:rPr>
          <w:rFonts w:ascii="Times New Roman" w:hAnsi="Times New Roman" w:cs="Times New Roman"/>
          <w:lang w:val="en-GB"/>
        </w:rPr>
        <w:t xml:space="preserve">If the </w:t>
      </w:r>
      <w:r w:rsidR="00D41D85" w:rsidRPr="00EF5648">
        <w:rPr>
          <w:rFonts w:ascii="Times New Roman" w:hAnsi="Times New Roman" w:cs="Times New Roman"/>
          <w:b/>
          <w:bCs/>
          <w:lang w:val="en-GB"/>
        </w:rPr>
        <w:t xml:space="preserve">Panel </w:t>
      </w:r>
      <w:r w:rsidR="00D41D85" w:rsidRPr="00EF5648">
        <w:rPr>
          <w:rFonts w:ascii="Times New Roman" w:hAnsi="Times New Roman" w:cs="Times New Roman"/>
          <w:lang w:val="en-GB"/>
        </w:rPr>
        <w:t xml:space="preserve">has been notified by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 xml:space="preserve">that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reasonably</w:t>
      </w:r>
      <w:r w:rsidR="0026255B" w:rsidRPr="00EF5648">
        <w:rPr>
          <w:rFonts w:ascii="Times New Roman" w:hAnsi="Times New Roman" w:cs="Times New Roman"/>
          <w:lang w:val="en-GB"/>
        </w:rPr>
        <w:t xml:space="preserve"> </w:t>
      </w:r>
      <w:r w:rsidR="00D41D85" w:rsidRPr="00EF5648">
        <w:rPr>
          <w:rFonts w:ascii="Times New Roman" w:hAnsi="Times New Roman" w:cs="Times New Roman"/>
          <w:lang w:val="en-GB"/>
        </w:rPr>
        <w:t xml:space="preserve">considers it necessary to comply with or implement the </w:t>
      </w:r>
      <w:r w:rsidR="001C060B" w:rsidRPr="001C060B">
        <w:rPr>
          <w:rFonts w:ascii="Times New Roman" w:hAnsi="Times New Roman" w:cs="Times New Roman"/>
          <w:b/>
          <w:bCs/>
          <w:lang w:val="en-GB"/>
        </w:rPr>
        <w:t>Regulation</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and/or any</w:t>
      </w:r>
      <w:r w:rsidR="0026255B" w:rsidRPr="00EF5648">
        <w:rPr>
          <w:rFonts w:ascii="Times New Roman" w:hAnsi="Times New Roman" w:cs="Times New Roman"/>
          <w:lang w:val="en-GB"/>
        </w:rPr>
        <w:t xml:space="preserve"> </w:t>
      </w:r>
      <w:r w:rsidR="00D41D85" w:rsidRPr="00EF5648">
        <w:rPr>
          <w:rFonts w:ascii="Times New Roman" w:hAnsi="Times New Roman" w:cs="Times New Roman"/>
          <w:lang w:val="en-GB"/>
        </w:rPr>
        <w:t>relevant legally binding decision of the European Commission and/or Agency for</w:t>
      </w:r>
      <w:r w:rsidR="0026255B" w:rsidRPr="00EF5648">
        <w:rPr>
          <w:rFonts w:ascii="Times New Roman" w:hAnsi="Times New Roman" w:cs="Times New Roman"/>
          <w:lang w:val="en-GB"/>
        </w:rPr>
        <w:t xml:space="preserve"> </w:t>
      </w:r>
      <w:r w:rsidR="00D41D85" w:rsidRPr="00EF5648">
        <w:rPr>
          <w:rFonts w:ascii="Times New Roman" w:hAnsi="Times New Roman" w:cs="Times New Roman"/>
          <w:lang w:val="en-GB"/>
        </w:rPr>
        <w:t xml:space="preserve">the Co-operation of Energy Regulators, the </w:t>
      </w:r>
      <w:r w:rsidR="00D41D85" w:rsidRPr="00EF5648">
        <w:rPr>
          <w:rFonts w:ascii="Times New Roman" w:hAnsi="Times New Roman" w:cs="Times New Roman"/>
          <w:b/>
          <w:bCs/>
          <w:lang w:val="en-GB"/>
        </w:rPr>
        <w:t xml:space="preserve">Panel </w:t>
      </w:r>
      <w:r w:rsidR="00D41D85" w:rsidRPr="00EF5648">
        <w:rPr>
          <w:rFonts w:ascii="Times New Roman" w:hAnsi="Times New Roman" w:cs="Times New Roman"/>
          <w:lang w:val="en-GB"/>
        </w:rPr>
        <w:t>shall proceed with its periodic</w:t>
      </w:r>
      <w:r w:rsidR="0026255B" w:rsidRPr="00EF5648">
        <w:rPr>
          <w:rFonts w:ascii="Times New Roman" w:hAnsi="Times New Roman" w:cs="Times New Roman"/>
          <w:lang w:val="en-GB"/>
        </w:rPr>
        <w:t xml:space="preserve"> </w:t>
      </w:r>
      <w:r w:rsidR="00D41D85" w:rsidRPr="00EF5648">
        <w:rPr>
          <w:rFonts w:ascii="Times New Roman" w:hAnsi="Times New Roman" w:cs="Times New Roman"/>
          <w:lang w:val="en-GB"/>
        </w:rPr>
        <w:t>review in accordance with any timetable</w:t>
      </w:r>
      <w:r w:rsidR="00045277" w:rsidRPr="00EF5648">
        <w:rPr>
          <w:rFonts w:ascii="Times New Roman" w:hAnsi="Times New Roman" w:cs="Times New Roman"/>
          <w:lang w:val="en-GB"/>
        </w:rPr>
        <w:t>(s)</w:t>
      </w:r>
      <w:r w:rsidR="00D41D85" w:rsidRPr="00EF5648">
        <w:rPr>
          <w:rFonts w:ascii="Times New Roman" w:hAnsi="Times New Roman" w:cs="Times New Roman"/>
          <w:lang w:val="en-GB"/>
        </w:rPr>
        <w:t xml:space="preserve"> directed by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in relation to the</w:t>
      </w:r>
      <w:r w:rsidR="0026255B" w:rsidRPr="00EF5648">
        <w:rPr>
          <w:rFonts w:ascii="Times New Roman" w:hAnsi="Times New Roman" w:cs="Times New Roman"/>
          <w:lang w:val="en-GB"/>
        </w:rPr>
        <w:t xml:space="preserve"> </w:t>
      </w:r>
      <w:r w:rsidR="00D41D85" w:rsidRPr="00EF5648">
        <w:rPr>
          <w:rFonts w:ascii="Times New Roman" w:hAnsi="Times New Roman" w:cs="Times New Roman"/>
          <w:lang w:val="en-GB"/>
        </w:rPr>
        <w:t>progress of the review and/or the implementation of the relevant modification to the</w:t>
      </w:r>
      <w:r w:rsidR="0026255B" w:rsidRPr="00EF5648">
        <w:rPr>
          <w:rFonts w:ascii="Times New Roman" w:hAnsi="Times New Roman" w:cs="Times New Roman"/>
          <w:lang w:val="en-GB"/>
        </w:rPr>
        <w:t xml:space="preserve">  </w:t>
      </w:r>
      <w:r w:rsidR="00D41D85" w:rsidRPr="00EF5648">
        <w:rPr>
          <w:rFonts w:ascii="Times New Roman" w:hAnsi="Times New Roman" w:cs="Times New Roman"/>
          <w:b/>
          <w:bCs/>
          <w:lang w:val="en-GB"/>
        </w:rPr>
        <w:t>Distribution Code</w:t>
      </w:r>
      <w:r w:rsidR="00D41D85" w:rsidRPr="00EF5648">
        <w:rPr>
          <w:rFonts w:ascii="Times New Roman" w:hAnsi="Times New Roman" w:cs="Times New Roman"/>
          <w:lang w:val="en-GB"/>
        </w:rPr>
        <w:t>.</w:t>
      </w:r>
    </w:p>
    <w:p w14:paraId="28F5FD7F" w14:textId="77777777" w:rsidR="00B42436" w:rsidRPr="00EF5648" w:rsidRDefault="0026255B" w:rsidP="00757093">
      <w:pPr>
        <w:widowControl/>
        <w:autoSpaceDE w:val="0"/>
        <w:autoSpaceDN w:val="0"/>
        <w:adjustRightInd w:val="0"/>
        <w:spacing w:after="0" w:line="240" w:lineRule="auto"/>
        <w:ind w:left="1560" w:hanging="708"/>
        <w:jc w:val="both"/>
        <w:rPr>
          <w:rFonts w:ascii="Times New Roman" w:eastAsia="Times New Roman" w:hAnsi="Times New Roman" w:cs="Times New Roman"/>
        </w:rPr>
      </w:pPr>
      <w:r w:rsidRPr="00EF5648">
        <w:rPr>
          <w:rFonts w:ascii="Times New Roman" w:eastAsia="Times New Roman" w:hAnsi="Times New Roman" w:cs="Times New Roman"/>
        </w:rPr>
        <w:t>(c)</w:t>
      </w:r>
      <w:r w:rsidRPr="00EF5648">
        <w:rPr>
          <w:rFonts w:ascii="Times New Roman" w:eastAsia="Times New Roman" w:hAnsi="Times New Roman" w:cs="Times New Roman"/>
        </w:rPr>
        <w:tab/>
      </w:r>
      <w:r w:rsidR="0074749F" w:rsidRPr="00EF5648">
        <w:rPr>
          <w:rFonts w:ascii="Times New Roman" w:eastAsia="Times New Roman" w:hAnsi="Times New Roman" w:cs="Times New Roman"/>
        </w:rPr>
        <w:t xml:space="preserve">A </w:t>
      </w:r>
      <w:r w:rsidR="0074749F" w:rsidRPr="00EF5648">
        <w:rPr>
          <w:rFonts w:ascii="Times New Roman" w:eastAsia="Times New Roman" w:hAnsi="Times New Roman" w:cs="Times New Roman"/>
          <w:spacing w:val="-1"/>
        </w:rPr>
        <w:t>re</w:t>
      </w:r>
      <w:r w:rsidR="0074749F" w:rsidRPr="00EF5648">
        <w:rPr>
          <w:rFonts w:ascii="Times New Roman" w:eastAsia="Times New Roman" w:hAnsi="Times New Roman" w:cs="Times New Roman"/>
        </w:rPr>
        <w:t>port sh</w:t>
      </w:r>
      <w:r w:rsidR="0074749F" w:rsidRPr="00EF5648">
        <w:rPr>
          <w:rFonts w:ascii="Times New Roman" w:eastAsia="Times New Roman" w:hAnsi="Times New Roman" w:cs="Times New Roman"/>
          <w:spacing w:val="-1"/>
        </w:rPr>
        <w:t>a</w:t>
      </w:r>
      <w:r w:rsidR="0074749F" w:rsidRPr="00EF5648">
        <w:rPr>
          <w:rFonts w:ascii="Times New Roman" w:eastAsia="Times New Roman" w:hAnsi="Times New Roman" w:cs="Times New Roman"/>
        </w:rPr>
        <w:t>ll</w:t>
      </w:r>
      <w:r w:rsidR="0074749F" w:rsidRPr="00EF5648">
        <w:rPr>
          <w:rFonts w:ascii="Times New Roman" w:eastAsia="Times New Roman" w:hAnsi="Times New Roman" w:cs="Times New Roman"/>
          <w:spacing w:val="1"/>
        </w:rPr>
        <w:t xml:space="preserve"> </w:t>
      </w:r>
      <w:r w:rsidR="0074749F" w:rsidRPr="00EF5648">
        <w:rPr>
          <w:rFonts w:ascii="Times New Roman" w:eastAsia="Times New Roman" w:hAnsi="Times New Roman" w:cs="Times New Roman"/>
        </w:rPr>
        <w:t>be</w:t>
      </w:r>
      <w:r w:rsidR="0074749F" w:rsidRPr="00EF5648">
        <w:rPr>
          <w:rFonts w:ascii="Times New Roman" w:eastAsia="Times New Roman" w:hAnsi="Times New Roman" w:cs="Times New Roman"/>
          <w:spacing w:val="-1"/>
        </w:rPr>
        <w:t xml:space="preserve"> </w:t>
      </w:r>
      <w:r w:rsidR="0074749F" w:rsidRPr="00EF5648">
        <w:rPr>
          <w:rFonts w:ascii="Times New Roman" w:eastAsia="Times New Roman" w:hAnsi="Times New Roman" w:cs="Times New Roman"/>
          <w:spacing w:val="2"/>
        </w:rPr>
        <w:t>p</w:t>
      </w:r>
      <w:r w:rsidR="0074749F" w:rsidRPr="00EF5648">
        <w:rPr>
          <w:rFonts w:ascii="Times New Roman" w:eastAsia="Times New Roman" w:hAnsi="Times New Roman" w:cs="Times New Roman"/>
        </w:rPr>
        <w:t>r</w:t>
      </w:r>
      <w:r w:rsidR="0074749F" w:rsidRPr="00EF5648">
        <w:rPr>
          <w:rFonts w:ascii="Times New Roman" w:eastAsia="Times New Roman" w:hAnsi="Times New Roman" w:cs="Times New Roman"/>
          <w:spacing w:val="-2"/>
        </w:rPr>
        <w:t>e</w:t>
      </w:r>
      <w:r w:rsidR="0074749F" w:rsidRPr="00EF5648">
        <w:rPr>
          <w:rFonts w:ascii="Times New Roman" w:eastAsia="Times New Roman" w:hAnsi="Times New Roman" w:cs="Times New Roman"/>
        </w:rPr>
        <w:t>p</w:t>
      </w:r>
      <w:r w:rsidR="0074749F" w:rsidRPr="00EF5648">
        <w:rPr>
          <w:rFonts w:ascii="Times New Roman" w:eastAsia="Times New Roman" w:hAnsi="Times New Roman" w:cs="Times New Roman"/>
          <w:spacing w:val="1"/>
        </w:rPr>
        <w:t>a</w:t>
      </w:r>
      <w:r w:rsidR="0074749F" w:rsidRPr="00EF5648">
        <w:rPr>
          <w:rFonts w:ascii="Times New Roman" w:eastAsia="Times New Roman" w:hAnsi="Times New Roman" w:cs="Times New Roman"/>
        </w:rPr>
        <w:t>red for</w:t>
      </w:r>
      <w:r w:rsidR="0074749F" w:rsidRPr="00EF5648">
        <w:rPr>
          <w:rFonts w:ascii="Times New Roman" w:eastAsia="Times New Roman" w:hAnsi="Times New Roman" w:cs="Times New Roman"/>
          <w:spacing w:val="-1"/>
        </w:rPr>
        <w:t xml:space="preserve"> e</w:t>
      </w:r>
      <w:r w:rsidR="0074749F" w:rsidRPr="00EF5648">
        <w:rPr>
          <w:rFonts w:ascii="Times New Roman" w:eastAsia="Times New Roman" w:hAnsi="Times New Roman" w:cs="Times New Roman"/>
          <w:spacing w:val="1"/>
        </w:rPr>
        <w:t>a</w:t>
      </w:r>
      <w:r w:rsidR="0074749F" w:rsidRPr="00EF5648">
        <w:rPr>
          <w:rFonts w:ascii="Times New Roman" w:eastAsia="Times New Roman" w:hAnsi="Times New Roman" w:cs="Times New Roman"/>
          <w:spacing w:val="-1"/>
        </w:rPr>
        <w:t>c</w:t>
      </w:r>
      <w:r w:rsidR="0074749F" w:rsidRPr="00EF5648">
        <w:rPr>
          <w:rFonts w:ascii="Times New Roman" w:eastAsia="Times New Roman" w:hAnsi="Times New Roman" w:cs="Times New Roman"/>
        </w:rPr>
        <w:t>h</w:t>
      </w:r>
      <w:r w:rsidR="0074749F" w:rsidRPr="00EF5648">
        <w:rPr>
          <w:rFonts w:ascii="Times New Roman" w:eastAsia="Times New Roman" w:hAnsi="Times New Roman" w:cs="Times New Roman"/>
          <w:spacing w:val="5"/>
        </w:rPr>
        <w:t xml:space="preserve"> </w:t>
      </w:r>
      <w:r w:rsidR="0074749F" w:rsidRPr="00EF5648">
        <w:rPr>
          <w:rFonts w:ascii="Times New Roman" w:eastAsia="Times New Roman" w:hAnsi="Times New Roman" w:cs="Times New Roman"/>
          <w:b/>
          <w:bCs/>
          <w:spacing w:val="-3"/>
        </w:rPr>
        <w:t>P</w:t>
      </w:r>
      <w:r w:rsidR="0074749F" w:rsidRPr="00EF5648">
        <w:rPr>
          <w:rFonts w:ascii="Times New Roman" w:eastAsia="Times New Roman" w:hAnsi="Times New Roman" w:cs="Times New Roman"/>
          <w:b/>
          <w:bCs/>
        </w:rPr>
        <w:t>a</w:t>
      </w:r>
      <w:r w:rsidR="0074749F" w:rsidRPr="00EF5648">
        <w:rPr>
          <w:rFonts w:ascii="Times New Roman" w:eastAsia="Times New Roman" w:hAnsi="Times New Roman" w:cs="Times New Roman"/>
          <w:b/>
          <w:bCs/>
          <w:spacing w:val="1"/>
        </w:rPr>
        <w:t>n</w:t>
      </w:r>
      <w:r w:rsidR="0074749F" w:rsidRPr="00EF5648">
        <w:rPr>
          <w:rFonts w:ascii="Times New Roman" w:eastAsia="Times New Roman" w:hAnsi="Times New Roman" w:cs="Times New Roman"/>
          <w:b/>
          <w:bCs/>
          <w:spacing w:val="-1"/>
        </w:rPr>
        <w:t>e</w:t>
      </w:r>
      <w:r w:rsidR="0074749F" w:rsidRPr="00EF5648">
        <w:rPr>
          <w:rFonts w:ascii="Times New Roman" w:eastAsia="Times New Roman" w:hAnsi="Times New Roman" w:cs="Times New Roman"/>
          <w:b/>
          <w:bCs/>
        </w:rPr>
        <w:t>l</w:t>
      </w:r>
      <w:r w:rsidR="0074749F" w:rsidRPr="00EF5648">
        <w:rPr>
          <w:rFonts w:ascii="Times New Roman" w:eastAsia="Times New Roman" w:hAnsi="Times New Roman" w:cs="Times New Roman"/>
          <w:b/>
          <w:bCs/>
          <w:spacing w:val="1"/>
        </w:rPr>
        <w:t xml:space="preserve"> </w:t>
      </w:r>
      <w:r w:rsidR="0074749F" w:rsidRPr="00EF5648">
        <w:rPr>
          <w:rFonts w:ascii="Times New Roman" w:eastAsia="Times New Roman" w:hAnsi="Times New Roman" w:cs="Times New Roman"/>
        </w:rPr>
        <w:t>me</w:t>
      </w:r>
      <w:r w:rsidR="0074749F" w:rsidRPr="00EF5648">
        <w:rPr>
          <w:rFonts w:ascii="Times New Roman" w:eastAsia="Times New Roman" w:hAnsi="Times New Roman" w:cs="Times New Roman"/>
          <w:spacing w:val="-1"/>
        </w:rPr>
        <w:t>e</w:t>
      </w:r>
      <w:r w:rsidR="0074749F" w:rsidRPr="00EF5648">
        <w:rPr>
          <w:rFonts w:ascii="Times New Roman" w:eastAsia="Times New Roman" w:hAnsi="Times New Roman" w:cs="Times New Roman"/>
        </w:rPr>
        <w:t>t</w:t>
      </w:r>
      <w:r w:rsidR="0074749F" w:rsidRPr="00EF5648">
        <w:rPr>
          <w:rFonts w:ascii="Times New Roman" w:eastAsia="Times New Roman" w:hAnsi="Times New Roman" w:cs="Times New Roman"/>
          <w:spacing w:val="1"/>
        </w:rPr>
        <w:t>i</w:t>
      </w:r>
      <w:r w:rsidR="0074749F" w:rsidRPr="00EF5648">
        <w:rPr>
          <w:rFonts w:ascii="Times New Roman" w:eastAsia="Times New Roman" w:hAnsi="Times New Roman" w:cs="Times New Roman"/>
          <w:spacing w:val="2"/>
        </w:rPr>
        <w:t>n</w:t>
      </w:r>
      <w:r w:rsidR="0074749F" w:rsidRPr="00EF5648">
        <w:rPr>
          <w:rFonts w:ascii="Times New Roman" w:eastAsia="Times New Roman" w:hAnsi="Times New Roman" w:cs="Times New Roman"/>
        </w:rPr>
        <w:t>g on the p</w:t>
      </w:r>
      <w:r w:rsidR="0074749F" w:rsidRPr="00EF5648">
        <w:rPr>
          <w:rFonts w:ascii="Times New Roman" w:eastAsia="Times New Roman" w:hAnsi="Times New Roman" w:cs="Times New Roman"/>
          <w:spacing w:val="-1"/>
        </w:rPr>
        <w:t>r</w:t>
      </w:r>
      <w:r w:rsidR="0074749F" w:rsidRPr="00EF5648">
        <w:rPr>
          <w:rFonts w:ascii="Times New Roman" w:eastAsia="Times New Roman" w:hAnsi="Times New Roman" w:cs="Times New Roman"/>
          <w:spacing w:val="2"/>
        </w:rPr>
        <w:t>o</w:t>
      </w:r>
      <w:r w:rsidR="0074749F" w:rsidRPr="00EF5648">
        <w:rPr>
          <w:rFonts w:ascii="Times New Roman" w:eastAsia="Times New Roman" w:hAnsi="Times New Roman" w:cs="Times New Roman"/>
          <w:spacing w:val="-2"/>
        </w:rPr>
        <w:t>g</w:t>
      </w:r>
      <w:r w:rsidR="0074749F" w:rsidRPr="00EF5648">
        <w:rPr>
          <w:rFonts w:ascii="Times New Roman" w:eastAsia="Times New Roman" w:hAnsi="Times New Roman" w:cs="Times New Roman"/>
        </w:rPr>
        <w:t>r</w:t>
      </w:r>
      <w:r w:rsidR="0074749F" w:rsidRPr="00EF5648">
        <w:rPr>
          <w:rFonts w:ascii="Times New Roman" w:eastAsia="Times New Roman" w:hAnsi="Times New Roman" w:cs="Times New Roman"/>
          <w:spacing w:val="-2"/>
        </w:rPr>
        <w:t>e</w:t>
      </w:r>
      <w:r w:rsidR="0074749F" w:rsidRPr="00EF5648">
        <w:rPr>
          <w:rFonts w:ascii="Times New Roman" w:eastAsia="Times New Roman" w:hAnsi="Times New Roman" w:cs="Times New Roman"/>
        </w:rPr>
        <w:t>ss of</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spacing w:val="3"/>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 xml:space="preserve">tion Code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 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shed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with o</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me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notes on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 xml:space="preserve">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t>
      </w:r>
    </w:p>
    <w:p w14:paraId="000AB075" w14:textId="77777777" w:rsidR="00015D47" w:rsidRPr="00EF5648" w:rsidRDefault="00015D47" w:rsidP="00757093">
      <w:pPr>
        <w:spacing w:after="0" w:line="240" w:lineRule="auto"/>
        <w:jc w:val="both"/>
      </w:pPr>
    </w:p>
    <w:p w14:paraId="35201846" w14:textId="77777777" w:rsidR="00015D47" w:rsidRPr="00EF5648" w:rsidRDefault="0026255B" w:rsidP="00757093">
      <w:pPr>
        <w:tabs>
          <w:tab w:val="left" w:pos="1500"/>
          <w:tab w:val="left" w:pos="5480"/>
        </w:tabs>
        <w:spacing w:after="0" w:line="240" w:lineRule="auto"/>
        <w:ind w:left="1520" w:right="239" w:hanging="698"/>
        <w:jc w:val="both"/>
        <w:rPr>
          <w:rFonts w:ascii="Times New Roman" w:eastAsia="Times New Roman" w:hAnsi="Times New Roman" w:cs="Times New Roman"/>
        </w:rPr>
      </w:pPr>
      <w:r w:rsidRPr="00EF5648">
        <w:rPr>
          <w:rFonts w:ascii="Times New Roman" w:eastAsia="Times New Roman" w:hAnsi="Times New Roman" w:cs="Times New Roman"/>
        </w:rPr>
        <w:t>(</w:t>
      </w:r>
      <w:r w:rsidR="00963BCA" w:rsidRPr="00EF5648">
        <w:rPr>
          <w:rFonts w:ascii="Times New Roman" w:eastAsia="Times New Roman" w:hAnsi="Times New Roman" w:cs="Times New Roman"/>
          <w:spacing w:val="-2"/>
        </w:rPr>
        <w:t>d</w:t>
      </w:r>
      <w:r w:rsidRPr="00EF5648">
        <w:rPr>
          <w:rFonts w:ascii="Times New Roman" w:eastAsia="Times New Roman" w:hAnsi="Times New Roman" w:cs="Times New Roman"/>
        </w:rPr>
        <w:t>)</w:t>
      </w:r>
      <w:r w:rsidRPr="00EF5648">
        <w:rPr>
          <w:rFonts w:ascii="Times New Roman" w:eastAsia="Times New Roman" w:hAnsi="Times New Roman" w:cs="Times New Roman"/>
        </w:rPr>
        <w:tab/>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ree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majo</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3"/>
        </w:rPr>
        <w:t>it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solu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ion of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osed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will norm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o out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c</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00D04DD3">
        <w:rPr>
          <w:rFonts w:ascii="Times New Roman" w:eastAsia="Times New Roman" w:hAnsi="Times New Roman" w:cs="Times New Roman"/>
        </w:rPr>
        <w:t xml:space="preserve">onsultation. </w:t>
      </w:r>
      <w:r w:rsidRPr="00EF5648">
        <w:rPr>
          <w:rFonts w:ascii="Times New Roman" w:eastAsia="Times New Roman" w:hAnsi="Times New Roman" w:cs="Times New Roman"/>
          <w:spacing w:val="-6"/>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in 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w</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4"/>
        </w:rPr>
        <w:t>o</w:t>
      </w:r>
      <w:r w:rsidRPr="00EF5648">
        <w:rPr>
          <w:rFonts w:ascii="Times New Roman" w:eastAsia="Times New Roman" w:hAnsi="Times New Roman" w:cs="Times New Roman"/>
        </w:rPr>
        <w:t>r 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ppro</w:t>
      </w:r>
      <w:r w:rsidRPr="00EF5648">
        <w:rPr>
          <w:rFonts w:ascii="Times New Roman" w:eastAsia="Times New Roman" w:hAnsi="Times New Roman" w:cs="Times New Roman"/>
          <w:spacing w:val="-1"/>
        </w:rPr>
        <w:t>ve</w:t>
      </w:r>
      <w:r w:rsidRPr="00EF5648">
        <w:rPr>
          <w:rFonts w:ascii="Times New Roman" w:eastAsia="Times New Roman" w:hAnsi="Times New Roman" w:cs="Times New Roman"/>
        </w:rPr>
        <w:t>d u</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ous</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d</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not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o out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c</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onsultation, subje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the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re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t of the</w:t>
      </w:r>
      <w:r w:rsidRPr="00EF5648">
        <w:rPr>
          <w:rFonts w:ascii="Times New Roman" w:eastAsia="Times New Roman" w:hAnsi="Times New Roman" w:cs="Times New Roman"/>
          <w:spacing w:val="-1"/>
        </w:rPr>
        <w:t xml:space="preserve"> </w:t>
      </w:r>
      <w:r w:rsidRPr="00D04DD3">
        <w:rPr>
          <w:rFonts w:ascii="Times New Roman" w:eastAsia="Times New Roman" w:hAnsi="Times New Roman" w:cs="Times New Roman"/>
          <w:b/>
        </w:rPr>
        <w:t>Autho</w:t>
      </w:r>
      <w:r w:rsidRPr="00D04DD3">
        <w:rPr>
          <w:rFonts w:ascii="Times New Roman" w:eastAsia="Times New Roman" w:hAnsi="Times New Roman" w:cs="Times New Roman"/>
          <w:b/>
          <w:spacing w:val="-1"/>
        </w:rPr>
        <w:t>r</w:t>
      </w:r>
      <w:r w:rsidRPr="00D04DD3">
        <w:rPr>
          <w:rFonts w:ascii="Times New Roman" w:eastAsia="Times New Roman" w:hAnsi="Times New Roman" w:cs="Times New Roman"/>
          <w:b/>
        </w:rPr>
        <w:t>i</w:t>
      </w:r>
      <w:r w:rsidRPr="00D04DD3">
        <w:rPr>
          <w:rFonts w:ascii="Times New Roman" w:eastAsia="Times New Roman" w:hAnsi="Times New Roman" w:cs="Times New Roman"/>
          <w:b/>
          <w:spacing w:val="3"/>
        </w:rPr>
        <w:t>t</w:t>
      </w:r>
      <w:r w:rsidRPr="00D04DD3">
        <w:rPr>
          <w:rFonts w:ascii="Times New Roman" w:eastAsia="Times New Roman" w:hAnsi="Times New Roman" w:cs="Times New Roman"/>
          <w:b/>
          <w:spacing w:val="-5"/>
        </w:rPr>
        <w:t>y</w:t>
      </w:r>
      <w:r w:rsidRPr="00EF5648">
        <w:rPr>
          <w:rFonts w:ascii="Times New Roman" w:eastAsia="Times New Roman" w:hAnsi="Times New Roman" w:cs="Times New Roman"/>
        </w:rPr>
        <w:t>.</w:t>
      </w:r>
    </w:p>
    <w:p w14:paraId="2B500FDF" w14:textId="77777777" w:rsidR="00015D47" w:rsidRPr="00EF5648" w:rsidRDefault="00015D47" w:rsidP="00757093">
      <w:pPr>
        <w:spacing w:after="0" w:line="240" w:lineRule="auto"/>
        <w:jc w:val="both"/>
      </w:pPr>
    </w:p>
    <w:p w14:paraId="397DA857" w14:textId="77777777" w:rsidR="00B42436" w:rsidRPr="00EF5648" w:rsidRDefault="0026255B" w:rsidP="00757093">
      <w:pPr>
        <w:tabs>
          <w:tab w:val="left" w:pos="1500"/>
        </w:tabs>
        <w:spacing w:after="0" w:line="240" w:lineRule="auto"/>
        <w:ind w:left="1520" w:right="134" w:hanging="698"/>
        <w:jc w:val="both"/>
        <w:rPr>
          <w:rFonts w:ascii="Times New Roman" w:eastAsia="Times New Roman" w:hAnsi="Times New Roman" w:cs="Times New Roman"/>
        </w:rPr>
      </w:pPr>
      <w:r w:rsidRPr="00EF5648">
        <w:rPr>
          <w:rFonts w:ascii="Times New Roman" w:eastAsia="Times New Roman" w:hAnsi="Times New Roman" w:cs="Times New Roman"/>
        </w:rPr>
        <w:t>(</w:t>
      </w:r>
      <w:r w:rsidR="00963BCA" w:rsidRPr="00EF5648">
        <w:rPr>
          <w:rFonts w:ascii="Times New Roman" w:eastAsia="Times New Roman" w:hAnsi="Times New Roman" w:cs="Times New Roman"/>
        </w:rPr>
        <w:t>e</w:t>
      </w:r>
      <w:r w:rsidRPr="00EF5648">
        <w:rPr>
          <w:rFonts w:ascii="Times New Roman" w:eastAsia="Times New Roman" w:hAnsi="Times New Roman" w:cs="Times New Roman"/>
        </w:rPr>
        <w:t>)</w:t>
      </w:r>
      <w:r w:rsidRPr="00EF5648">
        <w:rPr>
          <w:rFonts w:ascii="Times New Roman" w:eastAsia="Times New Roman" w:hAnsi="Times New Roman" w:cs="Times New Roman"/>
        </w:rPr>
        <w:tab/>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onsultation pap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 xml:space="preserve">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identi</w:t>
      </w:r>
      <w:r w:rsidRPr="00EF5648">
        <w:rPr>
          <w:rFonts w:ascii="Times New Roman" w:eastAsia="Times New Roman" w:hAnsi="Times New Roman" w:cs="Times New Roman"/>
          <w:spacing w:val="4"/>
        </w:rPr>
        <w:t>f</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sons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modif</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on, 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s 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pl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ons for </w:t>
      </w:r>
      <w:r w:rsidR="002318AE" w:rsidRPr="002318AE">
        <w:rPr>
          <w:rFonts w:ascii="Times New Roman" w:eastAsia="Times New Roman" w:hAnsi="Times New Roman" w:cs="Times New Roman"/>
          <w:b/>
        </w:rPr>
        <w:t>DNOs</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D04DD3">
        <w:rPr>
          <w:rFonts w:ascii="Times New Roman" w:eastAsia="Times New Roman" w:hAnsi="Times New Roman" w:cs="Times New Roman"/>
          <w:b/>
        </w:rPr>
        <w:t>Us</w:t>
      </w:r>
      <w:r w:rsidRPr="00D04DD3">
        <w:rPr>
          <w:rFonts w:ascii="Times New Roman" w:eastAsia="Times New Roman" w:hAnsi="Times New Roman" w:cs="Times New Roman"/>
          <w:b/>
          <w:spacing w:val="-1"/>
        </w:rPr>
        <w:t>e</w:t>
      </w:r>
      <w:r w:rsidRPr="00D04DD3">
        <w:rPr>
          <w:rFonts w:ascii="Times New Roman" w:eastAsia="Times New Roman" w:hAnsi="Times New Roman" w:cs="Times New Roman"/>
          <w:b/>
        </w:rPr>
        <w:t>rs</w:t>
      </w:r>
      <w:r w:rsidRPr="00EF5648">
        <w:rPr>
          <w:rFonts w:ascii="Times New Roman" w:eastAsia="Times New Roman" w:hAnsi="Times New Roman" w:cs="Times New Roman"/>
        </w:rPr>
        <w:t>,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k</w:t>
      </w:r>
      <w:r w:rsidRPr="00EF5648">
        <w:rPr>
          <w:rFonts w:ascii="Times New Roman" w:eastAsia="Times New Roman" w:hAnsi="Times New Roman" w:cs="Times New Roman"/>
          <w:spacing w:val="4"/>
        </w:rPr>
        <w:t>e</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2"/>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onsultation</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z w:val="24"/>
          <w:szCs w:val="24"/>
        </w:rPr>
        <w:t xml:space="preserve"> </w:t>
      </w:r>
      <w:r w:rsidRPr="00EF5648">
        <w:rPr>
          <w:rFonts w:ascii="Times New Roman" w:eastAsia="Times New Roman" w:hAnsi="Times New Roman" w:cs="Times New Roman"/>
        </w:rPr>
        <w:t>invo</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luation of</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ther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00045277" w:rsidRPr="00EF5648">
        <w:rPr>
          <w:rFonts w:ascii="Times New Roman" w:eastAsia="Times New Roman" w:hAnsi="Times New Roman" w:cs="Times New Roman"/>
          <w:spacing w:val="-1"/>
        </w:rPr>
        <w:t xml:space="preserve">modification </w:t>
      </w:r>
      <w:r w:rsidRPr="00EF5648">
        <w:rPr>
          <w:rFonts w:ascii="Times New Roman" w:eastAsia="Times New Roman" w:hAnsi="Times New Roman" w:cs="Times New Roman"/>
        </w:rPr>
        <w:t>would 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the </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hiev</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of the </w:t>
      </w:r>
      <w:r w:rsidRPr="00EF5648">
        <w:rPr>
          <w:rFonts w:ascii="Times New Roman" w:eastAsia="Times New Roman" w:hAnsi="Times New Roman" w:cs="Times New Roman"/>
          <w:b/>
          <w:bCs/>
        </w:rPr>
        <w:t>Dis</w:t>
      </w:r>
      <w:r w:rsidRPr="00EF5648">
        <w:rPr>
          <w:rFonts w:ascii="Times New Roman" w:eastAsia="Times New Roman" w:hAnsi="Times New Roman" w:cs="Times New Roman"/>
          <w:b/>
          <w:bCs/>
          <w:spacing w:val="2"/>
        </w:rPr>
        <w:t>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e</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obje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provid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he </w:t>
      </w:r>
      <w:r w:rsidRPr="00EF5648">
        <w:rPr>
          <w:rFonts w:ascii="Times New Roman" w:eastAsia="Times New Roman" w:hAnsi="Times New Roman" w:cs="Times New Roman"/>
          <w:b/>
          <w:bCs/>
        </w:rPr>
        <w:t>D</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rPr>
        <w:t>O</w:t>
      </w:r>
      <w:r w:rsidRPr="00EF5648">
        <w:rPr>
          <w:rFonts w:ascii="Times New Roman" w:eastAsia="Times New Roman" w:hAnsi="Times New Roman" w:cs="Times New Roman"/>
          <w:b/>
          <w:bCs/>
          <w:spacing w:val="3"/>
        </w:rPr>
        <w:t>'</w:t>
      </w:r>
      <w:r w:rsidRPr="00EF5648">
        <w:rPr>
          <w:rFonts w:ascii="Times New Roman" w:eastAsia="Times New Roman" w:hAnsi="Times New Roman" w:cs="Times New Roman"/>
          <w:b/>
          <w:bCs/>
        </w:rPr>
        <w:t>s 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 xml:space="preserve">tion </w:t>
      </w:r>
      <w:proofErr w:type="spellStart"/>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b/>
          <w:bCs/>
        </w:rPr>
        <w:t>ic</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ce</w:t>
      </w:r>
      <w:proofErr w:type="spellEnd"/>
      <w:r w:rsidRPr="00EF5648">
        <w:rPr>
          <w:rFonts w:ascii="Times New Roman" w:eastAsia="Times New Roman" w:hAnsi="Times New Roman" w:cs="Times New Roman"/>
          <w:b/>
          <w:bCs/>
        </w:rPr>
        <w:t>,</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t on</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3"/>
        </w:rPr>
        <w:t>r</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nhouse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sses is </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ike</w:t>
      </w:r>
      <w:r w:rsidRPr="00EF5648">
        <w:rPr>
          <w:rFonts w:ascii="Times New Roman" w:eastAsia="Times New Roman" w:hAnsi="Times New Roman" w:cs="Times New Roman"/>
          <w:spacing w:val="2"/>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to be mat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his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include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ssessment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q</w:t>
      </w:r>
      <w:r w:rsidRPr="00EF5648">
        <w:rPr>
          <w:rFonts w:ascii="Times New Roman" w:eastAsia="Times New Roman" w:hAnsi="Times New Roman" w:cs="Times New Roman"/>
          <w:spacing w:val="2"/>
        </w:rPr>
        <w:t>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ble impa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 of</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opos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00DF44CF" w:rsidRPr="00EF5648">
        <w:rPr>
          <w:rFonts w:ascii="Times New Roman" w:eastAsia="Times New Roman" w:hAnsi="Times New Roman" w:cs="Times New Roman"/>
          <w:spacing w:val="-1"/>
        </w:rPr>
        <w:t>modification</w:t>
      </w:r>
      <w:r w:rsidRPr="00EF5648">
        <w:rPr>
          <w:rFonts w:ascii="Times New Roman" w:eastAsia="Times New Roman" w:hAnsi="Times New Roman" w:cs="Times New Roman"/>
        </w:rPr>
        <w:t xml:space="preserve"> on</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nhouse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emissions, to be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ondu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ted in</w:t>
      </w:r>
      <w:r w:rsidR="00963BCA"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acc</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rd</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with a</w:t>
      </w:r>
      <w:r w:rsidRPr="00EF5648">
        <w:rPr>
          <w:rFonts w:ascii="Times New Roman" w:eastAsia="Times New Roman" w:hAnsi="Times New Roman" w:cs="Times New Roman"/>
          <w:spacing w:val="4"/>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u</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(on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of </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rbon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osts</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lu</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of </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nhouse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emissions)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 xml:space="preserve">ity </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om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to</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me. The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onsultation pap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l be publish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on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ovide su</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ient 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me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sponse,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det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rmin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solu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ion of the</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 xml:space="preserve">, </w:t>
      </w:r>
      <w:r w:rsidR="0074749F" w:rsidRPr="00EF5648">
        <w:rPr>
          <w:rFonts w:ascii="Times New Roman" w:eastAsia="Times New Roman" w:hAnsi="Times New Roman" w:cs="Times New Roman"/>
        </w:rPr>
        <w:t>taking</w:t>
      </w:r>
      <w:r w:rsidR="0074749F" w:rsidRPr="00EF5648">
        <w:rPr>
          <w:rFonts w:ascii="Times New Roman" w:eastAsia="Times New Roman" w:hAnsi="Times New Roman" w:cs="Times New Roman"/>
          <w:spacing w:val="-2"/>
        </w:rPr>
        <w:t xml:space="preserve"> </w:t>
      </w:r>
      <w:r w:rsidR="0074749F" w:rsidRPr="00EF5648">
        <w:rPr>
          <w:rFonts w:ascii="Times New Roman" w:eastAsia="Times New Roman" w:hAnsi="Times New Roman" w:cs="Times New Roman"/>
          <w:spacing w:val="1"/>
        </w:rPr>
        <w:t>a</w:t>
      </w:r>
      <w:r w:rsidR="0074749F" w:rsidRPr="00EF5648">
        <w:rPr>
          <w:rFonts w:ascii="Times New Roman" w:eastAsia="Times New Roman" w:hAnsi="Times New Roman" w:cs="Times New Roman"/>
          <w:spacing w:val="-1"/>
        </w:rPr>
        <w:t>cc</w:t>
      </w:r>
      <w:r w:rsidR="0074749F" w:rsidRPr="00EF5648">
        <w:rPr>
          <w:rFonts w:ascii="Times New Roman" w:eastAsia="Times New Roman" w:hAnsi="Times New Roman" w:cs="Times New Roman"/>
        </w:rPr>
        <w:t>ount of t</w:t>
      </w:r>
      <w:r w:rsidR="0074749F" w:rsidRPr="00EF5648">
        <w:rPr>
          <w:rFonts w:ascii="Times New Roman" w:eastAsia="Times New Roman" w:hAnsi="Times New Roman" w:cs="Times New Roman"/>
          <w:spacing w:val="3"/>
        </w:rPr>
        <w:t>h</w:t>
      </w:r>
      <w:r w:rsidR="0074749F" w:rsidRPr="00EF5648">
        <w:rPr>
          <w:rFonts w:ascii="Times New Roman" w:eastAsia="Times New Roman" w:hAnsi="Times New Roman" w:cs="Times New Roman"/>
        </w:rPr>
        <w:t>e</w:t>
      </w:r>
      <w:r w:rsidR="0074749F" w:rsidRPr="00EF5648">
        <w:rPr>
          <w:rFonts w:ascii="Times New Roman" w:eastAsia="Times New Roman" w:hAnsi="Times New Roman" w:cs="Times New Roman"/>
          <w:spacing w:val="-1"/>
        </w:rPr>
        <w:t xml:space="preserve"> </w:t>
      </w:r>
      <w:r w:rsidR="0074749F" w:rsidRPr="00EF5648">
        <w:rPr>
          <w:rFonts w:ascii="Times New Roman" w:eastAsia="Times New Roman" w:hAnsi="Times New Roman" w:cs="Times New Roman"/>
        </w:rPr>
        <w:t>n</w:t>
      </w:r>
      <w:r w:rsidR="0074749F" w:rsidRPr="00EF5648">
        <w:rPr>
          <w:rFonts w:ascii="Times New Roman" w:eastAsia="Times New Roman" w:hAnsi="Times New Roman" w:cs="Times New Roman"/>
          <w:spacing w:val="-1"/>
        </w:rPr>
        <w:t>a</w:t>
      </w:r>
      <w:r w:rsidR="0074749F" w:rsidRPr="00EF5648">
        <w:rPr>
          <w:rFonts w:ascii="Times New Roman" w:eastAsia="Times New Roman" w:hAnsi="Times New Roman" w:cs="Times New Roman"/>
          <w:spacing w:val="3"/>
        </w:rPr>
        <w:t>t</w:t>
      </w:r>
      <w:r w:rsidR="0074749F" w:rsidRPr="00EF5648">
        <w:rPr>
          <w:rFonts w:ascii="Times New Roman" w:eastAsia="Times New Roman" w:hAnsi="Times New Roman" w:cs="Times New Roman"/>
        </w:rPr>
        <w:t>u</w:t>
      </w:r>
      <w:r w:rsidR="0074749F" w:rsidRPr="00EF5648">
        <w:rPr>
          <w:rFonts w:ascii="Times New Roman" w:eastAsia="Times New Roman" w:hAnsi="Times New Roman" w:cs="Times New Roman"/>
          <w:spacing w:val="-1"/>
        </w:rPr>
        <w:t>r</w:t>
      </w:r>
      <w:r w:rsidR="0074749F" w:rsidRPr="00EF5648">
        <w:rPr>
          <w:rFonts w:ascii="Times New Roman" w:eastAsia="Times New Roman" w:hAnsi="Times New Roman" w:cs="Times New Roman"/>
        </w:rPr>
        <w:t>e</w:t>
      </w:r>
      <w:r w:rsidR="0074749F" w:rsidRPr="00EF5648">
        <w:rPr>
          <w:rFonts w:ascii="Times New Roman" w:eastAsia="Times New Roman" w:hAnsi="Times New Roman" w:cs="Times New Roman"/>
          <w:spacing w:val="-1"/>
        </w:rPr>
        <w:t xml:space="preserve"> </w:t>
      </w:r>
      <w:r w:rsidR="0074749F" w:rsidRPr="00EF5648">
        <w:rPr>
          <w:rFonts w:ascii="Times New Roman" w:eastAsia="Times New Roman" w:hAnsi="Times New Roman" w:cs="Times New Roman"/>
        </w:rPr>
        <w:t>of the</w:t>
      </w:r>
      <w:r w:rsidR="0074749F" w:rsidRPr="00EF5648">
        <w:rPr>
          <w:rFonts w:ascii="Times New Roman" w:eastAsia="Times New Roman" w:hAnsi="Times New Roman" w:cs="Times New Roman"/>
          <w:spacing w:val="-1"/>
        </w:rPr>
        <w:t xml:space="preserve"> </w:t>
      </w:r>
      <w:r w:rsidR="0074749F" w:rsidRPr="00EF5648">
        <w:rPr>
          <w:rFonts w:ascii="Times New Roman" w:eastAsia="Times New Roman" w:hAnsi="Times New Roman" w:cs="Times New Roman"/>
        </w:rPr>
        <w:t>mod</w:t>
      </w:r>
      <w:r w:rsidR="0074749F" w:rsidRPr="00EF5648">
        <w:rPr>
          <w:rFonts w:ascii="Times New Roman" w:eastAsia="Times New Roman" w:hAnsi="Times New Roman" w:cs="Times New Roman"/>
          <w:spacing w:val="1"/>
        </w:rPr>
        <w:t>i</w:t>
      </w:r>
      <w:r w:rsidR="0074749F" w:rsidRPr="00EF5648">
        <w:rPr>
          <w:rFonts w:ascii="Times New Roman" w:eastAsia="Times New Roman" w:hAnsi="Times New Roman" w:cs="Times New Roman"/>
        </w:rPr>
        <w:t>fi</w:t>
      </w:r>
      <w:r w:rsidR="0074749F" w:rsidRPr="00EF5648">
        <w:rPr>
          <w:rFonts w:ascii="Times New Roman" w:eastAsia="Times New Roman" w:hAnsi="Times New Roman" w:cs="Times New Roman"/>
          <w:spacing w:val="1"/>
        </w:rPr>
        <w:t>c</w:t>
      </w:r>
      <w:r w:rsidR="0074749F" w:rsidRPr="00EF5648">
        <w:rPr>
          <w:rFonts w:ascii="Times New Roman" w:eastAsia="Times New Roman" w:hAnsi="Times New Roman" w:cs="Times New Roman"/>
          <w:spacing w:val="-1"/>
        </w:rPr>
        <w:t>a</w:t>
      </w:r>
      <w:r w:rsidR="0074749F" w:rsidRPr="00EF5648">
        <w:rPr>
          <w:rFonts w:ascii="Times New Roman" w:eastAsia="Times New Roman" w:hAnsi="Times New Roman" w:cs="Times New Roman"/>
        </w:rPr>
        <w:t>t</w:t>
      </w:r>
      <w:r w:rsidR="0074749F" w:rsidRPr="00EF5648">
        <w:rPr>
          <w:rFonts w:ascii="Times New Roman" w:eastAsia="Times New Roman" w:hAnsi="Times New Roman" w:cs="Times New Roman"/>
          <w:spacing w:val="1"/>
        </w:rPr>
        <w:t>i</w:t>
      </w:r>
      <w:r w:rsidR="0074749F" w:rsidRPr="00EF5648">
        <w:rPr>
          <w:rFonts w:ascii="Times New Roman" w:eastAsia="Times New Roman" w:hAnsi="Times New Roman" w:cs="Times New Roman"/>
        </w:rPr>
        <w:t xml:space="preserve">on.  </w:t>
      </w:r>
      <w:r w:rsidR="00D41D85" w:rsidRPr="00EF5648">
        <w:rPr>
          <w:rFonts w:ascii="Times New Roman" w:hAnsi="Times New Roman" w:cs="Times New Roman"/>
          <w:lang w:val="en-GB"/>
        </w:rPr>
        <w:t xml:space="preserve">Unless the </w:t>
      </w:r>
      <w:r w:rsidR="00D41D85" w:rsidRPr="00EF5648">
        <w:rPr>
          <w:rFonts w:ascii="Times New Roman" w:hAnsi="Times New Roman" w:cs="Times New Roman"/>
          <w:b/>
          <w:bCs/>
          <w:lang w:val="en-GB"/>
        </w:rPr>
        <w:t xml:space="preserve">Panel </w:t>
      </w:r>
      <w:r w:rsidR="00D41D85" w:rsidRPr="00EF5648">
        <w:rPr>
          <w:rFonts w:ascii="Times New Roman" w:hAnsi="Times New Roman" w:cs="Times New Roman"/>
          <w:lang w:val="en-GB"/>
        </w:rPr>
        <w:t xml:space="preserve">determines otherwise, the standard period for consultation shall usually be </w:t>
      </w:r>
      <w:r w:rsidR="00D04DD3">
        <w:rPr>
          <w:rFonts w:ascii="Times New Roman" w:hAnsi="Times New Roman" w:cs="Times New Roman"/>
          <w:lang w:val="en-GB"/>
        </w:rPr>
        <w:t>a minimum of15 business days</w:t>
      </w:r>
      <w:r w:rsidR="00D41D85" w:rsidRPr="00EF5648">
        <w:rPr>
          <w:rFonts w:ascii="Times New Roman" w:hAnsi="Times New Roman" w:cs="Times New Roman"/>
          <w:lang w:val="en-GB"/>
        </w:rPr>
        <w:t xml:space="preserve">.  Any urgent modification will have a minimum consultation period of 5 </w:t>
      </w:r>
      <w:r w:rsidR="00D41D85" w:rsidRPr="00EF5648">
        <w:rPr>
          <w:rFonts w:ascii="Times New Roman" w:hAnsi="Times New Roman" w:cs="Times New Roman"/>
          <w:b/>
          <w:bCs/>
          <w:lang w:val="en-GB"/>
        </w:rPr>
        <w:t>Business Day</w:t>
      </w:r>
      <w:r w:rsidR="00045277" w:rsidRPr="00EF5648">
        <w:rPr>
          <w:rFonts w:ascii="Times New Roman" w:hAnsi="Times New Roman" w:cs="Times New Roman"/>
          <w:b/>
          <w:bCs/>
          <w:lang w:val="en-GB"/>
        </w:rPr>
        <w:t>s</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(if possible).</w:t>
      </w:r>
    </w:p>
    <w:p w14:paraId="24AFF2A4" w14:textId="77777777" w:rsidR="00015D47" w:rsidRPr="00EF5648" w:rsidRDefault="00015D47" w:rsidP="00757093">
      <w:pPr>
        <w:spacing w:after="0" w:line="240" w:lineRule="auto"/>
        <w:jc w:val="both"/>
      </w:pPr>
    </w:p>
    <w:p w14:paraId="0CFC39AD" w14:textId="77777777" w:rsidR="00B42436" w:rsidRPr="00EF5648" w:rsidRDefault="0026255B" w:rsidP="00757093">
      <w:pPr>
        <w:widowControl/>
        <w:autoSpaceDE w:val="0"/>
        <w:autoSpaceDN w:val="0"/>
        <w:adjustRightInd w:val="0"/>
        <w:spacing w:after="240" w:line="240" w:lineRule="auto"/>
        <w:ind w:left="1560" w:hanging="709"/>
        <w:jc w:val="both"/>
        <w:rPr>
          <w:rFonts w:ascii="Times New Roman" w:eastAsia="Times New Roman" w:hAnsi="Times New Roman" w:cs="Times New Roman"/>
        </w:rPr>
      </w:pPr>
      <w:r w:rsidRPr="00EF5648">
        <w:rPr>
          <w:rFonts w:ascii="Times New Roman" w:eastAsia="Times New Roman" w:hAnsi="Times New Roman" w:cs="Times New Roman"/>
        </w:rPr>
        <w:lastRenderedPageBreak/>
        <w:t>(</w:t>
      </w:r>
      <w:r w:rsidR="00963BCA" w:rsidRPr="00EF5648">
        <w:rPr>
          <w:rFonts w:ascii="Times New Roman" w:eastAsia="Times New Roman" w:hAnsi="Times New Roman" w:cs="Times New Roman"/>
          <w:spacing w:val="-2"/>
        </w:rPr>
        <w:t>f</w:t>
      </w:r>
      <w:r w:rsidRPr="00EF5648">
        <w:rPr>
          <w:rFonts w:ascii="Times New Roman" w:eastAsia="Times New Roman" w:hAnsi="Times New Roman" w:cs="Times New Roman"/>
        </w:rPr>
        <w:t>)</w:t>
      </w:r>
      <w:r w:rsidRPr="00EF5648">
        <w:rPr>
          <w:rFonts w:ascii="Times New Roman" w:eastAsia="Times New Roman" w:hAnsi="Times New Roman" w:cs="Times New Roman"/>
        </w:rPr>
        <w:tab/>
        <w:t xml:space="preserve">At the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onsultation pe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iod and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ft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nside</w:t>
      </w:r>
      <w:r w:rsidRPr="00EF5648">
        <w:rPr>
          <w:rFonts w:ascii="Times New Roman" w:eastAsia="Times New Roman" w:hAnsi="Times New Roman" w:cs="Times New Roman"/>
          <w:spacing w:val="-1"/>
        </w:rPr>
        <w:t>ra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the </w:t>
      </w:r>
      <w:r w:rsidR="002318AE" w:rsidRPr="002318AE">
        <w:rPr>
          <w:rFonts w:ascii="Times New Roman" w:eastAsia="Times New Roman" w:hAnsi="Times New Roman" w:cs="Times New Roman"/>
          <w:b/>
        </w:rPr>
        <w:t>DNOs</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ssue a</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rt to 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Autho</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i</w:t>
      </w:r>
      <w:r w:rsidRPr="005367FC">
        <w:rPr>
          <w:rFonts w:ascii="Times New Roman" w:eastAsia="Times New Roman" w:hAnsi="Times New Roman" w:cs="Times New Roman"/>
          <w:b/>
          <w:spacing w:val="3"/>
        </w:rPr>
        <w:t>t</w:t>
      </w:r>
      <w:r w:rsidRPr="005367FC">
        <w:rPr>
          <w:rFonts w:ascii="Times New Roman" w:eastAsia="Times New Roman" w:hAnsi="Times New Roman" w:cs="Times New Roman"/>
          <w:b/>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setti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ut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sul</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s of the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onsultation </w:t>
      </w:r>
      <w:r w:rsidR="0074749F" w:rsidRPr="00EF5648">
        <w:rPr>
          <w:rFonts w:ascii="Times New Roman" w:eastAsia="Times New Roman" w:hAnsi="Times New Roman" w:cs="Times New Roman"/>
        </w:rPr>
        <w:t xml:space="preserve">and </w:t>
      </w:r>
      <w:r w:rsidR="0074749F" w:rsidRPr="00EF5648">
        <w:rPr>
          <w:rFonts w:ascii="Times New Roman" w:eastAsia="Times New Roman" w:hAnsi="Times New Roman" w:cs="Times New Roman"/>
          <w:spacing w:val="-1"/>
        </w:rPr>
        <w:t>a</w:t>
      </w:r>
      <w:r w:rsidR="0074749F" w:rsidRPr="00EF5648">
        <w:rPr>
          <w:rFonts w:ascii="Times New Roman" w:eastAsia="Times New Roman" w:hAnsi="Times New Roman" w:cs="Times New Roman"/>
          <w:spacing w:val="5"/>
        </w:rPr>
        <w:t>n</w:t>
      </w:r>
      <w:r w:rsidR="0074749F" w:rsidRPr="00EF5648">
        <w:rPr>
          <w:rFonts w:ascii="Times New Roman" w:eastAsia="Times New Roman" w:hAnsi="Times New Roman" w:cs="Times New Roman"/>
        </w:rPr>
        <w:t>y</w:t>
      </w:r>
      <w:r w:rsidR="0074749F" w:rsidRPr="00EF5648">
        <w:rPr>
          <w:rFonts w:ascii="Times New Roman" w:eastAsia="Times New Roman" w:hAnsi="Times New Roman" w:cs="Times New Roman"/>
          <w:spacing w:val="-5"/>
        </w:rPr>
        <w:t xml:space="preserve"> </w:t>
      </w:r>
      <w:r w:rsidR="0074749F" w:rsidRPr="00EF5648">
        <w:rPr>
          <w:rFonts w:ascii="Times New Roman" w:eastAsia="Times New Roman" w:hAnsi="Times New Roman" w:cs="Times New Roman"/>
          <w:spacing w:val="-1"/>
        </w:rPr>
        <w:t>re</w:t>
      </w:r>
      <w:r w:rsidR="0074749F" w:rsidRPr="00EF5648">
        <w:rPr>
          <w:rFonts w:ascii="Times New Roman" w:eastAsia="Times New Roman" w:hAnsi="Times New Roman" w:cs="Times New Roman"/>
        </w:rPr>
        <w:t>v</w:t>
      </w:r>
      <w:r w:rsidR="0074749F" w:rsidRPr="00EF5648">
        <w:rPr>
          <w:rFonts w:ascii="Times New Roman" w:eastAsia="Times New Roman" w:hAnsi="Times New Roman" w:cs="Times New Roman"/>
          <w:spacing w:val="3"/>
        </w:rPr>
        <w:t>i</w:t>
      </w:r>
      <w:r w:rsidR="0074749F" w:rsidRPr="00EF5648">
        <w:rPr>
          <w:rFonts w:ascii="Times New Roman" w:eastAsia="Times New Roman" w:hAnsi="Times New Roman" w:cs="Times New Roman"/>
        </w:rPr>
        <w:t>sions</w:t>
      </w:r>
      <w:r w:rsidR="0074749F" w:rsidRPr="00EF5648">
        <w:rPr>
          <w:rFonts w:ascii="Times New Roman" w:eastAsia="Times New Roman" w:hAnsi="Times New Roman" w:cs="Times New Roman"/>
          <w:spacing w:val="1"/>
        </w:rPr>
        <w:t xml:space="preserve"> </w:t>
      </w:r>
      <w:r w:rsidR="0074749F" w:rsidRPr="00EF5648">
        <w:rPr>
          <w:rFonts w:ascii="Times New Roman" w:eastAsia="Times New Roman" w:hAnsi="Times New Roman" w:cs="Times New Roman"/>
        </w:rPr>
        <w:t>pro</w:t>
      </w:r>
      <w:r w:rsidR="0074749F" w:rsidRPr="00EF5648">
        <w:rPr>
          <w:rFonts w:ascii="Times New Roman" w:eastAsia="Times New Roman" w:hAnsi="Times New Roman" w:cs="Times New Roman"/>
          <w:spacing w:val="-1"/>
        </w:rPr>
        <w:t>p</w:t>
      </w:r>
      <w:r w:rsidR="0074749F" w:rsidRPr="00EF5648">
        <w:rPr>
          <w:rFonts w:ascii="Times New Roman" w:eastAsia="Times New Roman" w:hAnsi="Times New Roman" w:cs="Times New Roman"/>
        </w:rPr>
        <w:t>osed</w:t>
      </w:r>
      <w:r w:rsidR="0074749F" w:rsidRPr="00EF5648">
        <w:rPr>
          <w:rFonts w:ascii="Times New Roman" w:eastAsia="Times New Roman" w:hAnsi="Times New Roman" w:cs="Times New Roman"/>
          <w:spacing w:val="-1"/>
        </w:rPr>
        <w:t xml:space="preserve"> </w:t>
      </w:r>
      <w:r w:rsidR="0074749F" w:rsidRPr="00EF5648">
        <w:rPr>
          <w:rFonts w:ascii="Times New Roman" w:eastAsia="Times New Roman" w:hAnsi="Times New Roman" w:cs="Times New Roman"/>
          <w:spacing w:val="2"/>
        </w:rPr>
        <w:t>b</w:t>
      </w:r>
      <w:r w:rsidR="0074749F" w:rsidRPr="00EF5648">
        <w:rPr>
          <w:rFonts w:ascii="Times New Roman" w:eastAsia="Times New Roman" w:hAnsi="Times New Roman" w:cs="Times New Roman"/>
        </w:rPr>
        <w:t>y</w:t>
      </w:r>
      <w:r w:rsidR="0074749F" w:rsidRPr="00EF5648">
        <w:rPr>
          <w:rFonts w:ascii="Times New Roman" w:eastAsia="Times New Roman" w:hAnsi="Times New Roman" w:cs="Times New Roman"/>
          <w:spacing w:val="-5"/>
        </w:rPr>
        <w:t xml:space="preserve"> </w:t>
      </w:r>
      <w:r w:rsidR="0074749F" w:rsidRPr="00EF5648">
        <w:rPr>
          <w:rFonts w:ascii="Times New Roman" w:eastAsia="Times New Roman" w:hAnsi="Times New Roman" w:cs="Times New Roman"/>
        </w:rPr>
        <w:t>the</w:t>
      </w:r>
      <w:r w:rsidR="0074749F" w:rsidRPr="00EF5648">
        <w:rPr>
          <w:rFonts w:ascii="Times New Roman" w:eastAsia="Times New Roman" w:hAnsi="Times New Roman" w:cs="Times New Roman"/>
          <w:spacing w:val="4"/>
        </w:rPr>
        <w:t xml:space="preserve"> </w:t>
      </w:r>
      <w:r w:rsidR="0074749F" w:rsidRPr="00EF5648">
        <w:rPr>
          <w:rFonts w:ascii="Times New Roman" w:eastAsia="Times New Roman" w:hAnsi="Times New Roman" w:cs="Times New Roman"/>
          <w:b/>
          <w:bCs/>
        </w:rPr>
        <w:t>P</w:t>
      </w:r>
      <w:r w:rsidR="0074749F" w:rsidRPr="00EF5648">
        <w:rPr>
          <w:rFonts w:ascii="Times New Roman" w:eastAsia="Times New Roman" w:hAnsi="Times New Roman" w:cs="Times New Roman"/>
          <w:b/>
          <w:bCs/>
          <w:spacing w:val="2"/>
        </w:rPr>
        <w:t>a</w:t>
      </w:r>
      <w:r w:rsidR="0074749F" w:rsidRPr="00EF5648">
        <w:rPr>
          <w:rFonts w:ascii="Times New Roman" w:eastAsia="Times New Roman" w:hAnsi="Times New Roman" w:cs="Times New Roman"/>
          <w:b/>
          <w:bCs/>
          <w:spacing w:val="1"/>
        </w:rPr>
        <w:t>n</w:t>
      </w:r>
      <w:r w:rsidR="0074749F" w:rsidRPr="00EF5648">
        <w:rPr>
          <w:rFonts w:ascii="Times New Roman" w:eastAsia="Times New Roman" w:hAnsi="Times New Roman" w:cs="Times New Roman"/>
          <w:b/>
          <w:bCs/>
          <w:spacing w:val="-1"/>
        </w:rPr>
        <w:t>e</w:t>
      </w:r>
      <w:r w:rsidR="0074749F" w:rsidRPr="00EF5648">
        <w:rPr>
          <w:rFonts w:ascii="Times New Roman" w:eastAsia="Times New Roman" w:hAnsi="Times New Roman" w:cs="Times New Roman"/>
          <w:b/>
          <w:bCs/>
        </w:rPr>
        <w:t>l</w:t>
      </w:r>
      <w:r w:rsidR="0074749F" w:rsidRPr="00EF5648">
        <w:rPr>
          <w:rFonts w:ascii="Times New Roman" w:eastAsia="Times New Roman" w:hAnsi="Times New Roman" w:cs="Times New Roman"/>
          <w:b/>
          <w:bCs/>
          <w:spacing w:val="1"/>
        </w:rPr>
        <w:t xml:space="preserve"> </w:t>
      </w:r>
      <w:r w:rsidR="0074749F" w:rsidRPr="00EF5648">
        <w:rPr>
          <w:rFonts w:ascii="Times New Roman" w:eastAsia="Times New Roman" w:hAnsi="Times New Roman" w:cs="Times New Roman"/>
        </w:rPr>
        <w:t xml:space="preserve">to </w:t>
      </w:r>
      <w:r w:rsidR="0074749F" w:rsidRPr="00EF5648">
        <w:rPr>
          <w:rFonts w:ascii="Times New Roman" w:eastAsia="Times New Roman" w:hAnsi="Times New Roman" w:cs="Times New Roman"/>
          <w:spacing w:val="1"/>
        </w:rPr>
        <w:t>t</w:t>
      </w:r>
      <w:r w:rsidR="0074749F" w:rsidRPr="00EF5648">
        <w:rPr>
          <w:rFonts w:ascii="Times New Roman" w:eastAsia="Times New Roman" w:hAnsi="Times New Roman" w:cs="Times New Roman"/>
        </w:rPr>
        <w:t>he</w:t>
      </w:r>
      <w:r w:rsidR="0074749F" w:rsidRPr="00EF5648">
        <w:rPr>
          <w:rFonts w:ascii="Times New Roman" w:eastAsia="Times New Roman" w:hAnsi="Times New Roman" w:cs="Times New Roman"/>
          <w:spacing w:val="-1"/>
        </w:rPr>
        <w:t xml:space="preserve"> </w:t>
      </w:r>
      <w:r w:rsidR="0074749F" w:rsidRPr="00EF5648">
        <w:rPr>
          <w:rFonts w:ascii="Times New Roman" w:eastAsia="Times New Roman" w:hAnsi="Times New Roman" w:cs="Times New Roman"/>
        </w:rPr>
        <w:t>proposed mod</w:t>
      </w:r>
      <w:r w:rsidR="0074749F" w:rsidRPr="00EF5648">
        <w:rPr>
          <w:rFonts w:ascii="Times New Roman" w:eastAsia="Times New Roman" w:hAnsi="Times New Roman" w:cs="Times New Roman"/>
          <w:spacing w:val="1"/>
        </w:rPr>
        <w:t>i</w:t>
      </w:r>
      <w:r w:rsidR="0074749F" w:rsidRPr="00EF5648">
        <w:rPr>
          <w:rFonts w:ascii="Times New Roman" w:eastAsia="Times New Roman" w:hAnsi="Times New Roman" w:cs="Times New Roman"/>
        </w:rPr>
        <w:t>fi</w:t>
      </w:r>
      <w:r w:rsidR="0074749F" w:rsidRPr="00EF5648">
        <w:rPr>
          <w:rFonts w:ascii="Times New Roman" w:eastAsia="Times New Roman" w:hAnsi="Times New Roman" w:cs="Times New Roman"/>
          <w:spacing w:val="-1"/>
        </w:rPr>
        <w:t>ca</w:t>
      </w:r>
      <w:r w:rsidR="0074749F" w:rsidRPr="00EF5648">
        <w:rPr>
          <w:rFonts w:ascii="Times New Roman" w:eastAsia="Times New Roman" w:hAnsi="Times New Roman" w:cs="Times New Roman"/>
        </w:rPr>
        <w:t>t</w:t>
      </w:r>
      <w:r w:rsidR="0074749F" w:rsidRPr="00EF5648">
        <w:rPr>
          <w:rFonts w:ascii="Times New Roman" w:eastAsia="Times New Roman" w:hAnsi="Times New Roman" w:cs="Times New Roman"/>
          <w:spacing w:val="1"/>
        </w:rPr>
        <w:t>i</w:t>
      </w:r>
      <w:r w:rsidR="0074749F" w:rsidRPr="00EF5648">
        <w:rPr>
          <w:rFonts w:ascii="Times New Roman" w:eastAsia="Times New Roman" w:hAnsi="Times New Roman" w:cs="Times New Roman"/>
        </w:rPr>
        <w:t>on.</w:t>
      </w:r>
      <w:r w:rsidR="00D41D85" w:rsidRPr="00EF5648">
        <w:rPr>
          <w:rFonts w:ascii="Times New Roman" w:hAnsi="Times New Roman" w:cs="Times New Roman"/>
          <w:lang w:val="en-GB"/>
        </w:rPr>
        <w:t xml:space="preserve">  The report will include an explanation of the reasons why the </w:t>
      </w:r>
      <w:r w:rsidR="002318AE" w:rsidRPr="002318AE">
        <w:rPr>
          <w:rFonts w:ascii="Times New Roman" w:hAnsi="Times New Roman" w:cs="Times New Roman"/>
          <w:b/>
          <w:bCs/>
          <w:lang w:val="en-GB"/>
        </w:rPr>
        <w:t>DNOs</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 xml:space="preserve">reasonably think that the proposed modification is appropriate for the continuing achievement of the objectives set out in DIN2.1(b) of the </w:t>
      </w:r>
      <w:r w:rsidR="00D41D85" w:rsidRPr="00EF5648">
        <w:rPr>
          <w:rFonts w:ascii="Times New Roman" w:hAnsi="Times New Roman" w:cs="Times New Roman"/>
          <w:b/>
          <w:bCs/>
          <w:lang w:val="en-GB"/>
        </w:rPr>
        <w:t xml:space="preserve">Distribution Code </w:t>
      </w:r>
      <w:r w:rsidR="00D41D85" w:rsidRPr="00EF5648">
        <w:rPr>
          <w:rFonts w:ascii="Times New Roman" w:hAnsi="Times New Roman" w:cs="Times New Roman"/>
          <w:lang w:val="en-GB"/>
        </w:rPr>
        <w:t xml:space="preserve">and a copy of all written representations or objections from </w:t>
      </w:r>
      <w:r w:rsidR="00D41D85" w:rsidRPr="00EF5648">
        <w:rPr>
          <w:rFonts w:ascii="Times New Roman" w:hAnsi="Times New Roman" w:cs="Times New Roman"/>
          <w:b/>
          <w:bCs/>
          <w:lang w:val="en-GB"/>
        </w:rPr>
        <w:t xml:space="preserve">Authorised Electricity Operators </w:t>
      </w:r>
      <w:r w:rsidR="00EB247F" w:rsidRPr="00EB247F">
        <w:rPr>
          <w:rFonts w:ascii="Times New Roman" w:hAnsi="Times New Roman" w:cs="Times New Roman"/>
          <w:bCs/>
          <w:lang w:val="en-GB"/>
        </w:rPr>
        <w:t>or</w:t>
      </w:r>
      <w:r w:rsidR="00EB247F">
        <w:rPr>
          <w:rFonts w:ascii="Times New Roman" w:hAnsi="Times New Roman" w:cs="Times New Roman"/>
          <w:b/>
          <w:bCs/>
          <w:lang w:val="en-GB"/>
        </w:rPr>
        <w:t xml:space="preserve"> Users </w:t>
      </w:r>
      <w:r w:rsidR="00D41D85" w:rsidRPr="00EF5648">
        <w:rPr>
          <w:rFonts w:ascii="Times New Roman" w:hAnsi="Times New Roman" w:cs="Times New Roman"/>
          <w:lang w:val="en-GB"/>
        </w:rPr>
        <w:t xml:space="preserve">(including any </w:t>
      </w:r>
      <w:r w:rsidR="00D04DD3">
        <w:rPr>
          <w:rFonts w:ascii="Times New Roman" w:hAnsi="Times New Roman" w:cs="Times New Roman"/>
          <w:lang w:val="en-GB"/>
        </w:rPr>
        <w:t xml:space="preserve">alternative </w:t>
      </w:r>
      <w:r w:rsidR="00D41D85" w:rsidRPr="00EF5648">
        <w:rPr>
          <w:rFonts w:ascii="Times New Roman" w:hAnsi="Times New Roman" w:cs="Times New Roman"/>
          <w:lang w:val="en-GB"/>
        </w:rPr>
        <w:t xml:space="preserve">proposals by such </w:t>
      </w:r>
      <w:r w:rsidR="00D41D85" w:rsidRPr="00EF5648">
        <w:rPr>
          <w:rFonts w:ascii="Times New Roman" w:hAnsi="Times New Roman" w:cs="Times New Roman"/>
          <w:b/>
          <w:bCs/>
          <w:lang w:val="en-GB"/>
        </w:rPr>
        <w:t xml:space="preserve">Authorised Electricity Operators </w:t>
      </w:r>
      <w:r w:rsidR="00EB247F" w:rsidRPr="00EB247F">
        <w:rPr>
          <w:rFonts w:ascii="Times New Roman" w:hAnsi="Times New Roman" w:cs="Times New Roman"/>
          <w:bCs/>
          <w:lang w:val="en-GB"/>
        </w:rPr>
        <w:t>or</w:t>
      </w:r>
      <w:r w:rsidR="00EB247F">
        <w:rPr>
          <w:rFonts w:ascii="Times New Roman" w:hAnsi="Times New Roman" w:cs="Times New Roman"/>
          <w:b/>
          <w:bCs/>
          <w:lang w:val="en-GB"/>
        </w:rPr>
        <w:t xml:space="preserve"> Users </w:t>
      </w:r>
      <w:r w:rsidR="00D41D85" w:rsidRPr="00EF5648">
        <w:rPr>
          <w:rFonts w:ascii="Times New Roman" w:hAnsi="Times New Roman" w:cs="Times New Roman"/>
          <w:lang w:val="en-GB"/>
        </w:rPr>
        <w:t xml:space="preserve">for modifications that have not been accepted by the </w:t>
      </w:r>
      <w:r w:rsidR="00D41D85" w:rsidRPr="00EF5648">
        <w:rPr>
          <w:rFonts w:ascii="Times New Roman" w:hAnsi="Times New Roman" w:cs="Times New Roman"/>
          <w:b/>
          <w:bCs/>
          <w:lang w:val="en-GB"/>
        </w:rPr>
        <w:t xml:space="preserve">Panel </w:t>
      </w:r>
      <w:r w:rsidR="00D41D85" w:rsidRPr="00EF5648">
        <w:rPr>
          <w:rFonts w:ascii="Times New Roman" w:hAnsi="Times New Roman" w:cs="Times New Roman"/>
          <w:lang w:val="en-GB"/>
        </w:rPr>
        <w:t>during the course of the review) that were received during the consultation process and have not been withdrawn.</w:t>
      </w:r>
      <w:r w:rsidR="0074749F" w:rsidRPr="00EF5648">
        <w:rPr>
          <w:rFonts w:ascii="Times New Roman" w:eastAsia="Times New Roman" w:hAnsi="Times New Roman" w:cs="Times New Roman"/>
        </w:rPr>
        <w:t xml:space="preserve">  The</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rt will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shed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on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t>
      </w:r>
    </w:p>
    <w:p w14:paraId="433D48E3" w14:textId="77777777" w:rsidR="00B42436" w:rsidRPr="00EF5648" w:rsidRDefault="00D41D85" w:rsidP="00757093">
      <w:pPr>
        <w:widowControl/>
        <w:autoSpaceDE w:val="0"/>
        <w:autoSpaceDN w:val="0"/>
        <w:adjustRightInd w:val="0"/>
        <w:spacing w:after="240" w:line="240" w:lineRule="auto"/>
        <w:ind w:left="1560" w:hanging="709"/>
        <w:jc w:val="both"/>
        <w:rPr>
          <w:rFonts w:ascii="Times New Roman" w:hAnsi="Times New Roman" w:cs="Times New Roman"/>
          <w:lang w:val="en-GB"/>
        </w:rPr>
      </w:pPr>
      <w:r w:rsidRPr="00EF5648">
        <w:rPr>
          <w:rFonts w:ascii="Times New Roman" w:hAnsi="Times New Roman" w:cs="Times New Roman"/>
          <w:lang w:val="en-GB"/>
        </w:rPr>
        <w:t>(g)</w:t>
      </w:r>
      <w:r w:rsidRPr="00EF5648">
        <w:rPr>
          <w:rFonts w:ascii="Times New Roman" w:hAnsi="Times New Roman" w:cs="Times New Roman"/>
          <w:lang w:val="en-GB"/>
        </w:rPr>
        <w:tab/>
        <w:t xml:space="preserve">The </w:t>
      </w:r>
      <w:r w:rsidR="002318AE" w:rsidRPr="002318AE">
        <w:rPr>
          <w:rFonts w:ascii="Times New Roman" w:hAnsi="Times New Roman" w:cs="Times New Roman"/>
          <w:b/>
          <w:bCs/>
          <w:lang w:val="en-GB"/>
        </w:rPr>
        <w:t>DNOs</w:t>
      </w:r>
      <w:r w:rsidRPr="00EF5648">
        <w:rPr>
          <w:rFonts w:ascii="Times New Roman" w:hAnsi="Times New Roman" w:cs="Times New Roman"/>
          <w:b/>
          <w:bCs/>
          <w:lang w:val="en-GB"/>
        </w:rPr>
        <w:t xml:space="preserve"> </w:t>
      </w:r>
      <w:r w:rsidRPr="00EF5648">
        <w:rPr>
          <w:rFonts w:ascii="Times New Roman" w:hAnsi="Times New Roman" w:cs="Times New Roman"/>
          <w:lang w:val="en-GB"/>
        </w:rPr>
        <w:t xml:space="preserve">will revise and resubmit the report to the </w:t>
      </w:r>
      <w:r w:rsidRPr="00EF5648">
        <w:rPr>
          <w:rFonts w:ascii="Times New Roman" w:hAnsi="Times New Roman" w:cs="Times New Roman"/>
          <w:b/>
          <w:bCs/>
          <w:lang w:val="en-GB"/>
        </w:rPr>
        <w:t xml:space="preserve">Authority </w:t>
      </w:r>
      <w:r w:rsidRPr="00EF5648">
        <w:rPr>
          <w:rFonts w:ascii="Times New Roman" w:hAnsi="Times New Roman" w:cs="Times New Roman"/>
          <w:lang w:val="en-GB"/>
        </w:rPr>
        <w:t xml:space="preserve">in accordance with any direction by the </w:t>
      </w:r>
      <w:r w:rsidRPr="00EF5648">
        <w:rPr>
          <w:rFonts w:ascii="Times New Roman" w:hAnsi="Times New Roman" w:cs="Times New Roman"/>
          <w:b/>
          <w:bCs/>
          <w:lang w:val="en-GB"/>
        </w:rPr>
        <w:t xml:space="preserve">Authority </w:t>
      </w:r>
      <w:r w:rsidRPr="00EF5648">
        <w:rPr>
          <w:rFonts w:ascii="Times New Roman" w:hAnsi="Times New Roman" w:cs="Times New Roman"/>
          <w:lang w:val="en-GB"/>
        </w:rPr>
        <w:t xml:space="preserve">where the </w:t>
      </w:r>
      <w:r w:rsidRPr="00EF5648">
        <w:rPr>
          <w:rFonts w:ascii="Times New Roman" w:hAnsi="Times New Roman" w:cs="Times New Roman"/>
          <w:b/>
          <w:bCs/>
          <w:lang w:val="en-GB"/>
        </w:rPr>
        <w:t xml:space="preserve">Authority </w:t>
      </w:r>
      <w:r w:rsidRPr="00EF5648">
        <w:rPr>
          <w:rFonts w:ascii="Times New Roman" w:hAnsi="Times New Roman" w:cs="Times New Roman"/>
          <w:lang w:val="en-GB"/>
        </w:rPr>
        <w:t xml:space="preserve">has determined that it cannot properly form an opinion on the approval of the modification proposal. </w:t>
      </w:r>
    </w:p>
    <w:p w14:paraId="2121F84B" w14:textId="77777777" w:rsidR="00B42436" w:rsidRPr="00EF5648" w:rsidRDefault="00D41D85" w:rsidP="00A02EA9">
      <w:pPr>
        <w:widowControl/>
        <w:autoSpaceDE w:val="0"/>
        <w:autoSpaceDN w:val="0"/>
        <w:adjustRightInd w:val="0"/>
        <w:spacing w:after="240" w:line="240" w:lineRule="auto"/>
        <w:ind w:left="1560" w:hanging="709"/>
        <w:jc w:val="both"/>
        <w:rPr>
          <w:rFonts w:ascii="Times New Roman" w:hAnsi="Times New Roman" w:cs="Times New Roman"/>
        </w:rPr>
      </w:pPr>
      <w:r w:rsidRPr="00EF5648">
        <w:rPr>
          <w:rFonts w:ascii="Times New Roman" w:hAnsi="Times New Roman" w:cs="Times New Roman"/>
          <w:lang w:val="en-GB"/>
        </w:rPr>
        <w:t>(h)</w:t>
      </w:r>
      <w:r w:rsidRPr="00EF5648">
        <w:rPr>
          <w:rFonts w:ascii="Times New Roman" w:hAnsi="Times New Roman" w:cs="Times New Roman"/>
          <w:lang w:val="en-GB"/>
        </w:rPr>
        <w:tab/>
        <w:t xml:space="preserve">A proposal for a modification that falls within the scope of a </w:t>
      </w:r>
      <w:r w:rsidR="001C060B" w:rsidRPr="001C060B">
        <w:rPr>
          <w:rFonts w:ascii="Times New Roman" w:hAnsi="Times New Roman" w:cs="Times New Roman"/>
          <w:b/>
          <w:bCs/>
          <w:lang w:val="en-GB"/>
        </w:rPr>
        <w:t>Significant Code Review</w:t>
      </w:r>
      <w:r w:rsidRPr="00EF5648">
        <w:rPr>
          <w:rFonts w:ascii="Times New Roman" w:hAnsi="Times New Roman" w:cs="Times New Roman"/>
          <w:b/>
          <w:bCs/>
          <w:lang w:val="en-GB"/>
        </w:rPr>
        <w:t xml:space="preserve"> </w:t>
      </w:r>
      <w:r w:rsidRPr="00EF5648">
        <w:rPr>
          <w:rFonts w:ascii="Times New Roman" w:hAnsi="Times New Roman" w:cs="Times New Roman"/>
          <w:lang w:val="en-GB"/>
        </w:rPr>
        <w:t xml:space="preserve">shall not be made during the </w:t>
      </w:r>
      <w:r w:rsidR="001C060B" w:rsidRPr="001C060B">
        <w:rPr>
          <w:rFonts w:ascii="Times New Roman" w:hAnsi="Times New Roman" w:cs="Times New Roman"/>
          <w:b/>
          <w:bCs/>
          <w:lang w:val="en-GB"/>
        </w:rPr>
        <w:t>Significant Code Review</w:t>
      </w:r>
      <w:r w:rsidRPr="00EF5648">
        <w:rPr>
          <w:rFonts w:ascii="Times New Roman" w:hAnsi="Times New Roman" w:cs="Times New Roman"/>
          <w:b/>
          <w:bCs/>
          <w:lang w:val="en-GB"/>
        </w:rPr>
        <w:t xml:space="preserve"> Phase</w:t>
      </w:r>
      <w:r w:rsidRPr="00EF5648">
        <w:rPr>
          <w:rFonts w:ascii="Times New Roman" w:hAnsi="Times New Roman" w:cs="Times New Roman"/>
          <w:lang w:val="en-GB"/>
        </w:rPr>
        <w:t xml:space="preserve">, except where the </w:t>
      </w:r>
      <w:r w:rsidRPr="00EF5648">
        <w:rPr>
          <w:rFonts w:ascii="Times New Roman" w:hAnsi="Times New Roman" w:cs="Times New Roman"/>
          <w:b/>
          <w:bCs/>
          <w:lang w:val="en-GB"/>
        </w:rPr>
        <w:t xml:space="preserve">Authority </w:t>
      </w:r>
      <w:r w:rsidRPr="00EF5648">
        <w:rPr>
          <w:rFonts w:ascii="Times New Roman" w:hAnsi="Times New Roman" w:cs="Times New Roman"/>
          <w:lang w:val="en-GB"/>
        </w:rPr>
        <w:t xml:space="preserve">determines that the modification proposal may be made or otherwise at the direction of the </w:t>
      </w:r>
      <w:r w:rsidRPr="00EF5648">
        <w:rPr>
          <w:rFonts w:ascii="Times New Roman" w:hAnsi="Times New Roman" w:cs="Times New Roman"/>
          <w:b/>
          <w:bCs/>
          <w:lang w:val="en-GB"/>
        </w:rPr>
        <w:t>Authority</w:t>
      </w:r>
      <w:r w:rsidRPr="00EF5648">
        <w:rPr>
          <w:rFonts w:ascii="Times New Roman" w:hAnsi="Times New Roman" w:cs="Times New Roman"/>
          <w:lang w:val="en-GB"/>
        </w:rPr>
        <w:t xml:space="preserve">. If a modification proposal is made during a </w:t>
      </w:r>
      <w:r w:rsidR="001C060B" w:rsidRPr="001C060B">
        <w:rPr>
          <w:rFonts w:ascii="Times New Roman" w:hAnsi="Times New Roman" w:cs="Times New Roman"/>
          <w:b/>
          <w:bCs/>
          <w:lang w:val="en-GB"/>
        </w:rPr>
        <w:t>Significant Code Review</w:t>
      </w:r>
      <w:r w:rsidRPr="00EF5648">
        <w:rPr>
          <w:rFonts w:ascii="Times New Roman" w:hAnsi="Times New Roman" w:cs="Times New Roman"/>
          <w:b/>
          <w:bCs/>
          <w:lang w:val="en-GB"/>
        </w:rPr>
        <w:t xml:space="preserve"> Phase</w:t>
      </w:r>
      <w:r w:rsidRPr="00EF5648">
        <w:rPr>
          <w:rFonts w:ascii="Times New Roman" w:hAnsi="Times New Roman" w:cs="Times New Roman"/>
          <w:lang w:val="en-GB"/>
        </w:rPr>
        <w:t xml:space="preserve">, the </w:t>
      </w:r>
      <w:r w:rsidR="002318AE" w:rsidRPr="002318AE">
        <w:rPr>
          <w:rFonts w:ascii="Times New Roman" w:hAnsi="Times New Roman" w:cs="Times New Roman"/>
          <w:b/>
          <w:bCs/>
          <w:lang w:val="en-GB"/>
        </w:rPr>
        <w:t>DNOs</w:t>
      </w:r>
      <w:r w:rsidRPr="00EF5648">
        <w:rPr>
          <w:rFonts w:ascii="Times New Roman" w:hAnsi="Times New Roman" w:cs="Times New Roman"/>
          <w:b/>
          <w:bCs/>
          <w:lang w:val="en-GB"/>
        </w:rPr>
        <w:t xml:space="preserve"> </w:t>
      </w:r>
      <w:r w:rsidRPr="00EF5648">
        <w:rPr>
          <w:rFonts w:ascii="Times New Roman" w:hAnsi="Times New Roman" w:cs="Times New Roman"/>
          <w:lang w:val="en-GB"/>
        </w:rPr>
        <w:t xml:space="preserve">shall (unless exempted by the </w:t>
      </w:r>
      <w:r w:rsidRPr="00EF5648">
        <w:rPr>
          <w:rFonts w:ascii="Times New Roman" w:hAnsi="Times New Roman" w:cs="Times New Roman"/>
          <w:b/>
          <w:bCs/>
          <w:lang w:val="en-GB"/>
        </w:rPr>
        <w:t>Authority</w:t>
      </w:r>
      <w:r w:rsidRPr="00EF5648">
        <w:rPr>
          <w:rFonts w:ascii="Times New Roman" w:hAnsi="Times New Roman" w:cs="Times New Roman"/>
          <w:lang w:val="en-GB"/>
        </w:rPr>
        <w:t xml:space="preserve">) notify the </w:t>
      </w:r>
      <w:r w:rsidRPr="00EF5648">
        <w:rPr>
          <w:rFonts w:ascii="Times New Roman" w:hAnsi="Times New Roman" w:cs="Times New Roman"/>
          <w:b/>
          <w:bCs/>
          <w:lang w:val="en-GB"/>
        </w:rPr>
        <w:t xml:space="preserve">Authority </w:t>
      </w:r>
      <w:r w:rsidRPr="00EF5648">
        <w:rPr>
          <w:rFonts w:ascii="Times New Roman" w:hAnsi="Times New Roman" w:cs="Times New Roman"/>
          <w:lang w:val="en-GB"/>
        </w:rPr>
        <w:t xml:space="preserve">as soon as practicable of any representations received in relation to the relevance of </w:t>
      </w:r>
      <w:r w:rsidRPr="00EF5648">
        <w:rPr>
          <w:rFonts w:ascii="Times New Roman" w:hAnsi="Times New Roman" w:cs="Times New Roman"/>
          <w:b/>
          <w:bCs/>
          <w:lang w:val="en-GB"/>
        </w:rPr>
        <w:t xml:space="preserve">the </w:t>
      </w:r>
      <w:r w:rsidR="001C060B" w:rsidRPr="001C060B">
        <w:rPr>
          <w:rFonts w:ascii="Times New Roman" w:hAnsi="Times New Roman" w:cs="Times New Roman"/>
          <w:b/>
          <w:bCs/>
          <w:lang w:val="en-GB"/>
        </w:rPr>
        <w:t>Significant Code Review</w:t>
      </w:r>
      <w:r w:rsidRPr="00EF5648">
        <w:rPr>
          <w:rFonts w:ascii="Times New Roman" w:hAnsi="Times New Roman" w:cs="Times New Roman"/>
          <w:b/>
          <w:bCs/>
          <w:lang w:val="en-GB"/>
        </w:rPr>
        <w:t xml:space="preserve"> </w:t>
      </w:r>
      <w:r w:rsidRPr="00EF5648">
        <w:rPr>
          <w:rFonts w:ascii="Times New Roman" w:hAnsi="Times New Roman" w:cs="Times New Roman"/>
          <w:lang w:val="en-GB"/>
        </w:rPr>
        <w:t xml:space="preserve">and the </w:t>
      </w:r>
      <w:r w:rsidR="002318AE" w:rsidRPr="002318AE">
        <w:rPr>
          <w:rFonts w:ascii="Times New Roman" w:hAnsi="Times New Roman" w:cs="Times New Roman"/>
          <w:b/>
          <w:bCs/>
          <w:lang w:val="en-GB"/>
        </w:rPr>
        <w:t>DNOs</w:t>
      </w:r>
      <w:r w:rsidRPr="00EF5648">
        <w:rPr>
          <w:rFonts w:ascii="Times New Roman" w:hAnsi="Times New Roman" w:cs="Times New Roman"/>
          <w:lang w:val="en-GB"/>
        </w:rPr>
        <w:t xml:space="preserve">' assessment of whether the proposal falls within the scope of the </w:t>
      </w:r>
      <w:r w:rsidR="001C060B" w:rsidRPr="001C060B">
        <w:rPr>
          <w:rFonts w:ascii="Times New Roman" w:hAnsi="Times New Roman" w:cs="Times New Roman"/>
          <w:b/>
          <w:bCs/>
          <w:lang w:val="en-GB"/>
        </w:rPr>
        <w:t>Significant Code Review</w:t>
      </w:r>
      <w:r w:rsidRPr="00EF5648">
        <w:rPr>
          <w:rFonts w:ascii="Times New Roman" w:hAnsi="Times New Roman" w:cs="Times New Roman"/>
          <w:b/>
          <w:bCs/>
          <w:lang w:val="en-GB"/>
        </w:rPr>
        <w:t xml:space="preserve"> </w:t>
      </w:r>
      <w:r w:rsidRPr="00EF5648">
        <w:rPr>
          <w:rFonts w:ascii="Times New Roman" w:hAnsi="Times New Roman" w:cs="Times New Roman"/>
          <w:lang w:val="en-GB"/>
        </w:rPr>
        <w:t xml:space="preserve">and its reasons for that assessment. If the </w:t>
      </w:r>
      <w:r w:rsidRPr="00EF5648">
        <w:rPr>
          <w:rFonts w:ascii="Times New Roman" w:hAnsi="Times New Roman" w:cs="Times New Roman"/>
          <w:b/>
          <w:bCs/>
          <w:lang w:val="en-GB"/>
        </w:rPr>
        <w:t xml:space="preserve">Authority </w:t>
      </w:r>
      <w:r w:rsidRPr="00EF5648">
        <w:rPr>
          <w:rFonts w:ascii="Times New Roman" w:hAnsi="Times New Roman" w:cs="Times New Roman"/>
          <w:lang w:val="en-GB"/>
        </w:rPr>
        <w:t xml:space="preserve">so directs, the </w:t>
      </w:r>
      <w:r w:rsidR="002318AE" w:rsidRPr="002318AE">
        <w:rPr>
          <w:rFonts w:ascii="Times New Roman" w:hAnsi="Times New Roman" w:cs="Times New Roman"/>
          <w:b/>
          <w:bCs/>
          <w:lang w:val="en-GB"/>
        </w:rPr>
        <w:t>DNOs</w:t>
      </w:r>
      <w:r w:rsidRPr="00EF5648">
        <w:rPr>
          <w:rFonts w:ascii="Times New Roman" w:hAnsi="Times New Roman" w:cs="Times New Roman"/>
          <w:b/>
          <w:bCs/>
          <w:lang w:val="en-GB"/>
        </w:rPr>
        <w:t xml:space="preserve"> </w:t>
      </w:r>
      <w:r w:rsidRPr="00EF5648">
        <w:rPr>
          <w:rFonts w:ascii="Times New Roman" w:hAnsi="Times New Roman" w:cs="Times New Roman"/>
          <w:lang w:val="en-GB"/>
        </w:rPr>
        <w:t xml:space="preserve">shall not proceed with the modification proposal until the </w:t>
      </w:r>
      <w:r w:rsidR="001C060B" w:rsidRPr="001C060B">
        <w:rPr>
          <w:rFonts w:ascii="Times New Roman" w:hAnsi="Times New Roman" w:cs="Times New Roman"/>
          <w:b/>
          <w:bCs/>
          <w:lang w:val="en-GB"/>
        </w:rPr>
        <w:t>Significant Code Review</w:t>
      </w:r>
      <w:r w:rsidRPr="00EF5648">
        <w:rPr>
          <w:rFonts w:ascii="Times New Roman" w:hAnsi="Times New Roman" w:cs="Times New Roman"/>
          <w:b/>
          <w:bCs/>
          <w:lang w:val="en-GB"/>
        </w:rPr>
        <w:t xml:space="preserve"> Phase </w:t>
      </w:r>
      <w:r w:rsidRPr="00EF5648">
        <w:rPr>
          <w:rFonts w:ascii="Times New Roman" w:hAnsi="Times New Roman" w:cs="Times New Roman"/>
          <w:lang w:val="en-GB"/>
        </w:rPr>
        <w:t>has ended.</w:t>
      </w:r>
      <w:r w:rsidR="001C060B" w:rsidRPr="001C060B">
        <w:t xml:space="preserve"> </w:t>
      </w:r>
      <w:r w:rsidR="001C060B" w:rsidRPr="001C060B">
        <w:rPr>
          <w:rFonts w:ascii="Times New Roman" w:hAnsi="Times New Roman" w:cs="Times New Roman"/>
          <w:lang w:val="en-GB"/>
        </w:rPr>
        <w:t xml:space="preserve">The </w:t>
      </w:r>
      <w:r w:rsidR="001C060B" w:rsidRPr="005367FC">
        <w:rPr>
          <w:rFonts w:ascii="Times New Roman" w:hAnsi="Times New Roman" w:cs="Times New Roman"/>
          <w:b/>
          <w:lang w:val="en-GB"/>
        </w:rPr>
        <w:t xml:space="preserve">Authority </w:t>
      </w:r>
      <w:r w:rsidR="001C060B" w:rsidRPr="001C060B">
        <w:rPr>
          <w:rFonts w:ascii="Times New Roman" w:hAnsi="Times New Roman" w:cs="Times New Roman"/>
          <w:lang w:val="en-GB"/>
        </w:rPr>
        <w:t xml:space="preserve">may make a proposal for modification of the </w:t>
      </w:r>
      <w:r w:rsidR="001C060B" w:rsidRPr="005367FC">
        <w:rPr>
          <w:rFonts w:ascii="Times New Roman" w:hAnsi="Times New Roman" w:cs="Times New Roman"/>
          <w:b/>
          <w:lang w:val="en-GB"/>
        </w:rPr>
        <w:t>Distribution Code</w:t>
      </w:r>
      <w:r w:rsidR="001C060B" w:rsidRPr="001C060B">
        <w:rPr>
          <w:rFonts w:ascii="Times New Roman" w:hAnsi="Times New Roman" w:cs="Times New Roman"/>
          <w:lang w:val="en-GB"/>
        </w:rPr>
        <w:t xml:space="preserve"> where that modification proposal is in respect of a </w:t>
      </w:r>
      <w:r w:rsidR="001C060B" w:rsidRPr="005367FC">
        <w:rPr>
          <w:rFonts w:ascii="Times New Roman" w:hAnsi="Times New Roman" w:cs="Times New Roman"/>
          <w:b/>
          <w:lang w:val="en-GB"/>
        </w:rPr>
        <w:t>Significant Code Review</w:t>
      </w:r>
      <w:r w:rsidR="00D0765B">
        <w:rPr>
          <w:rFonts w:ascii="Times New Roman" w:hAnsi="Times New Roman" w:cs="Times New Roman"/>
          <w:b/>
          <w:lang w:val="en-GB"/>
        </w:rPr>
        <w:t>.</w:t>
      </w:r>
    </w:p>
    <w:p w14:paraId="2F3F2831" w14:textId="77777777" w:rsidR="001C060B" w:rsidRDefault="0026255B" w:rsidP="00A02EA9">
      <w:pPr>
        <w:tabs>
          <w:tab w:val="left" w:pos="1500"/>
        </w:tabs>
        <w:spacing w:before="29" w:after="0" w:line="240" w:lineRule="auto"/>
        <w:ind w:left="1520" w:right="40" w:hanging="698"/>
        <w:jc w:val="both"/>
      </w:pPr>
      <w:r w:rsidRPr="00EF5648">
        <w:rPr>
          <w:rFonts w:ascii="Times New Roman" w:eastAsia="Times New Roman" w:hAnsi="Times New Roman" w:cs="Times New Roman"/>
          <w:spacing w:val="-1"/>
        </w:rPr>
        <w:t>(</w:t>
      </w:r>
      <w:proofErr w:type="spellStart"/>
      <w:r w:rsidR="00963BCA" w:rsidRPr="00EF5648">
        <w:rPr>
          <w:rFonts w:ascii="Times New Roman" w:eastAsia="Times New Roman" w:hAnsi="Times New Roman" w:cs="Times New Roman"/>
          <w:spacing w:val="-1"/>
        </w:rPr>
        <w:t>i</w:t>
      </w:r>
      <w:proofErr w:type="spellEnd"/>
      <w:r w:rsidRPr="00EF5648">
        <w:rPr>
          <w:rFonts w:ascii="Times New Roman" w:eastAsia="Times New Roman" w:hAnsi="Times New Roman" w:cs="Times New Roman"/>
        </w:rPr>
        <w:t>)</w:t>
      </w:r>
      <w:r w:rsidRPr="00EF5648">
        <w:rPr>
          <w:rFonts w:ascii="Times New Roman" w:eastAsia="Times New Roman" w:hAnsi="Times New Roman" w:cs="Times New Roman"/>
        </w:rPr>
        <w:tab/>
      </w:r>
      <w:r w:rsidR="001C060B" w:rsidRPr="001C060B">
        <w:rPr>
          <w:rFonts w:ascii="Times New Roman" w:eastAsia="Times New Roman" w:hAnsi="Times New Roman" w:cs="Times New Roman"/>
          <w:spacing w:val="-1"/>
        </w:rPr>
        <w:t xml:space="preserve">Where the </w:t>
      </w:r>
      <w:r w:rsidR="001C060B" w:rsidRPr="005367FC">
        <w:rPr>
          <w:rFonts w:ascii="Times New Roman" w:eastAsia="Times New Roman" w:hAnsi="Times New Roman" w:cs="Times New Roman"/>
          <w:b/>
          <w:spacing w:val="-1"/>
        </w:rPr>
        <w:t xml:space="preserve">Authority </w:t>
      </w:r>
      <w:r w:rsidR="001C060B" w:rsidRPr="001C060B">
        <w:rPr>
          <w:rFonts w:ascii="Times New Roman" w:eastAsia="Times New Roman" w:hAnsi="Times New Roman" w:cs="Times New Roman"/>
          <w:spacing w:val="-1"/>
        </w:rPr>
        <w:t xml:space="preserve">makes a modification proposal in accordance with paragraph (h), the </w:t>
      </w:r>
      <w:r w:rsidR="002318AE" w:rsidRPr="002318AE">
        <w:rPr>
          <w:rFonts w:ascii="Times New Roman" w:eastAsia="Times New Roman" w:hAnsi="Times New Roman" w:cs="Times New Roman"/>
          <w:b/>
          <w:spacing w:val="-1"/>
        </w:rPr>
        <w:t>DNOs</w:t>
      </w:r>
      <w:r w:rsidR="001C060B" w:rsidRPr="001C060B">
        <w:rPr>
          <w:rFonts w:ascii="Times New Roman" w:eastAsia="Times New Roman" w:hAnsi="Times New Roman" w:cs="Times New Roman"/>
          <w:spacing w:val="-1"/>
        </w:rPr>
        <w:t xml:space="preserve"> shall:  </w:t>
      </w:r>
      <w:r w:rsidR="001C060B" w:rsidRPr="001C060B">
        <w:t xml:space="preserve"> </w:t>
      </w:r>
    </w:p>
    <w:p w14:paraId="24F5BC90" w14:textId="77777777" w:rsidR="001C060B" w:rsidRDefault="001C060B" w:rsidP="00A02EA9">
      <w:pPr>
        <w:tabs>
          <w:tab w:val="left" w:pos="1500"/>
        </w:tabs>
        <w:spacing w:before="29" w:after="0" w:line="240" w:lineRule="auto"/>
        <w:ind w:left="2160" w:right="40" w:hanging="698"/>
        <w:jc w:val="both"/>
        <w:rPr>
          <w:rFonts w:ascii="Times New Roman" w:eastAsia="Times New Roman" w:hAnsi="Times New Roman" w:cs="Times New Roman"/>
        </w:rPr>
      </w:pPr>
      <w:r>
        <w:rPr>
          <w:rFonts w:ascii="Times New Roman" w:eastAsia="Times New Roman" w:hAnsi="Times New Roman" w:cs="Times New Roman"/>
          <w:spacing w:val="-1"/>
        </w:rPr>
        <w:tab/>
      </w:r>
      <w:r w:rsidRPr="001C060B">
        <w:rPr>
          <w:rFonts w:ascii="Times New Roman" w:eastAsia="Times New Roman" w:hAnsi="Times New Roman" w:cs="Times New Roman"/>
        </w:rPr>
        <w:t xml:space="preserve">(1)  </w:t>
      </w:r>
      <w:r w:rsidR="00C23BDA">
        <w:rPr>
          <w:rFonts w:ascii="Times New Roman" w:eastAsia="Times New Roman" w:hAnsi="Times New Roman" w:cs="Times New Roman"/>
        </w:rPr>
        <w:tab/>
      </w:r>
      <w:r w:rsidRPr="001C060B">
        <w:rPr>
          <w:rFonts w:ascii="Times New Roman" w:eastAsia="Times New Roman" w:hAnsi="Times New Roman" w:cs="Times New Roman"/>
        </w:rPr>
        <w:t xml:space="preserve">evaluate whether the modification to the </w:t>
      </w:r>
      <w:r w:rsidRPr="005367FC">
        <w:rPr>
          <w:rFonts w:ascii="Times New Roman" w:eastAsia="Times New Roman" w:hAnsi="Times New Roman" w:cs="Times New Roman"/>
          <w:b/>
        </w:rPr>
        <w:t>Distribution Code</w:t>
      </w:r>
      <w:r w:rsidRPr="001C060B">
        <w:rPr>
          <w:rFonts w:ascii="Times New Roman" w:eastAsia="Times New Roman" w:hAnsi="Times New Roman" w:cs="Times New Roman"/>
        </w:rPr>
        <w:t xml:space="preserve"> would better facilitate the achievement of the objectives set out in DIN2.1(b) of the </w:t>
      </w:r>
      <w:r w:rsidRPr="005367FC">
        <w:rPr>
          <w:rFonts w:ascii="Times New Roman" w:eastAsia="Times New Roman" w:hAnsi="Times New Roman" w:cs="Times New Roman"/>
          <w:b/>
        </w:rPr>
        <w:t>Distribution Code</w:t>
      </w:r>
      <w:r w:rsidRPr="001C060B">
        <w:rPr>
          <w:rFonts w:ascii="Times New Roman" w:eastAsia="Times New Roman" w:hAnsi="Times New Roman" w:cs="Times New Roman"/>
        </w:rPr>
        <w:t xml:space="preserve"> and, where the impact is likely to be material, this must include an assessment of the quantifiable impact of any such modification on greenhouse gas emissions, to be conducted in accordance with any such guidance (on the treatment of carbon costs and evaluation of greenhouse gas emissions) as may be issued by the </w:t>
      </w:r>
      <w:r w:rsidRPr="005367FC">
        <w:rPr>
          <w:rFonts w:ascii="Times New Roman" w:eastAsia="Times New Roman" w:hAnsi="Times New Roman" w:cs="Times New Roman"/>
          <w:b/>
        </w:rPr>
        <w:t>Authority</w:t>
      </w:r>
      <w:r w:rsidRPr="001C060B">
        <w:rPr>
          <w:rFonts w:ascii="Times New Roman" w:eastAsia="Times New Roman" w:hAnsi="Times New Roman" w:cs="Times New Roman"/>
        </w:rPr>
        <w:t xml:space="preserve"> from time to time;  </w:t>
      </w:r>
    </w:p>
    <w:p w14:paraId="024FB536" w14:textId="77777777" w:rsidR="006B0A99" w:rsidRDefault="006B0A99" w:rsidP="00A02EA9">
      <w:pPr>
        <w:tabs>
          <w:tab w:val="left" w:pos="1500"/>
        </w:tabs>
        <w:spacing w:before="29" w:after="0" w:line="240" w:lineRule="auto"/>
        <w:ind w:left="2160" w:right="40" w:hanging="698"/>
        <w:jc w:val="both"/>
        <w:rPr>
          <w:rFonts w:ascii="Times New Roman" w:eastAsia="Times New Roman" w:hAnsi="Times New Roman" w:cs="Times New Roman"/>
        </w:rPr>
      </w:pPr>
    </w:p>
    <w:p w14:paraId="46E78460" w14:textId="77777777" w:rsidR="001C060B" w:rsidRDefault="001C060B" w:rsidP="00A02EA9">
      <w:pPr>
        <w:tabs>
          <w:tab w:val="left" w:pos="1500"/>
        </w:tabs>
        <w:spacing w:before="29" w:after="0" w:line="240" w:lineRule="auto"/>
        <w:ind w:left="2160" w:right="40" w:hanging="698"/>
        <w:jc w:val="both"/>
        <w:rPr>
          <w:rFonts w:ascii="Times New Roman" w:eastAsia="Times New Roman" w:hAnsi="Times New Roman" w:cs="Times New Roman"/>
        </w:rPr>
      </w:pPr>
      <w:r>
        <w:rPr>
          <w:rFonts w:ascii="Times New Roman" w:eastAsia="Times New Roman" w:hAnsi="Times New Roman" w:cs="Times New Roman"/>
        </w:rPr>
        <w:tab/>
      </w:r>
      <w:r w:rsidRPr="001C060B">
        <w:rPr>
          <w:rFonts w:ascii="Times New Roman" w:eastAsia="Times New Roman" w:hAnsi="Times New Roman" w:cs="Times New Roman"/>
        </w:rPr>
        <w:t xml:space="preserve">(2) </w:t>
      </w:r>
      <w:r w:rsidR="00C23BDA">
        <w:rPr>
          <w:rFonts w:ascii="Times New Roman" w:eastAsia="Times New Roman" w:hAnsi="Times New Roman" w:cs="Times New Roman"/>
        </w:rPr>
        <w:tab/>
      </w:r>
      <w:r w:rsidRPr="001C060B">
        <w:rPr>
          <w:rFonts w:ascii="Times New Roman" w:eastAsia="Times New Roman" w:hAnsi="Times New Roman" w:cs="Times New Roman"/>
        </w:rPr>
        <w:t xml:space="preserve">send to the </w:t>
      </w:r>
      <w:r w:rsidRPr="005367FC">
        <w:rPr>
          <w:rFonts w:ascii="Times New Roman" w:eastAsia="Times New Roman" w:hAnsi="Times New Roman" w:cs="Times New Roman"/>
          <w:b/>
        </w:rPr>
        <w:t>Authority</w:t>
      </w:r>
      <w:r w:rsidRPr="001C060B">
        <w:rPr>
          <w:rFonts w:ascii="Times New Roman" w:eastAsia="Times New Roman" w:hAnsi="Times New Roman" w:cs="Times New Roman"/>
        </w:rPr>
        <w:t xml:space="preserve"> a report on the outcome of the evaluation conducted in accordance with sub-paragraph (1) above;  </w:t>
      </w:r>
    </w:p>
    <w:p w14:paraId="3ACE33B7" w14:textId="77777777" w:rsidR="006B0A99" w:rsidRDefault="006B0A99" w:rsidP="00A02EA9">
      <w:pPr>
        <w:tabs>
          <w:tab w:val="left" w:pos="1500"/>
        </w:tabs>
        <w:spacing w:before="29" w:after="0" w:line="240" w:lineRule="auto"/>
        <w:ind w:left="2160" w:right="40" w:hanging="698"/>
        <w:jc w:val="both"/>
        <w:rPr>
          <w:rFonts w:ascii="Times New Roman" w:eastAsia="Times New Roman" w:hAnsi="Times New Roman" w:cs="Times New Roman"/>
        </w:rPr>
      </w:pPr>
    </w:p>
    <w:p w14:paraId="13A2BFFC" w14:textId="77777777" w:rsidR="001C060B" w:rsidRDefault="00C23BDA" w:rsidP="00A02EA9">
      <w:pPr>
        <w:tabs>
          <w:tab w:val="left" w:pos="1500"/>
        </w:tabs>
        <w:spacing w:before="29" w:after="0" w:line="240" w:lineRule="auto"/>
        <w:ind w:left="2127" w:right="40" w:hanging="2127"/>
        <w:jc w:val="both"/>
        <w:rPr>
          <w:rFonts w:ascii="Times New Roman" w:eastAsia="Times New Roman" w:hAnsi="Times New Roman" w:cs="Times New Roman"/>
        </w:rPr>
      </w:pPr>
      <w:r>
        <w:rPr>
          <w:rFonts w:ascii="Times New Roman" w:eastAsia="Times New Roman" w:hAnsi="Times New Roman" w:cs="Times New Roman"/>
        </w:rPr>
        <w:tab/>
      </w:r>
      <w:r w:rsidR="006B0A99">
        <w:rPr>
          <w:rFonts w:ascii="Times New Roman" w:eastAsia="Times New Roman" w:hAnsi="Times New Roman" w:cs="Times New Roman"/>
        </w:rPr>
        <w:t xml:space="preserve">(3) </w:t>
      </w:r>
      <w:r>
        <w:rPr>
          <w:rFonts w:ascii="Times New Roman" w:eastAsia="Times New Roman" w:hAnsi="Times New Roman" w:cs="Times New Roman"/>
        </w:rPr>
        <w:tab/>
      </w:r>
      <w:proofErr w:type="gramStart"/>
      <w:r w:rsidR="001C060B" w:rsidRPr="001C060B">
        <w:rPr>
          <w:rFonts w:ascii="Times New Roman" w:eastAsia="Times New Roman" w:hAnsi="Times New Roman" w:cs="Times New Roman"/>
        </w:rPr>
        <w:t>send</w:t>
      </w:r>
      <w:proofErr w:type="gramEnd"/>
      <w:r w:rsidR="001C060B" w:rsidRPr="001C060B">
        <w:rPr>
          <w:rFonts w:ascii="Times New Roman" w:eastAsia="Times New Roman" w:hAnsi="Times New Roman" w:cs="Times New Roman"/>
        </w:rPr>
        <w:t xml:space="preserve"> to the </w:t>
      </w:r>
      <w:r w:rsidR="001C060B" w:rsidRPr="005367FC">
        <w:rPr>
          <w:rFonts w:ascii="Times New Roman" w:eastAsia="Times New Roman" w:hAnsi="Times New Roman" w:cs="Times New Roman"/>
          <w:b/>
        </w:rPr>
        <w:t>Authority</w:t>
      </w:r>
      <w:r w:rsidR="001C060B" w:rsidRPr="001C060B">
        <w:rPr>
          <w:rFonts w:ascii="Times New Roman" w:eastAsia="Times New Roman" w:hAnsi="Times New Roman" w:cs="Times New Roman"/>
        </w:rPr>
        <w:t xml:space="preserve"> any written representations or </w:t>
      </w:r>
      <w:r w:rsidR="006B0A99">
        <w:rPr>
          <w:rFonts w:ascii="Times New Roman" w:eastAsia="Times New Roman" w:hAnsi="Times New Roman" w:cs="Times New Roman"/>
        </w:rPr>
        <w:t xml:space="preserve">objections from </w:t>
      </w:r>
      <w:proofErr w:type="spellStart"/>
      <w:r w:rsidR="001C060B" w:rsidRPr="005367FC">
        <w:rPr>
          <w:rFonts w:ascii="Times New Roman" w:eastAsia="Times New Roman" w:hAnsi="Times New Roman" w:cs="Times New Roman"/>
          <w:b/>
        </w:rPr>
        <w:t>Authorised</w:t>
      </w:r>
      <w:proofErr w:type="spellEnd"/>
      <w:r w:rsidR="001C060B" w:rsidRPr="005367FC">
        <w:rPr>
          <w:rFonts w:ascii="Times New Roman" w:eastAsia="Times New Roman" w:hAnsi="Times New Roman" w:cs="Times New Roman"/>
          <w:b/>
        </w:rPr>
        <w:t xml:space="preserve"> Electricity Operators </w:t>
      </w:r>
      <w:r w:rsidR="001C060B" w:rsidRPr="001C060B">
        <w:rPr>
          <w:rFonts w:ascii="Times New Roman" w:eastAsia="Times New Roman" w:hAnsi="Times New Roman" w:cs="Times New Roman"/>
        </w:rPr>
        <w:t xml:space="preserve">that were received during the consultation process and have not been withdrawn; and  </w:t>
      </w:r>
    </w:p>
    <w:p w14:paraId="65ABEB7B" w14:textId="77777777" w:rsidR="006B0A99" w:rsidRDefault="001C060B" w:rsidP="00A02EA9">
      <w:pPr>
        <w:tabs>
          <w:tab w:val="left" w:pos="1500"/>
        </w:tabs>
        <w:spacing w:before="29" w:after="0" w:line="240" w:lineRule="auto"/>
        <w:ind w:left="1520" w:right="40" w:hanging="698"/>
        <w:jc w:val="both"/>
        <w:rPr>
          <w:rFonts w:ascii="Times New Roman" w:eastAsia="Times New Roman" w:hAnsi="Times New Roman" w:cs="Times New Roman"/>
        </w:rPr>
      </w:pPr>
      <w:r>
        <w:rPr>
          <w:rFonts w:ascii="Times New Roman" w:eastAsia="Times New Roman" w:hAnsi="Times New Roman" w:cs="Times New Roman"/>
        </w:rPr>
        <w:tab/>
      </w:r>
    </w:p>
    <w:p w14:paraId="0F75ABB9" w14:textId="77777777" w:rsidR="00015D47" w:rsidRDefault="001C060B" w:rsidP="00A02EA9">
      <w:pPr>
        <w:tabs>
          <w:tab w:val="left" w:pos="1500"/>
        </w:tabs>
        <w:spacing w:before="29" w:after="0" w:line="240" w:lineRule="auto"/>
        <w:ind w:left="2127" w:right="40" w:hanging="567"/>
        <w:jc w:val="both"/>
        <w:rPr>
          <w:rFonts w:ascii="Times New Roman" w:eastAsia="Times New Roman" w:hAnsi="Times New Roman" w:cs="Times New Roman"/>
        </w:rPr>
      </w:pPr>
      <w:r w:rsidRPr="001C060B">
        <w:rPr>
          <w:rFonts w:ascii="Times New Roman" w:eastAsia="Times New Roman" w:hAnsi="Times New Roman" w:cs="Times New Roman"/>
        </w:rPr>
        <w:t xml:space="preserve">(4)  </w:t>
      </w:r>
      <w:r w:rsidR="00C23BDA">
        <w:rPr>
          <w:rFonts w:ascii="Times New Roman" w:eastAsia="Times New Roman" w:hAnsi="Times New Roman" w:cs="Times New Roman"/>
        </w:rPr>
        <w:t xml:space="preserve">   </w:t>
      </w:r>
      <w:proofErr w:type="gramStart"/>
      <w:r w:rsidRPr="001C060B">
        <w:rPr>
          <w:rFonts w:ascii="Times New Roman" w:eastAsia="Times New Roman" w:hAnsi="Times New Roman" w:cs="Times New Roman"/>
        </w:rPr>
        <w:t>proceed</w:t>
      </w:r>
      <w:proofErr w:type="gramEnd"/>
      <w:r w:rsidRPr="001C060B">
        <w:rPr>
          <w:rFonts w:ascii="Times New Roman" w:eastAsia="Times New Roman" w:hAnsi="Times New Roman" w:cs="Times New Roman"/>
        </w:rPr>
        <w:t xml:space="preserve"> in accordance with any timetable(s) directed by the </w:t>
      </w:r>
      <w:r w:rsidRPr="005367FC">
        <w:rPr>
          <w:rFonts w:ascii="Times New Roman" w:eastAsia="Times New Roman" w:hAnsi="Times New Roman" w:cs="Times New Roman"/>
          <w:b/>
        </w:rPr>
        <w:t xml:space="preserve">Authority </w:t>
      </w:r>
      <w:r w:rsidRPr="001C060B">
        <w:rPr>
          <w:rFonts w:ascii="Times New Roman" w:eastAsia="Times New Roman" w:hAnsi="Times New Roman" w:cs="Times New Roman"/>
        </w:rPr>
        <w:t xml:space="preserve">in </w:t>
      </w:r>
      <w:r w:rsidR="006B0A99">
        <w:rPr>
          <w:rFonts w:ascii="Times New Roman" w:eastAsia="Times New Roman" w:hAnsi="Times New Roman" w:cs="Times New Roman"/>
        </w:rPr>
        <w:t xml:space="preserve"> </w:t>
      </w:r>
      <w:r w:rsidRPr="001C060B">
        <w:rPr>
          <w:rFonts w:ascii="Times New Roman" w:eastAsia="Times New Roman" w:hAnsi="Times New Roman" w:cs="Times New Roman"/>
        </w:rPr>
        <w:t xml:space="preserve">relation to the procedural steps outlined in this paragraph and/or in relation to implementation of such modification to the </w:t>
      </w:r>
      <w:r w:rsidRPr="005367FC">
        <w:rPr>
          <w:rFonts w:ascii="Times New Roman" w:eastAsia="Times New Roman" w:hAnsi="Times New Roman" w:cs="Times New Roman"/>
          <w:b/>
        </w:rPr>
        <w:t>Distribution Code</w:t>
      </w:r>
      <w:r w:rsidRPr="001C060B">
        <w:rPr>
          <w:rFonts w:ascii="Times New Roman" w:eastAsia="Times New Roman" w:hAnsi="Times New Roman" w:cs="Times New Roman"/>
        </w:rPr>
        <w:t>.</w:t>
      </w:r>
    </w:p>
    <w:p w14:paraId="30498A1C" w14:textId="77777777" w:rsidR="001C060B" w:rsidRDefault="001C060B" w:rsidP="00A02EA9">
      <w:pPr>
        <w:tabs>
          <w:tab w:val="left" w:pos="1500"/>
        </w:tabs>
        <w:spacing w:before="29" w:after="0" w:line="240" w:lineRule="auto"/>
        <w:ind w:left="1520" w:right="40" w:hanging="698"/>
        <w:jc w:val="both"/>
        <w:rPr>
          <w:rFonts w:ascii="Times New Roman" w:eastAsia="Times New Roman" w:hAnsi="Times New Roman" w:cs="Times New Roman"/>
        </w:rPr>
      </w:pPr>
    </w:p>
    <w:p w14:paraId="10442CF7" w14:textId="77777777" w:rsidR="00C23BDA" w:rsidRDefault="001C060B" w:rsidP="00A02EA9">
      <w:pPr>
        <w:tabs>
          <w:tab w:val="left" w:pos="851"/>
          <w:tab w:val="left" w:pos="1500"/>
        </w:tabs>
        <w:spacing w:before="29" w:after="0" w:line="240" w:lineRule="auto"/>
        <w:ind w:left="1520" w:right="40" w:hanging="698"/>
        <w:jc w:val="both"/>
        <w:rPr>
          <w:rFonts w:ascii="Times New Roman" w:eastAsia="Times New Roman" w:hAnsi="Times New Roman" w:cs="Times New Roman"/>
        </w:rPr>
      </w:pPr>
      <w:r w:rsidRPr="001C060B">
        <w:rPr>
          <w:rFonts w:ascii="Times New Roman" w:eastAsia="Times New Roman" w:hAnsi="Times New Roman" w:cs="Times New Roman"/>
        </w:rPr>
        <w:t xml:space="preserve">(j)  </w:t>
      </w:r>
      <w:r w:rsidR="00D0765B">
        <w:rPr>
          <w:rFonts w:ascii="Times New Roman" w:eastAsia="Times New Roman" w:hAnsi="Times New Roman" w:cs="Times New Roman"/>
        </w:rPr>
        <w:tab/>
      </w:r>
      <w:r w:rsidRPr="001C060B">
        <w:rPr>
          <w:rFonts w:ascii="Times New Roman" w:eastAsia="Times New Roman" w:hAnsi="Times New Roman" w:cs="Times New Roman"/>
        </w:rPr>
        <w:t xml:space="preserve">If, within 28 days after the </w:t>
      </w:r>
      <w:r w:rsidRPr="005367FC">
        <w:rPr>
          <w:rFonts w:ascii="Times New Roman" w:eastAsia="Times New Roman" w:hAnsi="Times New Roman" w:cs="Times New Roman"/>
          <w:b/>
        </w:rPr>
        <w:t>Authority</w:t>
      </w:r>
      <w:r w:rsidRPr="001C060B">
        <w:rPr>
          <w:rFonts w:ascii="Times New Roman" w:eastAsia="Times New Roman" w:hAnsi="Times New Roman" w:cs="Times New Roman"/>
        </w:rPr>
        <w:t xml:space="preserve"> has published its </w:t>
      </w:r>
      <w:r w:rsidRPr="005367FC">
        <w:rPr>
          <w:rFonts w:ascii="Times New Roman" w:eastAsia="Times New Roman" w:hAnsi="Times New Roman" w:cs="Times New Roman"/>
          <w:b/>
        </w:rPr>
        <w:t>Significant</w:t>
      </w:r>
      <w:r w:rsidR="006B0A99" w:rsidRPr="005367FC">
        <w:rPr>
          <w:rFonts w:ascii="Times New Roman" w:eastAsia="Times New Roman" w:hAnsi="Times New Roman" w:cs="Times New Roman"/>
          <w:b/>
        </w:rPr>
        <w:t xml:space="preserve"> Code Review</w:t>
      </w:r>
      <w:r w:rsidR="006B0A99">
        <w:rPr>
          <w:rFonts w:ascii="Times New Roman" w:eastAsia="Times New Roman" w:hAnsi="Times New Roman" w:cs="Times New Roman"/>
        </w:rPr>
        <w:t xml:space="preserve"> conclusions:  </w:t>
      </w:r>
    </w:p>
    <w:p w14:paraId="227DBC93" w14:textId="77777777" w:rsidR="00C23BDA" w:rsidRDefault="00C23BDA" w:rsidP="00A02EA9">
      <w:pPr>
        <w:tabs>
          <w:tab w:val="left" w:pos="1500"/>
        </w:tabs>
        <w:spacing w:before="29" w:after="0" w:line="240" w:lineRule="auto"/>
        <w:ind w:left="1520" w:right="40" w:hanging="698"/>
        <w:jc w:val="both"/>
        <w:rPr>
          <w:rFonts w:ascii="Times New Roman" w:eastAsia="Times New Roman" w:hAnsi="Times New Roman" w:cs="Times New Roman"/>
        </w:rPr>
      </w:pPr>
    </w:p>
    <w:p w14:paraId="4CB819C2" w14:textId="77777777" w:rsidR="001C060B" w:rsidRPr="005367FC" w:rsidRDefault="001C060B" w:rsidP="00A02EA9">
      <w:pPr>
        <w:pStyle w:val="ListParagraph"/>
        <w:numPr>
          <w:ilvl w:val="0"/>
          <w:numId w:val="5"/>
        </w:numPr>
        <w:tabs>
          <w:tab w:val="left" w:pos="1500"/>
        </w:tabs>
        <w:spacing w:before="29" w:after="0" w:line="240" w:lineRule="auto"/>
        <w:ind w:left="2127" w:right="40" w:hanging="567"/>
        <w:jc w:val="both"/>
        <w:rPr>
          <w:rFonts w:ascii="Times New Roman" w:eastAsia="Times New Roman" w:hAnsi="Times New Roman" w:cs="Times New Roman"/>
        </w:rPr>
      </w:pPr>
      <w:r w:rsidRPr="005367FC">
        <w:rPr>
          <w:rFonts w:ascii="Times New Roman" w:eastAsia="Times New Roman" w:hAnsi="Times New Roman" w:cs="Times New Roman"/>
        </w:rPr>
        <w:t xml:space="preserve">the </w:t>
      </w:r>
      <w:r w:rsidRPr="005367FC">
        <w:rPr>
          <w:rFonts w:ascii="Times New Roman" w:eastAsia="Times New Roman" w:hAnsi="Times New Roman" w:cs="Times New Roman"/>
          <w:b/>
        </w:rPr>
        <w:t>Authority</w:t>
      </w:r>
      <w:r w:rsidR="001D2793" w:rsidRPr="001D2793">
        <w:rPr>
          <w:rFonts w:ascii="Times New Roman" w:eastAsia="Times New Roman" w:hAnsi="Times New Roman" w:cs="Times New Roman"/>
        </w:rPr>
        <w:t xml:space="preserve"> issues </w:t>
      </w:r>
      <w:r w:rsidR="001D2793">
        <w:rPr>
          <w:rFonts w:ascii="Times New Roman" w:eastAsia="Times New Roman" w:hAnsi="Times New Roman" w:cs="Times New Roman"/>
        </w:rPr>
        <w:t>d</w:t>
      </w:r>
      <w:r w:rsidRPr="005367FC">
        <w:rPr>
          <w:rFonts w:ascii="Times New Roman" w:eastAsia="Times New Roman" w:hAnsi="Times New Roman" w:cs="Times New Roman"/>
        </w:rPr>
        <w:t xml:space="preserve">irections to the </w:t>
      </w:r>
      <w:r w:rsidR="002318AE" w:rsidRPr="002318AE">
        <w:rPr>
          <w:rFonts w:ascii="Times New Roman" w:eastAsia="Times New Roman" w:hAnsi="Times New Roman" w:cs="Times New Roman"/>
          <w:b/>
        </w:rPr>
        <w:t>DNOs</w:t>
      </w:r>
      <w:r w:rsidRPr="005367FC">
        <w:rPr>
          <w:rFonts w:ascii="Times New Roman" w:eastAsia="Times New Roman" w:hAnsi="Times New Roman" w:cs="Times New Roman"/>
        </w:rPr>
        <w:t xml:space="preserve">, the </w:t>
      </w:r>
      <w:r w:rsidR="002318AE" w:rsidRPr="002318AE">
        <w:rPr>
          <w:rFonts w:ascii="Times New Roman" w:eastAsia="Times New Roman" w:hAnsi="Times New Roman" w:cs="Times New Roman"/>
          <w:b/>
        </w:rPr>
        <w:t>DNOs</w:t>
      </w:r>
      <w:r w:rsidR="001D2793" w:rsidRPr="001D2793">
        <w:rPr>
          <w:rFonts w:ascii="Times New Roman" w:eastAsia="Times New Roman" w:hAnsi="Times New Roman" w:cs="Times New Roman"/>
        </w:rPr>
        <w:t xml:space="preserve"> must comply with </w:t>
      </w:r>
      <w:r w:rsidR="001D2793" w:rsidRPr="001D2793">
        <w:rPr>
          <w:rFonts w:ascii="Times New Roman" w:eastAsia="Times New Roman" w:hAnsi="Times New Roman" w:cs="Times New Roman"/>
        </w:rPr>
        <w:lastRenderedPageBreak/>
        <w:t xml:space="preserve">those </w:t>
      </w:r>
      <w:r w:rsidR="001D2793">
        <w:rPr>
          <w:rFonts w:ascii="Times New Roman" w:eastAsia="Times New Roman" w:hAnsi="Times New Roman" w:cs="Times New Roman"/>
        </w:rPr>
        <w:t>d</w:t>
      </w:r>
      <w:r w:rsidRPr="005367FC">
        <w:rPr>
          <w:rFonts w:ascii="Times New Roman" w:eastAsia="Times New Roman" w:hAnsi="Times New Roman" w:cs="Times New Roman"/>
        </w:rPr>
        <w:t xml:space="preserve">irections and must treat the </w:t>
      </w:r>
      <w:r w:rsidRPr="005367FC">
        <w:rPr>
          <w:rFonts w:ascii="Times New Roman" w:eastAsia="Times New Roman" w:hAnsi="Times New Roman" w:cs="Times New Roman"/>
          <w:b/>
        </w:rPr>
        <w:t>Significa</w:t>
      </w:r>
      <w:r w:rsidR="00C23BDA" w:rsidRPr="005367FC">
        <w:rPr>
          <w:rFonts w:ascii="Times New Roman" w:eastAsia="Times New Roman" w:hAnsi="Times New Roman" w:cs="Times New Roman"/>
          <w:b/>
        </w:rPr>
        <w:t>nt Code Review Phase</w:t>
      </w:r>
      <w:r w:rsidR="00C23BDA" w:rsidRPr="005367FC">
        <w:rPr>
          <w:rFonts w:ascii="Times New Roman" w:eastAsia="Times New Roman" w:hAnsi="Times New Roman" w:cs="Times New Roman"/>
        </w:rPr>
        <w:t xml:space="preserve"> as ended; </w:t>
      </w:r>
    </w:p>
    <w:p w14:paraId="4DC116D2" w14:textId="77777777" w:rsidR="00C23BDA" w:rsidRPr="005367FC" w:rsidRDefault="00C23BDA" w:rsidP="00A02EA9">
      <w:pPr>
        <w:pStyle w:val="ListParagraph"/>
        <w:tabs>
          <w:tab w:val="left" w:pos="1500"/>
        </w:tabs>
        <w:spacing w:before="29" w:after="0" w:line="240" w:lineRule="auto"/>
        <w:ind w:left="2522" w:right="40"/>
        <w:jc w:val="both"/>
        <w:rPr>
          <w:rFonts w:ascii="Times New Roman" w:eastAsia="Times New Roman" w:hAnsi="Times New Roman" w:cs="Times New Roman"/>
        </w:rPr>
      </w:pPr>
    </w:p>
    <w:p w14:paraId="03954CFC" w14:textId="77777777" w:rsidR="006B0A99" w:rsidRPr="005367FC" w:rsidRDefault="001C060B" w:rsidP="00A02EA9">
      <w:pPr>
        <w:pStyle w:val="ListParagraph"/>
        <w:numPr>
          <w:ilvl w:val="0"/>
          <w:numId w:val="5"/>
        </w:numPr>
        <w:tabs>
          <w:tab w:val="left" w:pos="1500"/>
        </w:tabs>
        <w:spacing w:before="29" w:after="0" w:line="240" w:lineRule="auto"/>
        <w:ind w:left="2127" w:right="40" w:hanging="567"/>
        <w:jc w:val="both"/>
        <w:rPr>
          <w:rFonts w:ascii="Times New Roman" w:eastAsia="Times New Roman" w:hAnsi="Times New Roman" w:cs="Times New Roman"/>
        </w:rPr>
      </w:pPr>
      <w:r w:rsidRPr="005367FC">
        <w:rPr>
          <w:rFonts w:ascii="Times New Roman" w:eastAsia="Times New Roman" w:hAnsi="Times New Roman" w:cs="Times New Roman"/>
        </w:rPr>
        <w:t xml:space="preserve">the </w:t>
      </w:r>
      <w:r w:rsidRPr="005367FC">
        <w:rPr>
          <w:rFonts w:ascii="Times New Roman" w:eastAsia="Times New Roman" w:hAnsi="Times New Roman" w:cs="Times New Roman"/>
          <w:b/>
        </w:rPr>
        <w:t>Authority</w:t>
      </w:r>
      <w:r w:rsidRPr="005367FC">
        <w:rPr>
          <w:rFonts w:ascii="Times New Roman" w:eastAsia="Times New Roman" w:hAnsi="Times New Roman" w:cs="Times New Roman"/>
        </w:rPr>
        <w:t xml:space="preserve"> issues to the </w:t>
      </w:r>
      <w:r w:rsidR="002318AE" w:rsidRPr="002318AE">
        <w:rPr>
          <w:rFonts w:ascii="Times New Roman" w:eastAsia="Times New Roman" w:hAnsi="Times New Roman" w:cs="Times New Roman"/>
          <w:b/>
        </w:rPr>
        <w:t>DNOs</w:t>
      </w:r>
      <w:r w:rsidR="001D2793" w:rsidRPr="001D2793">
        <w:rPr>
          <w:rFonts w:ascii="Times New Roman" w:eastAsia="Times New Roman" w:hAnsi="Times New Roman" w:cs="Times New Roman"/>
        </w:rPr>
        <w:t xml:space="preserve"> a statement that no </w:t>
      </w:r>
      <w:r w:rsidR="001D2793">
        <w:rPr>
          <w:rFonts w:ascii="Times New Roman" w:eastAsia="Times New Roman" w:hAnsi="Times New Roman" w:cs="Times New Roman"/>
        </w:rPr>
        <w:t>d</w:t>
      </w:r>
      <w:r w:rsidRPr="005367FC">
        <w:rPr>
          <w:rFonts w:ascii="Times New Roman" w:eastAsia="Times New Roman" w:hAnsi="Times New Roman" w:cs="Times New Roman"/>
        </w:rPr>
        <w:t xml:space="preserve">irections under subparagraph (1) will be issued in relation to the </w:t>
      </w:r>
      <w:r w:rsidRPr="005367FC">
        <w:rPr>
          <w:rFonts w:ascii="Times New Roman" w:eastAsia="Times New Roman" w:hAnsi="Times New Roman" w:cs="Times New Roman"/>
          <w:b/>
        </w:rPr>
        <w:t>Distribution Code</w:t>
      </w:r>
      <w:r w:rsidRPr="005367FC">
        <w:rPr>
          <w:rFonts w:ascii="Times New Roman" w:eastAsia="Times New Roman" w:hAnsi="Times New Roman" w:cs="Times New Roman"/>
        </w:rPr>
        <w:t xml:space="preserve">, the </w:t>
      </w:r>
      <w:r w:rsidR="002318AE" w:rsidRPr="002318AE">
        <w:rPr>
          <w:rFonts w:ascii="Times New Roman" w:eastAsia="Times New Roman" w:hAnsi="Times New Roman" w:cs="Times New Roman"/>
          <w:b/>
        </w:rPr>
        <w:t>DNOs</w:t>
      </w:r>
      <w:r w:rsidRPr="005367FC">
        <w:rPr>
          <w:rFonts w:ascii="Times New Roman" w:eastAsia="Times New Roman" w:hAnsi="Times New Roman" w:cs="Times New Roman"/>
        </w:rPr>
        <w:t xml:space="preserve"> must treat the </w:t>
      </w:r>
      <w:r w:rsidRPr="005367FC">
        <w:rPr>
          <w:rFonts w:ascii="Times New Roman" w:eastAsia="Times New Roman" w:hAnsi="Times New Roman" w:cs="Times New Roman"/>
          <w:b/>
        </w:rPr>
        <w:t>Significant Code Review Phase</w:t>
      </w:r>
      <w:r w:rsidRPr="005367FC">
        <w:rPr>
          <w:rFonts w:ascii="Times New Roman" w:eastAsia="Times New Roman" w:hAnsi="Times New Roman" w:cs="Times New Roman"/>
        </w:rPr>
        <w:t xml:space="preserve"> as ended;  </w:t>
      </w:r>
    </w:p>
    <w:p w14:paraId="11B71918" w14:textId="77777777" w:rsidR="00C23BDA" w:rsidRDefault="00C23BDA" w:rsidP="00A02EA9">
      <w:pPr>
        <w:tabs>
          <w:tab w:val="left" w:pos="1500"/>
        </w:tabs>
        <w:spacing w:before="29" w:after="0" w:line="240" w:lineRule="auto"/>
        <w:ind w:right="40"/>
        <w:jc w:val="both"/>
        <w:rPr>
          <w:rFonts w:ascii="Times New Roman" w:eastAsia="Times New Roman" w:hAnsi="Times New Roman" w:cs="Times New Roman"/>
        </w:rPr>
      </w:pPr>
    </w:p>
    <w:p w14:paraId="384A7460" w14:textId="77777777" w:rsidR="006B0A99" w:rsidRPr="005367FC" w:rsidRDefault="001C060B" w:rsidP="00A02EA9">
      <w:pPr>
        <w:pStyle w:val="ListParagraph"/>
        <w:numPr>
          <w:ilvl w:val="0"/>
          <w:numId w:val="5"/>
        </w:numPr>
        <w:tabs>
          <w:tab w:val="left" w:pos="1500"/>
        </w:tabs>
        <w:spacing w:before="29" w:after="0" w:line="240" w:lineRule="auto"/>
        <w:ind w:left="2127" w:right="40" w:hanging="567"/>
        <w:jc w:val="both"/>
        <w:rPr>
          <w:rFonts w:ascii="Times New Roman" w:eastAsia="Times New Roman" w:hAnsi="Times New Roman" w:cs="Times New Roman"/>
        </w:rPr>
      </w:pPr>
      <w:r w:rsidRPr="005367FC">
        <w:rPr>
          <w:rFonts w:ascii="Times New Roman" w:eastAsia="Times New Roman" w:hAnsi="Times New Roman" w:cs="Times New Roman"/>
        </w:rPr>
        <w:t xml:space="preserve">the </w:t>
      </w:r>
      <w:r w:rsidRPr="005367FC">
        <w:rPr>
          <w:rFonts w:ascii="Times New Roman" w:eastAsia="Times New Roman" w:hAnsi="Times New Roman" w:cs="Times New Roman"/>
          <w:b/>
        </w:rPr>
        <w:t>Authority</w:t>
      </w:r>
      <w:r w:rsidRPr="005367FC">
        <w:rPr>
          <w:rFonts w:ascii="Times New Roman" w:eastAsia="Times New Roman" w:hAnsi="Times New Roman" w:cs="Times New Roman"/>
        </w:rPr>
        <w:t xml:space="preserve"> makes a modification proposal in accordance with paragraph (h), the </w:t>
      </w:r>
      <w:r w:rsidR="002318AE" w:rsidRPr="002318AE">
        <w:rPr>
          <w:rFonts w:ascii="Times New Roman" w:eastAsia="Times New Roman" w:hAnsi="Times New Roman" w:cs="Times New Roman"/>
          <w:b/>
        </w:rPr>
        <w:t>DNOs</w:t>
      </w:r>
      <w:r w:rsidRPr="005367FC">
        <w:rPr>
          <w:rFonts w:ascii="Times New Roman" w:eastAsia="Times New Roman" w:hAnsi="Times New Roman" w:cs="Times New Roman"/>
        </w:rPr>
        <w:t xml:space="preserve"> must treat the </w:t>
      </w:r>
      <w:r w:rsidRPr="005367FC">
        <w:rPr>
          <w:rFonts w:ascii="Times New Roman" w:eastAsia="Times New Roman" w:hAnsi="Times New Roman" w:cs="Times New Roman"/>
          <w:b/>
        </w:rPr>
        <w:t>Significant Code Review Phase</w:t>
      </w:r>
      <w:r w:rsidRPr="005367FC">
        <w:rPr>
          <w:rFonts w:ascii="Times New Roman" w:eastAsia="Times New Roman" w:hAnsi="Times New Roman" w:cs="Times New Roman"/>
        </w:rPr>
        <w:t xml:space="preserve"> as ended;  </w:t>
      </w:r>
    </w:p>
    <w:p w14:paraId="1B5F6BBB" w14:textId="77777777" w:rsidR="00C23BDA" w:rsidRPr="005367FC" w:rsidRDefault="00C23BDA" w:rsidP="00A02EA9">
      <w:pPr>
        <w:tabs>
          <w:tab w:val="left" w:pos="1500"/>
        </w:tabs>
        <w:spacing w:before="29" w:after="0" w:line="240" w:lineRule="auto"/>
        <w:ind w:right="40"/>
        <w:jc w:val="both"/>
        <w:rPr>
          <w:rFonts w:ascii="Times New Roman" w:eastAsia="Times New Roman" w:hAnsi="Times New Roman" w:cs="Times New Roman"/>
        </w:rPr>
      </w:pPr>
    </w:p>
    <w:p w14:paraId="36B4AB24" w14:textId="77777777" w:rsidR="006B0A99" w:rsidRPr="005367FC" w:rsidRDefault="001C060B" w:rsidP="00A02EA9">
      <w:pPr>
        <w:pStyle w:val="ListParagraph"/>
        <w:numPr>
          <w:ilvl w:val="0"/>
          <w:numId w:val="5"/>
        </w:numPr>
        <w:tabs>
          <w:tab w:val="left" w:pos="1500"/>
        </w:tabs>
        <w:spacing w:before="29" w:after="0" w:line="240" w:lineRule="auto"/>
        <w:ind w:left="2127" w:right="40" w:hanging="567"/>
        <w:jc w:val="both"/>
        <w:rPr>
          <w:rFonts w:ascii="Times New Roman" w:eastAsia="Times New Roman" w:hAnsi="Times New Roman" w:cs="Times New Roman"/>
        </w:rPr>
      </w:pPr>
      <w:r w:rsidRPr="005367FC">
        <w:rPr>
          <w:rFonts w:ascii="Times New Roman" w:eastAsia="Times New Roman" w:hAnsi="Times New Roman" w:cs="Times New Roman"/>
        </w:rPr>
        <w:t xml:space="preserve">the </w:t>
      </w:r>
      <w:r w:rsidRPr="005367FC">
        <w:rPr>
          <w:rFonts w:ascii="Times New Roman" w:eastAsia="Times New Roman" w:hAnsi="Times New Roman" w:cs="Times New Roman"/>
          <w:b/>
        </w:rPr>
        <w:t>Authority</w:t>
      </w:r>
      <w:r w:rsidRPr="005367FC">
        <w:rPr>
          <w:rFonts w:ascii="Times New Roman" w:eastAsia="Times New Roman" w:hAnsi="Times New Roman" w:cs="Times New Roman"/>
        </w:rPr>
        <w:t xml:space="preserve"> issues a statement that it will continue work on the </w:t>
      </w:r>
      <w:r w:rsidRPr="005367FC">
        <w:rPr>
          <w:rFonts w:ascii="Times New Roman" w:eastAsia="Times New Roman" w:hAnsi="Times New Roman" w:cs="Times New Roman"/>
          <w:b/>
        </w:rPr>
        <w:t>Significant Code Review</w:t>
      </w:r>
      <w:r w:rsidRPr="005367FC">
        <w:rPr>
          <w:rFonts w:ascii="Times New Roman" w:eastAsia="Times New Roman" w:hAnsi="Times New Roman" w:cs="Times New Roman"/>
        </w:rPr>
        <w:t xml:space="preserve">, </w:t>
      </w:r>
      <w:r w:rsidR="002318AE" w:rsidRPr="002318AE">
        <w:rPr>
          <w:rFonts w:ascii="Times New Roman" w:eastAsia="Times New Roman" w:hAnsi="Times New Roman" w:cs="Times New Roman"/>
          <w:b/>
        </w:rPr>
        <w:t>DNOs</w:t>
      </w:r>
      <w:r w:rsidRPr="005367FC">
        <w:rPr>
          <w:rFonts w:ascii="Times New Roman" w:eastAsia="Times New Roman" w:hAnsi="Times New Roman" w:cs="Times New Roman"/>
        </w:rPr>
        <w:t xml:space="preserve"> must treat the </w:t>
      </w:r>
      <w:r w:rsidRPr="005367FC">
        <w:rPr>
          <w:rFonts w:ascii="Times New Roman" w:eastAsia="Times New Roman" w:hAnsi="Times New Roman" w:cs="Times New Roman"/>
          <w:b/>
        </w:rPr>
        <w:t>Significant Code Review Phase</w:t>
      </w:r>
      <w:r w:rsidRPr="005367FC">
        <w:rPr>
          <w:rFonts w:ascii="Times New Roman" w:eastAsia="Times New Roman" w:hAnsi="Times New Roman" w:cs="Times New Roman"/>
        </w:rPr>
        <w:t xml:space="preserve"> as continuing until it is brought to an end</w:t>
      </w:r>
      <w:r w:rsidR="006B0A99" w:rsidRPr="005367FC">
        <w:rPr>
          <w:rFonts w:ascii="Times New Roman" w:eastAsia="Times New Roman" w:hAnsi="Times New Roman" w:cs="Times New Roman"/>
        </w:rPr>
        <w:t xml:space="preserve"> in accordance with paragraph (l</w:t>
      </w:r>
      <w:r w:rsidRPr="005367FC">
        <w:rPr>
          <w:rFonts w:ascii="Times New Roman" w:eastAsia="Times New Roman" w:hAnsi="Times New Roman" w:cs="Times New Roman"/>
        </w:rPr>
        <w:t xml:space="preserve">) below;  </w:t>
      </w:r>
    </w:p>
    <w:p w14:paraId="4C16657C" w14:textId="77777777" w:rsidR="00C23BDA" w:rsidRPr="005367FC" w:rsidRDefault="00C23BDA" w:rsidP="00A02EA9">
      <w:pPr>
        <w:tabs>
          <w:tab w:val="left" w:pos="1500"/>
        </w:tabs>
        <w:spacing w:before="29" w:after="0" w:line="240" w:lineRule="auto"/>
        <w:ind w:right="40"/>
        <w:jc w:val="both"/>
        <w:rPr>
          <w:rFonts w:ascii="Times New Roman" w:eastAsia="Times New Roman" w:hAnsi="Times New Roman" w:cs="Times New Roman"/>
        </w:rPr>
      </w:pPr>
    </w:p>
    <w:p w14:paraId="124024FC" w14:textId="77777777" w:rsidR="001C060B" w:rsidRPr="005367FC" w:rsidRDefault="001D2793" w:rsidP="00A02EA9">
      <w:pPr>
        <w:pStyle w:val="ListParagraph"/>
        <w:numPr>
          <w:ilvl w:val="0"/>
          <w:numId w:val="5"/>
        </w:numPr>
        <w:tabs>
          <w:tab w:val="left" w:pos="1500"/>
        </w:tabs>
        <w:spacing w:before="29" w:after="0" w:line="240" w:lineRule="auto"/>
        <w:ind w:left="2127" w:right="40" w:hanging="567"/>
        <w:jc w:val="both"/>
        <w:rPr>
          <w:rFonts w:ascii="Times New Roman" w:eastAsia="Times New Roman" w:hAnsi="Times New Roman" w:cs="Times New Roman"/>
        </w:rPr>
      </w:pPr>
      <w:proofErr w:type="gramStart"/>
      <w:r w:rsidRPr="001D2793">
        <w:rPr>
          <w:rFonts w:ascii="Times New Roman" w:eastAsia="Times New Roman" w:hAnsi="Times New Roman" w:cs="Times New Roman"/>
        </w:rPr>
        <w:t>neither</w:t>
      </w:r>
      <w:proofErr w:type="gramEnd"/>
      <w:r w:rsidRPr="001D2793">
        <w:rPr>
          <w:rFonts w:ascii="Times New Roman" w:eastAsia="Times New Roman" w:hAnsi="Times New Roman" w:cs="Times New Roman"/>
        </w:rPr>
        <w:t xml:space="preserve"> </w:t>
      </w:r>
      <w:r>
        <w:rPr>
          <w:rFonts w:ascii="Times New Roman" w:eastAsia="Times New Roman" w:hAnsi="Times New Roman" w:cs="Times New Roman"/>
        </w:rPr>
        <w:t>d</w:t>
      </w:r>
      <w:r w:rsidR="006B0A99" w:rsidRPr="005367FC">
        <w:rPr>
          <w:rFonts w:ascii="Times New Roman" w:eastAsia="Times New Roman" w:hAnsi="Times New Roman" w:cs="Times New Roman"/>
        </w:rPr>
        <w:t>irections under sub-paragraph (1</w:t>
      </w:r>
      <w:r w:rsidR="001C060B" w:rsidRPr="005367FC">
        <w:rPr>
          <w:rFonts w:ascii="Times New Roman" w:eastAsia="Times New Roman" w:hAnsi="Times New Roman" w:cs="Times New Roman"/>
        </w:rPr>
        <w:t xml:space="preserve">) nor a statement under subparagraphs (2) or (4) have been issued, nor a modification proposal under sub-paragraph (3) has been made, the </w:t>
      </w:r>
      <w:r w:rsidR="001C060B" w:rsidRPr="005367FC">
        <w:rPr>
          <w:rFonts w:ascii="Times New Roman" w:eastAsia="Times New Roman" w:hAnsi="Times New Roman" w:cs="Times New Roman"/>
          <w:b/>
        </w:rPr>
        <w:t>Significant Code Review Phase</w:t>
      </w:r>
      <w:r w:rsidR="001C060B" w:rsidRPr="005367FC">
        <w:rPr>
          <w:rFonts w:ascii="Times New Roman" w:eastAsia="Times New Roman" w:hAnsi="Times New Roman" w:cs="Times New Roman"/>
        </w:rPr>
        <w:t xml:space="preserve"> will be deemed to have ended.</w:t>
      </w:r>
    </w:p>
    <w:p w14:paraId="41D79058" w14:textId="77777777" w:rsidR="00015D47" w:rsidRPr="00F82760" w:rsidRDefault="00015D47" w:rsidP="00A02EA9">
      <w:pPr>
        <w:spacing w:after="0" w:line="240" w:lineRule="auto"/>
        <w:jc w:val="both"/>
      </w:pPr>
    </w:p>
    <w:p w14:paraId="05C94DAC" w14:textId="77777777" w:rsidR="00015D47" w:rsidRDefault="00D0765B" w:rsidP="00A02EA9">
      <w:pPr>
        <w:tabs>
          <w:tab w:val="left" w:pos="851"/>
        </w:tabs>
        <w:spacing w:before="17" w:after="0" w:line="240" w:lineRule="auto"/>
        <w:ind w:left="1500" w:hanging="780"/>
        <w:jc w:val="both"/>
        <w:rPr>
          <w:rFonts w:ascii="Times New Roman" w:hAnsi="Times New Roman" w:cs="Times New Roman"/>
        </w:rPr>
      </w:pPr>
      <w:r>
        <w:rPr>
          <w:rFonts w:ascii="Times New Roman" w:hAnsi="Times New Roman" w:cs="Times New Roman"/>
        </w:rPr>
        <w:t xml:space="preserve">  </w:t>
      </w:r>
      <w:r w:rsidR="006B0A99" w:rsidRPr="005367FC">
        <w:rPr>
          <w:rFonts w:ascii="Times New Roman" w:hAnsi="Times New Roman" w:cs="Times New Roman"/>
        </w:rPr>
        <w:t xml:space="preserve">(k) </w:t>
      </w:r>
      <w:r w:rsidR="006B0A99">
        <w:rPr>
          <w:rFonts w:ascii="Times New Roman" w:hAnsi="Times New Roman" w:cs="Times New Roman"/>
        </w:rPr>
        <w:tab/>
      </w:r>
      <w:r w:rsidR="006B0A99" w:rsidRPr="005367FC">
        <w:rPr>
          <w:rFonts w:ascii="Times New Roman" w:hAnsi="Times New Roman" w:cs="Times New Roman"/>
        </w:rPr>
        <w:t xml:space="preserve">The </w:t>
      </w:r>
      <w:r w:rsidR="006B0A99" w:rsidRPr="005367FC">
        <w:rPr>
          <w:rFonts w:ascii="Times New Roman" w:hAnsi="Times New Roman" w:cs="Times New Roman"/>
          <w:b/>
        </w:rPr>
        <w:t>Authority</w:t>
      </w:r>
      <w:r w:rsidR="001D2793" w:rsidRPr="001D2793">
        <w:rPr>
          <w:rFonts w:ascii="Times New Roman" w:hAnsi="Times New Roman" w:cs="Times New Roman"/>
        </w:rPr>
        <w:t xml:space="preserve">'s published conclusions and </w:t>
      </w:r>
      <w:r w:rsidR="001D2793">
        <w:rPr>
          <w:rFonts w:ascii="Times New Roman" w:hAnsi="Times New Roman" w:cs="Times New Roman"/>
        </w:rPr>
        <w:t>d</w:t>
      </w:r>
      <w:r w:rsidR="006B0A99" w:rsidRPr="005367FC">
        <w:rPr>
          <w:rFonts w:ascii="Times New Roman" w:hAnsi="Times New Roman" w:cs="Times New Roman"/>
        </w:rPr>
        <w:t xml:space="preserve">irections to the </w:t>
      </w:r>
      <w:r w:rsidR="002318AE" w:rsidRPr="002318AE">
        <w:rPr>
          <w:rFonts w:ascii="Times New Roman" w:hAnsi="Times New Roman" w:cs="Times New Roman"/>
          <w:b/>
        </w:rPr>
        <w:t>DNOs</w:t>
      </w:r>
      <w:r w:rsidR="006B0A99" w:rsidRPr="005367FC">
        <w:rPr>
          <w:rFonts w:ascii="Times New Roman" w:hAnsi="Times New Roman" w:cs="Times New Roman"/>
        </w:rPr>
        <w:t xml:space="preserve"> will not fetter </w:t>
      </w:r>
      <w:proofErr w:type="gramStart"/>
      <w:r w:rsidR="006B0A99" w:rsidRPr="005367FC">
        <w:rPr>
          <w:rFonts w:ascii="Times New Roman" w:hAnsi="Times New Roman" w:cs="Times New Roman"/>
        </w:rPr>
        <w:t xml:space="preserve">any </w:t>
      </w:r>
      <w:r>
        <w:rPr>
          <w:rFonts w:ascii="Times New Roman" w:hAnsi="Times New Roman" w:cs="Times New Roman"/>
        </w:rPr>
        <w:t xml:space="preserve"> </w:t>
      </w:r>
      <w:r w:rsidR="006B0A99" w:rsidRPr="005367FC">
        <w:rPr>
          <w:rFonts w:ascii="Times New Roman" w:hAnsi="Times New Roman" w:cs="Times New Roman"/>
        </w:rPr>
        <w:t>voting</w:t>
      </w:r>
      <w:proofErr w:type="gramEnd"/>
      <w:r w:rsidR="006B0A99" w:rsidRPr="005367FC">
        <w:rPr>
          <w:rFonts w:ascii="Times New Roman" w:hAnsi="Times New Roman" w:cs="Times New Roman"/>
        </w:rPr>
        <w:t xml:space="preserve"> rights of the</w:t>
      </w:r>
      <w:r w:rsidR="006B0A99" w:rsidRPr="005367FC">
        <w:rPr>
          <w:rFonts w:ascii="Times New Roman" w:hAnsi="Times New Roman" w:cs="Times New Roman"/>
          <w:b/>
        </w:rPr>
        <w:t xml:space="preserve"> Members</w:t>
      </w:r>
      <w:r w:rsidR="006B0A99" w:rsidRPr="005367FC">
        <w:rPr>
          <w:rFonts w:ascii="Times New Roman" w:hAnsi="Times New Roman" w:cs="Times New Roman"/>
        </w:rPr>
        <w:t xml:space="preserve"> or the procedures informing the report described at paragraph (f).</w:t>
      </w:r>
    </w:p>
    <w:p w14:paraId="16B580D3" w14:textId="77777777" w:rsidR="006B0A99" w:rsidRPr="005367FC" w:rsidRDefault="006B0A99" w:rsidP="00A02EA9">
      <w:pPr>
        <w:spacing w:before="17" w:after="0" w:line="240" w:lineRule="auto"/>
        <w:ind w:left="1440" w:hanging="720"/>
        <w:jc w:val="both"/>
        <w:rPr>
          <w:rFonts w:ascii="Times New Roman" w:hAnsi="Times New Roman" w:cs="Times New Roman"/>
        </w:rPr>
      </w:pPr>
    </w:p>
    <w:p w14:paraId="4C1BE11D" w14:textId="77777777" w:rsidR="006B0A99" w:rsidRDefault="00D0765B" w:rsidP="00A02EA9">
      <w:pPr>
        <w:tabs>
          <w:tab w:val="left" w:pos="851"/>
        </w:tabs>
        <w:spacing w:before="17" w:after="0" w:line="240" w:lineRule="auto"/>
        <w:ind w:left="1440" w:hanging="720"/>
        <w:jc w:val="both"/>
        <w:rPr>
          <w:rFonts w:ascii="Times New Roman" w:hAnsi="Times New Roman" w:cs="Times New Roman"/>
        </w:rPr>
      </w:pPr>
      <w:r>
        <w:rPr>
          <w:rFonts w:ascii="Times New Roman" w:hAnsi="Times New Roman" w:cs="Times New Roman"/>
        </w:rPr>
        <w:t xml:space="preserve">  </w:t>
      </w:r>
      <w:r w:rsidR="006B0A99" w:rsidRPr="005367FC">
        <w:rPr>
          <w:rFonts w:ascii="Times New Roman" w:hAnsi="Times New Roman" w:cs="Times New Roman"/>
        </w:rPr>
        <w:t xml:space="preserve">(l)  </w:t>
      </w:r>
      <w:r w:rsidR="006B0A99" w:rsidRPr="005367FC">
        <w:rPr>
          <w:rFonts w:ascii="Times New Roman" w:hAnsi="Times New Roman" w:cs="Times New Roman"/>
        </w:rPr>
        <w:tab/>
        <w:t xml:space="preserve">If the </w:t>
      </w:r>
      <w:r w:rsidR="006B0A99" w:rsidRPr="005367FC">
        <w:rPr>
          <w:rFonts w:ascii="Times New Roman" w:hAnsi="Times New Roman" w:cs="Times New Roman"/>
          <w:b/>
        </w:rPr>
        <w:t>Authority</w:t>
      </w:r>
      <w:r w:rsidR="006B0A99" w:rsidRPr="005367FC">
        <w:rPr>
          <w:rFonts w:ascii="Times New Roman" w:hAnsi="Times New Roman" w:cs="Times New Roman"/>
        </w:rPr>
        <w:t xml:space="preserve"> issues a statement under paragraph (j</w:t>
      </w:r>
      <w:proofErr w:type="gramStart"/>
      <w:r w:rsidR="006B0A99" w:rsidRPr="005367FC">
        <w:rPr>
          <w:rFonts w:ascii="Times New Roman" w:hAnsi="Times New Roman" w:cs="Times New Roman"/>
        </w:rPr>
        <w:t>)(</w:t>
      </w:r>
      <w:proofErr w:type="gramEnd"/>
      <w:r w:rsidR="006B0A99" w:rsidRPr="005367FC">
        <w:rPr>
          <w:rFonts w:ascii="Times New Roman" w:hAnsi="Times New Roman" w:cs="Times New Roman"/>
        </w:rPr>
        <w:t xml:space="preserve">4) and/or a direction in accordance with paragraph (p), the </w:t>
      </w:r>
      <w:r w:rsidR="006B0A99" w:rsidRPr="005367FC">
        <w:rPr>
          <w:rFonts w:ascii="Times New Roman" w:hAnsi="Times New Roman" w:cs="Times New Roman"/>
          <w:b/>
        </w:rPr>
        <w:t>Significant Code Review Phase</w:t>
      </w:r>
      <w:r w:rsidR="006B0A99" w:rsidRPr="005367FC">
        <w:rPr>
          <w:rFonts w:ascii="Times New Roman" w:hAnsi="Times New Roman" w:cs="Times New Roman"/>
        </w:rPr>
        <w:t xml:space="preserve"> will be deemed to have ended when:  </w:t>
      </w:r>
    </w:p>
    <w:p w14:paraId="6497F3CB" w14:textId="77777777" w:rsidR="00D0765B" w:rsidRDefault="00D0765B" w:rsidP="00A02EA9">
      <w:pPr>
        <w:tabs>
          <w:tab w:val="left" w:pos="851"/>
        </w:tabs>
        <w:spacing w:before="17" w:after="0" w:line="240" w:lineRule="auto"/>
        <w:ind w:left="1440" w:hanging="720"/>
        <w:jc w:val="both"/>
        <w:rPr>
          <w:rFonts w:ascii="Times New Roman" w:hAnsi="Times New Roman" w:cs="Times New Roman"/>
        </w:rPr>
      </w:pPr>
    </w:p>
    <w:p w14:paraId="34709FEB" w14:textId="77777777" w:rsidR="00C23BDA" w:rsidRDefault="006B0A99" w:rsidP="00A02EA9">
      <w:pPr>
        <w:spacing w:before="17" w:after="0" w:line="240" w:lineRule="auto"/>
        <w:ind w:left="2160" w:hanging="720"/>
        <w:jc w:val="both"/>
        <w:rPr>
          <w:rFonts w:ascii="Times New Roman" w:hAnsi="Times New Roman" w:cs="Times New Roman"/>
        </w:rPr>
      </w:pPr>
      <w:r w:rsidRPr="005367FC">
        <w:rPr>
          <w:rFonts w:ascii="Times New Roman" w:hAnsi="Times New Roman" w:cs="Times New Roman"/>
        </w:rPr>
        <w:t xml:space="preserve">(1)  </w:t>
      </w:r>
      <w:r w:rsidR="00D0765B">
        <w:rPr>
          <w:rFonts w:ascii="Times New Roman" w:hAnsi="Times New Roman" w:cs="Times New Roman"/>
        </w:rPr>
        <w:tab/>
      </w:r>
      <w:proofErr w:type="gramStart"/>
      <w:r w:rsidRPr="005367FC">
        <w:rPr>
          <w:rFonts w:ascii="Times New Roman" w:hAnsi="Times New Roman" w:cs="Times New Roman"/>
        </w:rPr>
        <w:t>the</w:t>
      </w:r>
      <w:proofErr w:type="gramEnd"/>
      <w:r w:rsidRPr="005367FC">
        <w:rPr>
          <w:rFonts w:ascii="Times New Roman" w:hAnsi="Times New Roman" w:cs="Times New Roman"/>
        </w:rPr>
        <w:t xml:space="preserve"> </w:t>
      </w:r>
      <w:r w:rsidRPr="005367FC">
        <w:rPr>
          <w:rFonts w:ascii="Times New Roman" w:hAnsi="Times New Roman" w:cs="Times New Roman"/>
          <w:b/>
        </w:rPr>
        <w:t>Authority</w:t>
      </w:r>
      <w:r w:rsidRPr="005367FC">
        <w:rPr>
          <w:rFonts w:ascii="Times New Roman" w:hAnsi="Times New Roman" w:cs="Times New Roman"/>
        </w:rPr>
        <w:t xml:space="preserve"> issues a statement that the </w:t>
      </w:r>
      <w:r w:rsidRPr="005367FC">
        <w:rPr>
          <w:rFonts w:ascii="Times New Roman" w:hAnsi="Times New Roman" w:cs="Times New Roman"/>
          <w:b/>
        </w:rPr>
        <w:t>Significant Code Review Phase</w:t>
      </w:r>
      <w:r w:rsidRPr="005367FC">
        <w:rPr>
          <w:rFonts w:ascii="Times New Roman" w:hAnsi="Times New Roman" w:cs="Times New Roman"/>
        </w:rPr>
        <w:t xml:space="preserve"> has ended; </w:t>
      </w:r>
    </w:p>
    <w:p w14:paraId="5FB3C6CC" w14:textId="77777777" w:rsidR="006B0A99" w:rsidRDefault="006B0A99" w:rsidP="00A02EA9">
      <w:pPr>
        <w:spacing w:before="17" w:after="0" w:line="240" w:lineRule="auto"/>
        <w:ind w:left="2160"/>
        <w:jc w:val="both"/>
        <w:rPr>
          <w:rFonts w:ascii="Times New Roman" w:hAnsi="Times New Roman" w:cs="Times New Roman"/>
        </w:rPr>
      </w:pPr>
      <w:r w:rsidRPr="005367FC">
        <w:rPr>
          <w:rFonts w:ascii="Times New Roman" w:hAnsi="Times New Roman" w:cs="Times New Roman"/>
        </w:rPr>
        <w:t xml:space="preserve"> </w:t>
      </w:r>
    </w:p>
    <w:p w14:paraId="0EDE6471" w14:textId="77777777" w:rsidR="006B0A99" w:rsidRDefault="006B0A99" w:rsidP="00A02EA9">
      <w:pPr>
        <w:spacing w:before="17" w:after="0" w:line="240" w:lineRule="auto"/>
        <w:ind w:left="2160" w:hanging="720"/>
        <w:jc w:val="both"/>
        <w:rPr>
          <w:rFonts w:ascii="Times New Roman" w:hAnsi="Times New Roman" w:cs="Times New Roman"/>
        </w:rPr>
      </w:pPr>
      <w:r w:rsidRPr="005367FC">
        <w:rPr>
          <w:rFonts w:ascii="Times New Roman" w:hAnsi="Times New Roman" w:cs="Times New Roman"/>
        </w:rPr>
        <w:t xml:space="preserve">(2)  </w:t>
      </w:r>
      <w:r w:rsidR="00D0765B">
        <w:rPr>
          <w:rFonts w:ascii="Times New Roman" w:hAnsi="Times New Roman" w:cs="Times New Roman"/>
        </w:rPr>
        <w:tab/>
      </w:r>
      <w:proofErr w:type="gramStart"/>
      <w:r w:rsidRPr="005367FC">
        <w:rPr>
          <w:rFonts w:ascii="Times New Roman" w:hAnsi="Times New Roman" w:cs="Times New Roman"/>
        </w:rPr>
        <w:t>one</w:t>
      </w:r>
      <w:proofErr w:type="gramEnd"/>
      <w:r w:rsidRPr="005367FC">
        <w:rPr>
          <w:rFonts w:ascii="Times New Roman" w:hAnsi="Times New Roman" w:cs="Times New Roman"/>
        </w:rPr>
        <w:t xml:space="preserve"> of the circumstances in sub-paragraphs (j)(1) or (3) occurs (irrespective of whether such circumstance occurs within 28 days after the </w:t>
      </w:r>
      <w:r w:rsidRPr="005367FC">
        <w:rPr>
          <w:rFonts w:ascii="Times New Roman" w:hAnsi="Times New Roman" w:cs="Times New Roman"/>
          <w:b/>
        </w:rPr>
        <w:t>Authority</w:t>
      </w:r>
      <w:r w:rsidRPr="005367FC">
        <w:rPr>
          <w:rFonts w:ascii="Times New Roman" w:hAnsi="Times New Roman" w:cs="Times New Roman"/>
        </w:rPr>
        <w:t xml:space="preserve"> has published its </w:t>
      </w:r>
      <w:r w:rsidRPr="005367FC">
        <w:rPr>
          <w:rFonts w:ascii="Times New Roman" w:hAnsi="Times New Roman" w:cs="Times New Roman"/>
          <w:b/>
        </w:rPr>
        <w:t>Significant Code Review</w:t>
      </w:r>
      <w:r w:rsidRPr="005367FC">
        <w:rPr>
          <w:rFonts w:ascii="Times New Roman" w:hAnsi="Times New Roman" w:cs="Times New Roman"/>
        </w:rPr>
        <w:t xml:space="preserve"> conclusions); or  </w:t>
      </w:r>
    </w:p>
    <w:p w14:paraId="04BFFED9" w14:textId="77777777" w:rsidR="00C23BDA" w:rsidRDefault="00C23BDA" w:rsidP="00A02EA9">
      <w:pPr>
        <w:spacing w:before="17" w:after="0" w:line="240" w:lineRule="auto"/>
        <w:ind w:left="2160"/>
        <w:jc w:val="both"/>
        <w:rPr>
          <w:rFonts w:ascii="Times New Roman" w:hAnsi="Times New Roman" w:cs="Times New Roman"/>
        </w:rPr>
      </w:pPr>
    </w:p>
    <w:p w14:paraId="54A07C5C" w14:textId="77777777" w:rsidR="006B0A99" w:rsidRPr="005367FC" w:rsidRDefault="006B0A99" w:rsidP="00A02EA9">
      <w:pPr>
        <w:spacing w:before="17" w:after="0" w:line="240" w:lineRule="auto"/>
        <w:ind w:left="2159" w:hanging="730"/>
        <w:jc w:val="both"/>
        <w:rPr>
          <w:rFonts w:ascii="Times New Roman" w:hAnsi="Times New Roman" w:cs="Times New Roman"/>
        </w:rPr>
      </w:pPr>
      <w:r w:rsidRPr="005367FC">
        <w:rPr>
          <w:rFonts w:ascii="Times New Roman" w:hAnsi="Times New Roman" w:cs="Times New Roman"/>
        </w:rPr>
        <w:t xml:space="preserve">(3)  </w:t>
      </w:r>
      <w:r w:rsidR="00D0765B">
        <w:rPr>
          <w:rFonts w:ascii="Times New Roman" w:hAnsi="Times New Roman" w:cs="Times New Roman"/>
        </w:rPr>
        <w:tab/>
      </w:r>
      <w:proofErr w:type="gramStart"/>
      <w:r w:rsidRPr="005367FC">
        <w:rPr>
          <w:rFonts w:ascii="Times New Roman" w:hAnsi="Times New Roman" w:cs="Times New Roman"/>
        </w:rPr>
        <w:t>the</w:t>
      </w:r>
      <w:proofErr w:type="gramEnd"/>
      <w:r w:rsidRPr="005367FC">
        <w:rPr>
          <w:rFonts w:ascii="Times New Roman" w:hAnsi="Times New Roman" w:cs="Times New Roman"/>
        </w:rPr>
        <w:t xml:space="preserve"> </w:t>
      </w:r>
      <w:r w:rsidRPr="005367FC">
        <w:rPr>
          <w:rFonts w:ascii="Times New Roman" w:hAnsi="Times New Roman" w:cs="Times New Roman"/>
          <w:b/>
        </w:rPr>
        <w:t>Authority</w:t>
      </w:r>
      <w:r w:rsidRPr="005367FC">
        <w:rPr>
          <w:rFonts w:ascii="Times New Roman" w:hAnsi="Times New Roman" w:cs="Times New Roman"/>
        </w:rPr>
        <w:t xml:space="preserve"> makes a decision consenting or otherwise to the modification of the </w:t>
      </w:r>
      <w:r w:rsidRPr="005367FC">
        <w:rPr>
          <w:rFonts w:ascii="Times New Roman" w:hAnsi="Times New Roman" w:cs="Times New Roman"/>
          <w:b/>
        </w:rPr>
        <w:t>Distribution Code</w:t>
      </w:r>
      <w:r w:rsidRPr="005367FC">
        <w:rPr>
          <w:rFonts w:ascii="Times New Roman" w:hAnsi="Times New Roman" w:cs="Times New Roman"/>
        </w:rPr>
        <w:t xml:space="preserve"> following the submission of the report under paragraph (n)(2)</w:t>
      </w:r>
    </w:p>
    <w:p w14:paraId="2BCFB1BC" w14:textId="77777777" w:rsidR="006B0A99" w:rsidRDefault="006B0A99" w:rsidP="00A02EA9">
      <w:pPr>
        <w:spacing w:before="17" w:after="0" w:line="240" w:lineRule="auto"/>
        <w:jc w:val="both"/>
      </w:pPr>
    </w:p>
    <w:p w14:paraId="59E24ABE" w14:textId="77777777" w:rsidR="006B0A99" w:rsidRDefault="00D0765B" w:rsidP="00A02EA9">
      <w:pPr>
        <w:tabs>
          <w:tab w:val="left" w:pos="851"/>
        </w:tabs>
        <w:spacing w:before="17" w:after="0" w:line="240" w:lineRule="auto"/>
        <w:ind w:left="1439" w:hanging="730"/>
        <w:jc w:val="both"/>
        <w:rPr>
          <w:rFonts w:ascii="Times New Roman" w:hAnsi="Times New Roman" w:cs="Times New Roman"/>
        </w:rPr>
      </w:pPr>
      <w:r>
        <w:rPr>
          <w:rFonts w:ascii="Times New Roman" w:hAnsi="Times New Roman" w:cs="Times New Roman"/>
        </w:rPr>
        <w:t xml:space="preserve">  </w:t>
      </w:r>
      <w:r w:rsidR="006B0A99" w:rsidRPr="005367FC">
        <w:rPr>
          <w:rFonts w:ascii="Times New Roman" w:hAnsi="Times New Roman" w:cs="Times New Roman"/>
        </w:rPr>
        <w:t xml:space="preserve">(m) </w:t>
      </w:r>
      <w:r w:rsidR="006B0A99" w:rsidRPr="005367FC">
        <w:rPr>
          <w:rFonts w:ascii="Times New Roman" w:hAnsi="Times New Roman" w:cs="Times New Roman"/>
        </w:rPr>
        <w:tab/>
        <w:t xml:space="preserve">Where the </w:t>
      </w:r>
      <w:r w:rsidR="006B0A99" w:rsidRPr="005367FC">
        <w:rPr>
          <w:rFonts w:ascii="Times New Roman" w:hAnsi="Times New Roman" w:cs="Times New Roman"/>
          <w:b/>
        </w:rPr>
        <w:t>Authority</w:t>
      </w:r>
      <w:r w:rsidR="006B0A99" w:rsidRPr="005367FC">
        <w:rPr>
          <w:rFonts w:ascii="Times New Roman" w:hAnsi="Times New Roman" w:cs="Times New Roman"/>
        </w:rPr>
        <w:t xml:space="preserve"> has issued a statement in accordance with paragraph (j</w:t>
      </w:r>
      <w:proofErr w:type="gramStart"/>
      <w:r w:rsidR="006B0A99" w:rsidRPr="005367FC">
        <w:rPr>
          <w:rFonts w:ascii="Times New Roman" w:hAnsi="Times New Roman" w:cs="Times New Roman"/>
        </w:rPr>
        <w:t>)(</w:t>
      </w:r>
      <w:proofErr w:type="gramEnd"/>
      <w:r w:rsidR="006B0A99" w:rsidRPr="005367FC">
        <w:rPr>
          <w:rFonts w:ascii="Times New Roman" w:hAnsi="Times New Roman" w:cs="Times New Roman"/>
        </w:rPr>
        <w:t xml:space="preserve">4) and/or a direction in accordance with paragraph (p), the </w:t>
      </w:r>
      <w:r w:rsidR="006B0A99" w:rsidRPr="005367FC">
        <w:rPr>
          <w:rFonts w:ascii="Times New Roman" w:hAnsi="Times New Roman" w:cs="Times New Roman"/>
          <w:b/>
        </w:rPr>
        <w:t>Authority</w:t>
      </w:r>
      <w:r w:rsidR="006B0A99" w:rsidRPr="005367FC">
        <w:rPr>
          <w:rFonts w:ascii="Times New Roman" w:hAnsi="Times New Roman" w:cs="Times New Roman"/>
        </w:rPr>
        <w:t xml:space="preserve"> may submit to the </w:t>
      </w:r>
      <w:r w:rsidR="002318AE" w:rsidRPr="002318AE">
        <w:rPr>
          <w:rFonts w:ascii="Times New Roman" w:hAnsi="Times New Roman" w:cs="Times New Roman"/>
          <w:b/>
        </w:rPr>
        <w:t>DNOs</w:t>
      </w:r>
      <w:r w:rsidR="006B0A99" w:rsidRPr="005367FC">
        <w:rPr>
          <w:rFonts w:ascii="Times New Roman" w:hAnsi="Times New Roman" w:cs="Times New Roman"/>
        </w:rPr>
        <w:t xml:space="preserve"> a modification proposal for a modification in respect of a </w:t>
      </w:r>
      <w:r w:rsidR="006B0A99" w:rsidRPr="005367FC">
        <w:rPr>
          <w:rFonts w:ascii="Times New Roman" w:hAnsi="Times New Roman" w:cs="Times New Roman"/>
          <w:b/>
        </w:rPr>
        <w:t>Significant Code Review</w:t>
      </w:r>
      <w:r w:rsidR="006B0A99" w:rsidRPr="005367FC">
        <w:rPr>
          <w:rFonts w:ascii="Times New Roman" w:hAnsi="Times New Roman" w:cs="Times New Roman"/>
        </w:rPr>
        <w:t>.</w:t>
      </w:r>
    </w:p>
    <w:p w14:paraId="595A45DF" w14:textId="77777777" w:rsidR="006B0A99" w:rsidRDefault="006B0A99" w:rsidP="00A02EA9">
      <w:pPr>
        <w:spacing w:before="17" w:after="0" w:line="280" w:lineRule="exact"/>
        <w:ind w:left="1439" w:hanging="730"/>
        <w:jc w:val="both"/>
        <w:rPr>
          <w:rFonts w:ascii="Times New Roman" w:hAnsi="Times New Roman" w:cs="Times New Roman"/>
        </w:rPr>
      </w:pPr>
    </w:p>
    <w:p w14:paraId="77375699" w14:textId="77777777" w:rsidR="006B0A99" w:rsidRDefault="00D0765B" w:rsidP="00A02EA9">
      <w:pPr>
        <w:spacing w:before="17" w:after="0" w:line="240" w:lineRule="auto"/>
        <w:ind w:left="1439" w:hanging="730"/>
        <w:jc w:val="both"/>
        <w:rPr>
          <w:rFonts w:ascii="Times New Roman" w:hAnsi="Times New Roman" w:cs="Times New Roman"/>
        </w:rPr>
      </w:pPr>
      <w:r>
        <w:rPr>
          <w:rFonts w:ascii="Times New Roman" w:hAnsi="Times New Roman" w:cs="Times New Roman"/>
        </w:rPr>
        <w:t xml:space="preserve">  </w:t>
      </w:r>
      <w:r w:rsidR="006B0A99" w:rsidRPr="006B0A99">
        <w:rPr>
          <w:rFonts w:ascii="Times New Roman" w:hAnsi="Times New Roman" w:cs="Times New Roman"/>
        </w:rPr>
        <w:t xml:space="preserve">(n)  </w:t>
      </w:r>
      <w:r w:rsidR="006B0A99">
        <w:rPr>
          <w:rFonts w:ascii="Times New Roman" w:hAnsi="Times New Roman" w:cs="Times New Roman"/>
        </w:rPr>
        <w:tab/>
      </w:r>
      <w:r w:rsidR="006B0A99" w:rsidRPr="006B0A99">
        <w:rPr>
          <w:rFonts w:ascii="Times New Roman" w:hAnsi="Times New Roman" w:cs="Times New Roman"/>
        </w:rPr>
        <w:t>Where the</w:t>
      </w:r>
      <w:r w:rsidR="006B0A99" w:rsidRPr="005367FC">
        <w:rPr>
          <w:rFonts w:ascii="Times New Roman" w:hAnsi="Times New Roman" w:cs="Times New Roman"/>
          <w:b/>
        </w:rPr>
        <w:t xml:space="preserve"> Authority</w:t>
      </w:r>
      <w:r w:rsidR="006B0A99" w:rsidRPr="006B0A99">
        <w:rPr>
          <w:rFonts w:ascii="Times New Roman" w:hAnsi="Times New Roman" w:cs="Times New Roman"/>
        </w:rPr>
        <w:t xml:space="preserve"> submits a </w:t>
      </w:r>
      <w:r w:rsidR="006B0A99" w:rsidRPr="005367FC">
        <w:rPr>
          <w:rFonts w:ascii="Times New Roman" w:hAnsi="Times New Roman" w:cs="Times New Roman"/>
          <w:b/>
        </w:rPr>
        <w:t>Significant Code Review</w:t>
      </w:r>
      <w:r w:rsidR="006B0A99" w:rsidRPr="006B0A99">
        <w:rPr>
          <w:rFonts w:ascii="Times New Roman" w:hAnsi="Times New Roman" w:cs="Times New Roman"/>
        </w:rPr>
        <w:t xml:space="preserve"> modification proposal in accordance with paragraph (m) the </w:t>
      </w:r>
      <w:r w:rsidR="002318AE" w:rsidRPr="002318AE">
        <w:rPr>
          <w:rFonts w:ascii="Times New Roman" w:hAnsi="Times New Roman" w:cs="Times New Roman"/>
          <w:b/>
        </w:rPr>
        <w:t>DNOs</w:t>
      </w:r>
      <w:r w:rsidR="006B0A99" w:rsidRPr="006B0A99">
        <w:rPr>
          <w:rFonts w:ascii="Times New Roman" w:hAnsi="Times New Roman" w:cs="Times New Roman"/>
        </w:rPr>
        <w:t xml:space="preserve"> shall:  </w:t>
      </w:r>
    </w:p>
    <w:p w14:paraId="21021C93" w14:textId="77777777" w:rsidR="00C23BDA" w:rsidRDefault="00C23BDA" w:rsidP="00A02EA9">
      <w:pPr>
        <w:spacing w:before="17" w:after="0" w:line="240" w:lineRule="auto"/>
        <w:ind w:left="1439" w:hanging="730"/>
        <w:jc w:val="both"/>
        <w:rPr>
          <w:rFonts w:ascii="Times New Roman" w:hAnsi="Times New Roman" w:cs="Times New Roman"/>
        </w:rPr>
      </w:pPr>
    </w:p>
    <w:p w14:paraId="690F09F1" w14:textId="77777777" w:rsidR="006B0A99" w:rsidRDefault="006B0A99" w:rsidP="00A02EA9">
      <w:pPr>
        <w:tabs>
          <w:tab w:val="left" w:pos="1418"/>
          <w:tab w:val="left" w:pos="2127"/>
        </w:tabs>
        <w:spacing w:before="17" w:after="0" w:line="240" w:lineRule="auto"/>
        <w:ind w:left="2127" w:hanging="698"/>
        <w:jc w:val="both"/>
        <w:rPr>
          <w:rFonts w:ascii="Times New Roman" w:hAnsi="Times New Roman" w:cs="Times New Roman"/>
        </w:rPr>
      </w:pPr>
      <w:r w:rsidRPr="006B0A99">
        <w:rPr>
          <w:rFonts w:ascii="Times New Roman" w:hAnsi="Times New Roman" w:cs="Times New Roman"/>
        </w:rPr>
        <w:t xml:space="preserve">(1)  </w:t>
      </w:r>
      <w:r w:rsidR="00D0765B">
        <w:rPr>
          <w:rFonts w:ascii="Times New Roman" w:hAnsi="Times New Roman" w:cs="Times New Roman"/>
        </w:rPr>
        <w:tab/>
      </w:r>
      <w:r w:rsidRPr="006B0A99">
        <w:rPr>
          <w:rFonts w:ascii="Times New Roman" w:hAnsi="Times New Roman" w:cs="Times New Roman"/>
        </w:rPr>
        <w:t xml:space="preserve">evaluate whether the proposed modification would better facilitate the achievement of the objectives set out in DIN2.1(b) of the </w:t>
      </w:r>
      <w:r w:rsidRPr="005367FC">
        <w:rPr>
          <w:rFonts w:ascii="Times New Roman" w:hAnsi="Times New Roman" w:cs="Times New Roman"/>
          <w:b/>
        </w:rPr>
        <w:t>Distribution Code</w:t>
      </w:r>
      <w:r w:rsidRPr="006B0A99">
        <w:rPr>
          <w:rFonts w:ascii="Times New Roman" w:hAnsi="Times New Roman" w:cs="Times New Roman"/>
        </w:rPr>
        <w:t xml:space="preserve"> and, where the impact is likely to be material, this must include an assessment of the quantifiable impact of any such modification on greenhouse gas emissions, to be conducted in accordance with any such guidance (on the treatment of carbon costs and evaluation of greenhouse gas emissions) as may be issued by the</w:t>
      </w:r>
      <w:r w:rsidRPr="005367FC">
        <w:rPr>
          <w:rFonts w:ascii="Times New Roman" w:hAnsi="Times New Roman" w:cs="Times New Roman"/>
          <w:b/>
        </w:rPr>
        <w:t xml:space="preserve"> Authority</w:t>
      </w:r>
      <w:r w:rsidRPr="006B0A99">
        <w:rPr>
          <w:rFonts w:ascii="Times New Roman" w:hAnsi="Times New Roman" w:cs="Times New Roman"/>
        </w:rPr>
        <w:t xml:space="preserve"> from time to time;  </w:t>
      </w:r>
    </w:p>
    <w:p w14:paraId="00FD5AE4" w14:textId="77777777" w:rsidR="006B0A99" w:rsidRDefault="006B0A99" w:rsidP="00A02EA9">
      <w:pPr>
        <w:spacing w:before="17" w:after="0" w:line="240" w:lineRule="auto"/>
        <w:ind w:left="1439"/>
        <w:jc w:val="both"/>
        <w:rPr>
          <w:rFonts w:ascii="Times New Roman" w:hAnsi="Times New Roman" w:cs="Times New Roman"/>
        </w:rPr>
      </w:pPr>
    </w:p>
    <w:p w14:paraId="1294855E" w14:textId="77777777" w:rsidR="006B0A99" w:rsidRDefault="006B0A99" w:rsidP="00A02EA9">
      <w:pPr>
        <w:spacing w:before="17" w:after="0" w:line="240" w:lineRule="auto"/>
        <w:ind w:left="2127" w:hanging="687"/>
        <w:jc w:val="both"/>
        <w:rPr>
          <w:rFonts w:ascii="Times New Roman" w:hAnsi="Times New Roman" w:cs="Times New Roman"/>
        </w:rPr>
      </w:pPr>
      <w:r w:rsidRPr="006B0A99">
        <w:rPr>
          <w:rFonts w:ascii="Times New Roman" w:hAnsi="Times New Roman" w:cs="Times New Roman"/>
        </w:rPr>
        <w:t xml:space="preserve">(2) </w:t>
      </w:r>
      <w:r w:rsidR="00D0765B">
        <w:rPr>
          <w:rFonts w:ascii="Times New Roman" w:hAnsi="Times New Roman" w:cs="Times New Roman"/>
        </w:rPr>
        <w:tab/>
      </w:r>
      <w:proofErr w:type="gramStart"/>
      <w:r w:rsidRPr="006B0A99">
        <w:rPr>
          <w:rFonts w:ascii="Times New Roman" w:hAnsi="Times New Roman" w:cs="Times New Roman"/>
        </w:rPr>
        <w:t>for</w:t>
      </w:r>
      <w:proofErr w:type="gramEnd"/>
      <w:r w:rsidRPr="006B0A99">
        <w:rPr>
          <w:rFonts w:ascii="Times New Roman" w:hAnsi="Times New Roman" w:cs="Times New Roman"/>
        </w:rPr>
        <w:t xml:space="preserve"> the </w:t>
      </w:r>
      <w:r w:rsidR="002318AE" w:rsidRPr="002318AE">
        <w:rPr>
          <w:rFonts w:ascii="Times New Roman" w:hAnsi="Times New Roman" w:cs="Times New Roman"/>
          <w:b/>
        </w:rPr>
        <w:t>DNOs</w:t>
      </w:r>
      <w:r w:rsidRPr="006B0A99">
        <w:rPr>
          <w:rFonts w:ascii="Times New Roman" w:hAnsi="Times New Roman" w:cs="Times New Roman"/>
        </w:rPr>
        <w:t xml:space="preserve"> to send to the </w:t>
      </w:r>
      <w:r w:rsidRPr="005367FC">
        <w:rPr>
          <w:rFonts w:ascii="Times New Roman" w:hAnsi="Times New Roman" w:cs="Times New Roman"/>
          <w:b/>
        </w:rPr>
        <w:t>Authority</w:t>
      </w:r>
      <w:r w:rsidRPr="006B0A99">
        <w:rPr>
          <w:rFonts w:ascii="Times New Roman" w:hAnsi="Times New Roman" w:cs="Times New Roman"/>
        </w:rPr>
        <w:t xml:space="preserve"> a report on the outcome of the evaluation </w:t>
      </w:r>
      <w:r w:rsidRPr="006B0A99">
        <w:rPr>
          <w:rFonts w:ascii="Times New Roman" w:hAnsi="Times New Roman" w:cs="Times New Roman"/>
        </w:rPr>
        <w:lastRenderedPageBreak/>
        <w:t xml:space="preserve">conducted in accordance with sub-paragraph (1); and  </w:t>
      </w:r>
    </w:p>
    <w:p w14:paraId="66CD24E3" w14:textId="77777777" w:rsidR="006B0A99" w:rsidRPr="006B0A99" w:rsidRDefault="006B0A99" w:rsidP="00A02EA9">
      <w:pPr>
        <w:spacing w:before="17" w:after="0" w:line="240" w:lineRule="auto"/>
        <w:ind w:left="1439"/>
        <w:jc w:val="both"/>
        <w:rPr>
          <w:rFonts w:ascii="Times New Roman" w:hAnsi="Times New Roman" w:cs="Times New Roman"/>
        </w:rPr>
      </w:pPr>
    </w:p>
    <w:p w14:paraId="670D1794" w14:textId="77777777" w:rsidR="006B0A99" w:rsidRDefault="006B0A99" w:rsidP="00A02EA9">
      <w:pPr>
        <w:tabs>
          <w:tab w:val="left" w:pos="851"/>
        </w:tabs>
        <w:spacing w:before="17" w:after="0" w:line="240" w:lineRule="auto"/>
        <w:ind w:left="2127" w:hanging="687"/>
        <w:jc w:val="both"/>
        <w:rPr>
          <w:rFonts w:ascii="Times New Roman" w:hAnsi="Times New Roman" w:cs="Times New Roman"/>
        </w:rPr>
      </w:pPr>
      <w:r w:rsidRPr="006B0A99">
        <w:rPr>
          <w:rFonts w:ascii="Times New Roman" w:hAnsi="Times New Roman" w:cs="Times New Roman"/>
        </w:rPr>
        <w:t xml:space="preserve">(3) </w:t>
      </w:r>
      <w:r w:rsidR="00D0765B">
        <w:rPr>
          <w:rFonts w:ascii="Times New Roman" w:hAnsi="Times New Roman" w:cs="Times New Roman"/>
        </w:rPr>
        <w:tab/>
      </w:r>
      <w:proofErr w:type="gramStart"/>
      <w:r w:rsidRPr="006B0A99">
        <w:rPr>
          <w:rFonts w:ascii="Times New Roman" w:hAnsi="Times New Roman" w:cs="Times New Roman"/>
        </w:rPr>
        <w:t>for</w:t>
      </w:r>
      <w:proofErr w:type="gramEnd"/>
      <w:r w:rsidRPr="006B0A99">
        <w:rPr>
          <w:rFonts w:ascii="Times New Roman" w:hAnsi="Times New Roman" w:cs="Times New Roman"/>
        </w:rPr>
        <w:t xml:space="preserve"> the </w:t>
      </w:r>
      <w:r w:rsidR="002318AE" w:rsidRPr="002318AE">
        <w:rPr>
          <w:rFonts w:ascii="Times New Roman" w:hAnsi="Times New Roman" w:cs="Times New Roman"/>
          <w:b/>
        </w:rPr>
        <w:t>DNOs</w:t>
      </w:r>
      <w:r w:rsidRPr="006B0A99">
        <w:rPr>
          <w:rFonts w:ascii="Times New Roman" w:hAnsi="Times New Roman" w:cs="Times New Roman"/>
        </w:rPr>
        <w:t xml:space="preserve"> to proceed in accordance with any timetable(s) directed by the </w:t>
      </w:r>
      <w:r w:rsidRPr="005367FC">
        <w:rPr>
          <w:rFonts w:ascii="Times New Roman" w:hAnsi="Times New Roman" w:cs="Times New Roman"/>
          <w:b/>
        </w:rPr>
        <w:t xml:space="preserve">Authority </w:t>
      </w:r>
      <w:r w:rsidRPr="006B0A99">
        <w:rPr>
          <w:rFonts w:ascii="Times New Roman" w:hAnsi="Times New Roman" w:cs="Times New Roman"/>
        </w:rPr>
        <w:t xml:space="preserve">in relation to the procedural steps outlined in this paragraph and/or in relation to implementation of such modification to the </w:t>
      </w:r>
      <w:r w:rsidRPr="005367FC">
        <w:rPr>
          <w:rFonts w:ascii="Times New Roman" w:hAnsi="Times New Roman" w:cs="Times New Roman"/>
          <w:b/>
        </w:rPr>
        <w:t>Distribution Code</w:t>
      </w:r>
      <w:r w:rsidRPr="006B0A99">
        <w:rPr>
          <w:rFonts w:ascii="Times New Roman" w:hAnsi="Times New Roman" w:cs="Times New Roman"/>
        </w:rPr>
        <w:t xml:space="preserve">.  </w:t>
      </w:r>
    </w:p>
    <w:p w14:paraId="7C4E7BB4" w14:textId="77777777" w:rsidR="00C23BDA" w:rsidRDefault="00C23BDA" w:rsidP="00A02EA9">
      <w:pPr>
        <w:spacing w:before="17" w:after="0" w:line="240" w:lineRule="auto"/>
        <w:ind w:left="2160"/>
        <w:jc w:val="both"/>
        <w:rPr>
          <w:rFonts w:ascii="Times New Roman" w:hAnsi="Times New Roman" w:cs="Times New Roman"/>
        </w:rPr>
      </w:pPr>
    </w:p>
    <w:p w14:paraId="69EC9AA7" w14:textId="77777777" w:rsidR="006B0A99" w:rsidRDefault="00D0765B" w:rsidP="00A02EA9">
      <w:pPr>
        <w:spacing w:before="17" w:after="0" w:line="240" w:lineRule="auto"/>
        <w:ind w:left="1439" w:hanging="719"/>
        <w:jc w:val="both"/>
        <w:rPr>
          <w:rFonts w:ascii="Times New Roman" w:hAnsi="Times New Roman" w:cs="Times New Roman"/>
        </w:rPr>
      </w:pPr>
      <w:r>
        <w:rPr>
          <w:rFonts w:ascii="Times New Roman" w:hAnsi="Times New Roman" w:cs="Times New Roman"/>
        </w:rPr>
        <w:t xml:space="preserve">  </w:t>
      </w:r>
      <w:r w:rsidR="006B0A99" w:rsidRPr="006B0A99">
        <w:rPr>
          <w:rFonts w:ascii="Times New Roman" w:hAnsi="Times New Roman" w:cs="Times New Roman"/>
        </w:rPr>
        <w:t xml:space="preserve">(o)  </w:t>
      </w:r>
      <w:r w:rsidR="006B0A99">
        <w:rPr>
          <w:rFonts w:ascii="Times New Roman" w:hAnsi="Times New Roman" w:cs="Times New Roman"/>
        </w:rPr>
        <w:tab/>
      </w:r>
      <w:r w:rsidR="006B0A99" w:rsidRPr="006B0A99">
        <w:rPr>
          <w:rFonts w:ascii="Times New Roman" w:hAnsi="Times New Roman" w:cs="Times New Roman"/>
        </w:rPr>
        <w:t xml:space="preserve">The Authority's published conclusions and </w:t>
      </w:r>
      <w:r w:rsidR="006B0A99" w:rsidRPr="005367FC">
        <w:rPr>
          <w:rFonts w:ascii="Times New Roman" w:hAnsi="Times New Roman" w:cs="Times New Roman"/>
          <w:b/>
        </w:rPr>
        <w:t>Significant Code Review</w:t>
      </w:r>
      <w:r w:rsidR="006B0A99" w:rsidRPr="006B0A99">
        <w:rPr>
          <w:rFonts w:ascii="Times New Roman" w:hAnsi="Times New Roman" w:cs="Times New Roman"/>
        </w:rPr>
        <w:t xml:space="preserve"> modification proposal will not fetter any voting rights of the</w:t>
      </w:r>
      <w:r w:rsidR="006B0A99" w:rsidRPr="005367FC">
        <w:rPr>
          <w:rFonts w:ascii="Times New Roman" w:hAnsi="Times New Roman" w:cs="Times New Roman"/>
          <w:b/>
        </w:rPr>
        <w:t xml:space="preserve"> Members</w:t>
      </w:r>
      <w:r w:rsidR="006B0A99" w:rsidRPr="006B0A99">
        <w:rPr>
          <w:rFonts w:ascii="Times New Roman" w:hAnsi="Times New Roman" w:cs="Times New Roman"/>
        </w:rPr>
        <w:t xml:space="preserve"> or the procedures informing the report described at sub-paragraph (n)(2).</w:t>
      </w:r>
    </w:p>
    <w:p w14:paraId="34F5F905" w14:textId="77777777" w:rsidR="006B0A99" w:rsidRDefault="006B0A99" w:rsidP="00A02EA9">
      <w:pPr>
        <w:spacing w:before="17" w:after="0" w:line="240" w:lineRule="auto"/>
        <w:jc w:val="both"/>
        <w:rPr>
          <w:rFonts w:ascii="Times New Roman" w:hAnsi="Times New Roman" w:cs="Times New Roman"/>
        </w:rPr>
      </w:pPr>
    </w:p>
    <w:p w14:paraId="5B5F146C" w14:textId="77777777" w:rsidR="006B0A99" w:rsidRDefault="00D0765B" w:rsidP="00A02EA9">
      <w:pPr>
        <w:tabs>
          <w:tab w:val="left" w:pos="851"/>
        </w:tabs>
        <w:spacing w:before="17" w:after="0" w:line="240" w:lineRule="auto"/>
        <w:ind w:left="1439" w:hanging="719"/>
        <w:jc w:val="both"/>
        <w:rPr>
          <w:rFonts w:ascii="Times New Roman" w:hAnsi="Times New Roman" w:cs="Times New Roman"/>
        </w:rPr>
      </w:pPr>
      <w:r>
        <w:rPr>
          <w:rFonts w:ascii="Times New Roman" w:hAnsi="Times New Roman" w:cs="Times New Roman"/>
        </w:rPr>
        <w:t xml:space="preserve">  </w:t>
      </w:r>
      <w:r w:rsidR="006B0A99" w:rsidRPr="006B0A99">
        <w:rPr>
          <w:rFonts w:ascii="Times New Roman" w:hAnsi="Times New Roman" w:cs="Times New Roman"/>
        </w:rPr>
        <w:t xml:space="preserve">(p)  </w:t>
      </w:r>
      <w:r w:rsidR="006B0A99">
        <w:rPr>
          <w:rFonts w:ascii="Times New Roman" w:hAnsi="Times New Roman" w:cs="Times New Roman"/>
        </w:rPr>
        <w:tab/>
      </w:r>
      <w:r w:rsidR="006B0A99" w:rsidRPr="006B0A99">
        <w:rPr>
          <w:rFonts w:ascii="Times New Roman" w:hAnsi="Times New Roman" w:cs="Times New Roman"/>
        </w:rPr>
        <w:t>Where a proposal has been made in accordance with paragraph (j</w:t>
      </w:r>
      <w:proofErr w:type="gramStart"/>
      <w:r w:rsidR="006B0A99" w:rsidRPr="006B0A99">
        <w:rPr>
          <w:rFonts w:ascii="Times New Roman" w:hAnsi="Times New Roman" w:cs="Times New Roman"/>
        </w:rPr>
        <w:t>)(</w:t>
      </w:r>
      <w:proofErr w:type="gramEnd"/>
      <w:r w:rsidR="006B0A99" w:rsidRPr="006B0A99">
        <w:rPr>
          <w:rFonts w:ascii="Times New Roman" w:hAnsi="Times New Roman" w:cs="Times New Roman"/>
        </w:rPr>
        <w:t xml:space="preserve">1) or by the </w:t>
      </w:r>
      <w:r w:rsidR="006B0A99" w:rsidRPr="005367FC">
        <w:rPr>
          <w:rFonts w:ascii="Times New Roman" w:hAnsi="Times New Roman" w:cs="Times New Roman"/>
          <w:b/>
        </w:rPr>
        <w:t xml:space="preserve">Authority </w:t>
      </w:r>
      <w:r w:rsidR="006B0A99" w:rsidRPr="006B0A99">
        <w:rPr>
          <w:rFonts w:ascii="Times New Roman" w:hAnsi="Times New Roman" w:cs="Times New Roman"/>
        </w:rPr>
        <w:t xml:space="preserve">under paragraph (j)(3), the </w:t>
      </w:r>
      <w:r w:rsidR="006B0A99" w:rsidRPr="005367FC">
        <w:rPr>
          <w:rFonts w:ascii="Times New Roman" w:hAnsi="Times New Roman" w:cs="Times New Roman"/>
          <w:b/>
        </w:rPr>
        <w:t>Authority</w:t>
      </w:r>
      <w:r w:rsidR="006B0A99" w:rsidRPr="006B0A99">
        <w:rPr>
          <w:rFonts w:ascii="Times New Roman" w:hAnsi="Times New Roman" w:cs="Times New Roman"/>
        </w:rPr>
        <w:t xml:space="preserve"> may issue a direction (a “backstop direction”), which requires such proposal(s) and any alternatives to be withdrawn and which causes the </w:t>
      </w:r>
      <w:r w:rsidR="006B0A99" w:rsidRPr="005367FC">
        <w:rPr>
          <w:rFonts w:ascii="Times New Roman" w:hAnsi="Times New Roman" w:cs="Times New Roman"/>
          <w:b/>
        </w:rPr>
        <w:t>Significant Code Review Phase</w:t>
      </w:r>
      <w:r w:rsidR="006B0A99" w:rsidRPr="006B0A99">
        <w:rPr>
          <w:rFonts w:ascii="Times New Roman" w:hAnsi="Times New Roman" w:cs="Times New Roman"/>
        </w:rPr>
        <w:t xml:space="preserve"> to recommence.  </w:t>
      </w:r>
    </w:p>
    <w:p w14:paraId="699F6ABE" w14:textId="77777777" w:rsidR="006B0A99" w:rsidRDefault="006B0A99" w:rsidP="00A02EA9">
      <w:pPr>
        <w:spacing w:before="17" w:after="0" w:line="240" w:lineRule="auto"/>
        <w:jc w:val="both"/>
        <w:rPr>
          <w:rFonts w:ascii="Times New Roman" w:hAnsi="Times New Roman" w:cs="Times New Roman"/>
        </w:rPr>
      </w:pPr>
    </w:p>
    <w:p w14:paraId="23CEF05D" w14:textId="77777777" w:rsidR="005D6559" w:rsidRPr="00757093" w:rsidRDefault="00A02EA9" w:rsidP="00A02EA9">
      <w:pPr>
        <w:spacing w:before="17" w:after="0" w:line="240" w:lineRule="auto"/>
        <w:ind w:left="1439" w:hanging="719"/>
        <w:jc w:val="both"/>
        <w:rPr>
          <w:rFonts w:ascii="Times New Roman" w:hAnsi="Times New Roman" w:cs="Times New Roman"/>
        </w:rPr>
      </w:pPr>
      <w:r>
        <w:rPr>
          <w:rFonts w:ascii="Times New Roman" w:hAnsi="Times New Roman" w:cs="Times New Roman"/>
        </w:rPr>
        <w:t xml:space="preserve">  </w:t>
      </w:r>
      <w:r w:rsidR="00C23BDA">
        <w:rPr>
          <w:rFonts w:ascii="Times New Roman" w:hAnsi="Times New Roman" w:cs="Times New Roman"/>
        </w:rPr>
        <w:t>(q</w:t>
      </w:r>
      <w:r w:rsidR="006B0A99" w:rsidRPr="006B0A99">
        <w:rPr>
          <w:rFonts w:ascii="Times New Roman" w:hAnsi="Times New Roman" w:cs="Times New Roman"/>
        </w:rPr>
        <w:t xml:space="preserve">) </w:t>
      </w:r>
      <w:r w:rsidR="006B0A99">
        <w:rPr>
          <w:rFonts w:ascii="Times New Roman" w:hAnsi="Times New Roman" w:cs="Times New Roman"/>
        </w:rPr>
        <w:tab/>
      </w:r>
      <w:r w:rsidR="006B0A99" w:rsidRPr="006B0A99">
        <w:rPr>
          <w:rFonts w:ascii="Times New Roman" w:hAnsi="Times New Roman" w:cs="Times New Roman"/>
        </w:rPr>
        <w:t xml:space="preserve">Following approval by the </w:t>
      </w:r>
      <w:r w:rsidR="006B0A99" w:rsidRPr="005367FC">
        <w:rPr>
          <w:rFonts w:ascii="Times New Roman" w:hAnsi="Times New Roman" w:cs="Times New Roman"/>
          <w:b/>
        </w:rPr>
        <w:t>Authority</w:t>
      </w:r>
      <w:r w:rsidR="006B0A99" w:rsidRPr="006B0A99">
        <w:rPr>
          <w:rFonts w:ascii="Times New Roman" w:hAnsi="Times New Roman" w:cs="Times New Roman"/>
        </w:rPr>
        <w:t xml:space="preserve"> the </w:t>
      </w:r>
      <w:r w:rsidR="006B0A99" w:rsidRPr="005367FC">
        <w:rPr>
          <w:rFonts w:ascii="Times New Roman" w:hAnsi="Times New Roman" w:cs="Times New Roman"/>
          <w:b/>
        </w:rPr>
        <w:t>Distribution Code</w:t>
      </w:r>
      <w:r w:rsidR="006B0A99" w:rsidRPr="006B0A99">
        <w:rPr>
          <w:rFonts w:ascii="Times New Roman" w:hAnsi="Times New Roman" w:cs="Times New Roman"/>
        </w:rPr>
        <w:t xml:space="preserve"> modification will be published on the </w:t>
      </w:r>
      <w:r w:rsidR="006B0A99" w:rsidRPr="005367FC">
        <w:rPr>
          <w:rFonts w:ascii="Times New Roman" w:hAnsi="Times New Roman" w:cs="Times New Roman"/>
          <w:b/>
        </w:rPr>
        <w:t>Distribution Code</w:t>
      </w:r>
      <w:r w:rsidR="006B0A99" w:rsidRPr="006B0A99">
        <w:rPr>
          <w:rFonts w:ascii="Times New Roman" w:hAnsi="Times New Roman" w:cs="Times New Roman"/>
        </w:rPr>
        <w:t xml:space="preserve"> website as a modification to the </w:t>
      </w:r>
      <w:r w:rsidR="006B0A99" w:rsidRPr="005367FC">
        <w:rPr>
          <w:rFonts w:ascii="Times New Roman" w:hAnsi="Times New Roman" w:cs="Times New Roman"/>
          <w:b/>
        </w:rPr>
        <w:t>Distribution Code</w:t>
      </w:r>
      <w:r w:rsidR="006B0A99" w:rsidRPr="006B0A99">
        <w:rPr>
          <w:rFonts w:ascii="Times New Roman" w:hAnsi="Times New Roman" w:cs="Times New Roman"/>
        </w:rPr>
        <w:t>.</w:t>
      </w:r>
    </w:p>
    <w:p w14:paraId="54E7E47E" w14:textId="77777777" w:rsidR="00015D47" w:rsidRPr="00757093" w:rsidRDefault="0026255B" w:rsidP="00A02EA9">
      <w:pPr>
        <w:pStyle w:val="Heading1"/>
        <w:jc w:val="both"/>
        <w:rPr>
          <w:rFonts w:ascii="Times New Roman" w:eastAsia="Times New Roman" w:hAnsi="Times New Roman" w:cs="Times New Roman"/>
          <w:sz w:val="24"/>
          <w:szCs w:val="24"/>
        </w:rPr>
      </w:pPr>
      <w:bookmarkStart w:id="29" w:name="_Toc480797410"/>
      <w:r w:rsidRPr="00757093">
        <w:rPr>
          <w:rFonts w:ascii="Times New Roman" w:eastAsia="Times New Roman" w:hAnsi="Times New Roman" w:cs="Times New Roman"/>
          <w:sz w:val="24"/>
          <w:szCs w:val="24"/>
          <w:u w:color="000000"/>
        </w:rPr>
        <w:t xml:space="preserve">22. </w:t>
      </w:r>
      <w:r w:rsidRPr="00757093">
        <w:rPr>
          <w:rFonts w:ascii="Times New Roman" w:eastAsia="Times New Roman" w:hAnsi="Times New Roman" w:cs="Times New Roman"/>
          <w:sz w:val="24"/>
          <w:szCs w:val="24"/>
          <w:u w:color="000000"/>
        </w:rPr>
        <w:tab/>
        <w:t>IN</w:t>
      </w:r>
      <w:r w:rsidRPr="00757093">
        <w:rPr>
          <w:rFonts w:ascii="Times New Roman" w:eastAsia="Times New Roman" w:hAnsi="Times New Roman" w:cs="Times New Roman"/>
          <w:spacing w:val="-3"/>
          <w:sz w:val="24"/>
          <w:szCs w:val="24"/>
          <w:u w:color="000000"/>
        </w:rPr>
        <w:t>F</w:t>
      </w:r>
      <w:r w:rsidRPr="00757093">
        <w:rPr>
          <w:rFonts w:ascii="Times New Roman" w:eastAsia="Times New Roman" w:hAnsi="Times New Roman" w:cs="Times New Roman"/>
          <w:sz w:val="24"/>
          <w:szCs w:val="24"/>
          <w:u w:color="000000"/>
        </w:rPr>
        <w:t>O</w:t>
      </w:r>
      <w:r w:rsidRPr="00757093">
        <w:rPr>
          <w:rFonts w:ascii="Times New Roman" w:eastAsia="Times New Roman" w:hAnsi="Times New Roman" w:cs="Times New Roman"/>
          <w:spacing w:val="2"/>
          <w:sz w:val="24"/>
          <w:szCs w:val="24"/>
          <w:u w:color="000000"/>
        </w:rPr>
        <w:t>R</w:t>
      </w:r>
      <w:r w:rsidRPr="00757093">
        <w:rPr>
          <w:rFonts w:ascii="Times New Roman" w:eastAsia="Times New Roman" w:hAnsi="Times New Roman" w:cs="Times New Roman"/>
          <w:spacing w:val="-1"/>
          <w:sz w:val="24"/>
          <w:szCs w:val="24"/>
          <w:u w:color="000000"/>
        </w:rPr>
        <w:t>M</w:t>
      </w:r>
      <w:r w:rsidRPr="00757093">
        <w:rPr>
          <w:rFonts w:ascii="Times New Roman" w:eastAsia="Times New Roman" w:hAnsi="Times New Roman" w:cs="Times New Roman"/>
          <w:sz w:val="24"/>
          <w:szCs w:val="24"/>
          <w:u w:color="000000"/>
        </w:rPr>
        <w:t>ATI</w:t>
      </w:r>
      <w:r w:rsidRPr="00757093">
        <w:rPr>
          <w:rFonts w:ascii="Times New Roman" w:eastAsia="Times New Roman" w:hAnsi="Times New Roman" w:cs="Times New Roman"/>
          <w:spacing w:val="1"/>
          <w:sz w:val="24"/>
          <w:szCs w:val="24"/>
          <w:u w:color="000000"/>
        </w:rPr>
        <w:t>O</w:t>
      </w:r>
      <w:r w:rsidRPr="00757093">
        <w:rPr>
          <w:rFonts w:ascii="Times New Roman" w:eastAsia="Times New Roman" w:hAnsi="Times New Roman" w:cs="Times New Roman"/>
          <w:sz w:val="24"/>
          <w:szCs w:val="24"/>
          <w:u w:color="000000"/>
        </w:rPr>
        <w:t xml:space="preserve">N </w:t>
      </w:r>
      <w:r w:rsidRPr="00757093">
        <w:rPr>
          <w:rFonts w:ascii="Times New Roman" w:eastAsia="Times New Roman" w:hAnsi="Times New Roman" w:cs="Times New Roman"/>
          <w:spacing w:val="-1"/>
          <w:sz w:val="24"/>
          <w:szCs w:val="24"/>
          <w:u w:color="000000"/>
        </w:rPr>
        <w:t>A</w:t>
      </w:r>
      <w:r w:rsidRPr="00757093">
        <w:rPr>
          <w:rFonts w:ascii="Times New Roman" w:eastAsia="Times New Roman" w:hAnsi="Times New Roman" w:cs="Times New Roman"/>
          <w:sz w:val="24"/>
          <w:szCs w:val="24"/>
          <w:u w:color="000000"/>
        </w:rPr>
        <w:t>ND</w:t>
      </w:r>
      <w:r w:rsidRPr="00757093">
        <w:rPr>
          <w:rFonts w:ascii="Times New Roman" w:eastAsia="Times New Roman" w:hAnsi="Times New Roman" w:cs="Times New Roman"/>
          <w:spacing w:val="1"/>
          <w:sz w:val="24"/>
          <w:szCs w:val="24"/>
          <w:u w:color="000000"/>
        </w:rPr>
        <w:t xml:space="preserve"> </w:t>
      </w:r>
      <w:r w:rsidRPr="00757093">
        <w:rPr>
          <w:rFonts w:ascii="Times New Roman" w:eastAsia="Times New Roman" w:hAnsi="Times New Roman" w:cs="Times New Roman"/>
          <w:spacing w:val="-3"/>
          <w:sz w:val="24"/>
          <w:szCs w:val="24"/>
          <w:u w:color="000000"/>
        </w:rPr>
        <w:t>P</w:t>
      </w:r>
      <w:r w:rsidRPr="00757093">
        <w:rPr>
          <w:rFonts w:ascii="Times New Roman" w:eastAsia="Times New Roman" w:hAnsi="Times New Roman" w:cs="Times New Roman"/>
          <w:sz w:val="24"/>
          <w:szCs w:val="24"/>
          <w:u w:color="000000"/>
        </w:rPr>
        <w:t>UB</w:t>
      </w:r>
      <w:r w:rsidRPr="00757093">
        <w:rPr>
          <w:rFonts w:ascii="Times New Roman" w:eastAsia="Times New Roman" w:hAnsi="Times New Roman" w:cs="Times New Roman"/>
          <w:spacing w:val="1"/>
          <w:sz w:val="24"/>
          <w:szCs w:val="24"/>
          <w:u w:color="000000"/>
        </w:rPr>
        <w:t>L</w:t>
      </w:r>
      <w:r w:rsidRPr="00757093">
        <w:rPr>
          <w:rFonts w:ascii="Times New Roman" w:eastAsia="Times New Roman" w:hAnsi="Times New Roman" w:cs="Times New Roman"/>
          <w:sz w:val="24"/>
          <w:szCs w:val="24"/>
          <w:u w:color="000000"/>
        </w:rPr>
        <w:t>ICITY</w:t>
      </w:r>
      <w:bookmarkEnd w:id="29"/>
    </w:p>
    <w:p w14:paraId="5F35A544" w14:textId="77777777" w:rsidR="00015D47" w:rsidRPr="00F82760" w:rsidRDefault="00015D47" w:rsidP="00A02EA9">
      <w:pPr>
        <w:spacing w:before="2" w:after="0" w:line="130" w:lineRule="exact"/>
        <w:jc w:val="both"/>
      </w:pPr>
    </w:p>
    <w:p w14:paraId="28120655" w14:textId="77777777" w:rsidR="00015D47" w:rsidRPr="00EF5648" w:rsidRDefault="0026255B" w:rsidP="00A02EA9">
      <w:pPr>
        <w:spacing w:after="0" w:line="240" w:lineRule="auto"/>
        <w:ind w:left="668" w:right="93" w:hanging="566"/>
        <w:jc w:val="both"/>
        <w:rPr>
          <w:rFonts w:ascii="Times New Roman" w:eastAsia="Times New Roman" w:hAnsi="Times New Roman" w:cs="Times New Roman"/>
        </w:rPr>
      </w:pPr>
      <w:r w:rsidRPr="00EF5648">
        <w:rPr>
          <w:rFonts w:ascii="Times New Roman" w:eastAsia="Times New Roman" w:hAnsi="Times New Roman" w:cs="Times New Roman"/>
        </w:rPr>
        <w:t xml:space="preserve">22.1  </w:t>
      </w:r>
      <w:r w:rsidRPr="00EF5648">
        <w:rPr>
          <w:rFonts w:ascii="Times New Roman" w:eastAsia="Times New Roman" w:hAnsi="Times New Roman" w:cs="Times New Roman"/>
          <w:spacing w:val="15"/>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shall 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nspa</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 and in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lus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ments 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 d</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lop</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 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to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rPr>
        <w:t>Annex 1 Standard</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rPr>
        <w:t>Annex 2 Standard</w:t>
      </w:r>
      <w:r w:rsidRPr="00EF5648">
        <w:rPr>
          <w:rFonts w:ascii="Times New Roman" w:eastAsia="Times New Roman" w:hAnsi="Times New Roman" w:cs="Times New Roman"/>
        </w:rPr>
        <w:t>s including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 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s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ns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f </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onsult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with </w:t>
      </w:r>
      <w:r w:rsidRPr="005367FC">
        <w:rPr>
          <w:rFonts w:ascii="Times New Roman" w:eastAsia="Times New Roman" w:hAnsi="Times New Roman" w:cs="Times New Roman"/>
          <w:b/>
        </w:rPr>
        <w:t>Us</w:t>
      </w:r>
      <w:r w:rsidRPr="005367FC">
        <w:rPr>
          <w:rFonts w:ascii="Times New Roman" w:eastAsia="Times New Roman" w:hAnsi="Times New Roman" w:cs="Times New Roman"/>
          <w:b/>
          <w:spacing w:val="1"/>
        </w:rPr>
        <w:t>e</w:t>
      </w:r>
      <w:r w:rsidRPr="005367FC">
        <w:rPr>
          <w:rFonts w:ascii="Times New Roman" w:eastAsia="Times New Roman" w:hAnsi="Times New Roman" w:cs="Times New Roman"/>
          <w:b/>
        </w:rPr>
        <w:t>rs</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ovid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inf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n, 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include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t not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ted to:</w:t>
      </w:r>
    </w:p>
    <w:p w14:paraId="5689C28B" w14:textId="77777777" w:rsidR="00015D47" w:rsidRPr="00EF5648" w:rsidRDefault="00015D47" w:rsidP="00A02EA9">
      <w:pPr>
        <w:spacing w:before="3" w:after="0" w:line="240" w:lineRule="auto"/>
        <w:jc w:val="both"/>
      </w:pPr>
    </w:p>
    <w:p w14:paraId="7DF93C43" w14:textId="77777777" w:rsidR="00015D47" w:rsidRPr="00757093" w:rsidRDefault="0026255B" w:rsidP="00A02EA9">
      <w:pPr>
        <w:pStyle w:val="NoSpacing"/>
        <w:ind w:firstLine="668"/>
        <w:jc w:val="both"/>
        <w:rPr>
          <w:rFonts w:ascii="Times New Roman" w:hAnsi="Times New Roman" w:cs="Times New Roman"/>
        </w:rPr>
      </w:pPr>
      <w:r w:rsidRPr="00757093">
        <w:rPr>
          <w:rFonts w:ascii="Times New Roman" w:hAnsi="Times New Roman" w:cs="Times New Roman"/>
        </w:rPr>
        <w:t xml:space="preserve">(a)  </w:t>
      </w:r>
      <w:proofErr w:type="gramStart"/>
      <w:r w:rsidRPr="00757093">
        <w:rPr>
          <w:rFonts w:ascii="Times New Roman" w:hAnsi="Times New Roman" w:cs="Times New Roman"/>
        </w:rPr>
        <w:t>the</w:t>
      </w:r>
      <w:proofErr w:type="gramEnd"/>
      <w:r w:rsidRPr="00757093">
        <w:rPr>
          <w:rFonts w:ascii="Times New Roman" w:hAnsi="Times New Roman" w:cs="Times New Roman"/>
        </w:rPr>
        <w:t xml:space="preserve"> </w:t>
      </w:r>
      <w:r w:rsidRPr="00757093">
        <w:rPr>
          <w:rFonts w:ascii="Times New Roman" w:hAnsi="Times New Roman" w:cs="Times New Roman"/>
          <w:b/>
        </w:rPr>
        <w:t>Distribution Code</w:t>
      </w:r>
      <w:r w:rsidRPr="00757093">
        <w:rPr>
          <w:rFonts w:ascii="Times New Roman" w:hAnsi="Times New Roman" w:cs="Times New Roman"/>
        </w:rPr>
        <w:t>;</w:t>
      </w:r>
    </w:p>
    <w:p w14:paraId="5D89DA83" w14:textId="77777777" w:rsidR="00015D47" w:rsidRPr="00757093" w:rsidRDefault="00015D47" w:rsidP="00A02EA9">
      <w:pPr>
        <w:pStyle w:val="NoSpacing"/>
        <w:jc w:val="both"/>
        <w:rPr>
          <w:rFonts w:ascii="Times New Roman" w:hAnsi="Times New Roman" w:cs="Times New Roman"/>
        </w:rPr>
      </w:pPr>
    </w:p>
    <w:p w14:paraId="0C90BD51" w14:textId="77777777" w:rsidR="00015D47" w:rsidRPr="00757093" w:rsidRDefault="0026255B" w:rsidP="00A02EA9">
      <w:pPr>
        <w:pStyle w:val="NoSpacing"/>
        <w:ind w:left="668"/>
        <w:jc w:val="both"/>
        <w:rPr>
          <w:rFonts w:ascii="Times New Roman" w:hAnsi="Times New Roman" w:cs="Times New Roman"/>
        </w:rPr>
      </w:pPr>
      <w:r w:rsidRPr="00757093">
        <w:rPr>
          <w:rFonts w:ascii="Times New Roman" w:hAnsi="Times New Roman" w:cs="Times New Roman"/>
        </w:rPr>
        <w:t>(</w:t>
      </w:r>
      <w:proofErr w:type="gramStart"/>
      <w:r w:rsidRPr="00757093">
        <w:rPr>
          <w:rFonts w:ascii="Times New Roman" w:hAnsi="Times New Roman" w:cs="Times New Roman"/>
        </w:rPr>
        <w:t>b</w:t>
      </w:r>
      <w:proofErr w:type="gramEnd"/>
      <w:r w:rsidRPr="00757093">
        <w:rPr>
          <w:rFonts w:ascii="Times New Roman" w:hAnsi="Times New Roman" w:cs="Times New Roman"/>
        </w:rPr>
        <w:t xml:space="preserve">) </w:t>
      </w:r>
      <w:r w:rsidR="00757093" w:rsidRPr="00757093">
        <w:rPr>
          <w:rFonts w:ascii="Times New Roman" w:hAnsi="Times New Roman" w:cs="Times New Roman"/>
        </w:rPr>
        <w:t xml:space="preserve"> </w:t>
      </w:r>
      <w:r w:rsidRPr="00757093">
        <w:rPr>
          <w:rFonts w:ascii="Times New Roman" w:hAnsi="Times New Roman" w:cs="Times New Roman"/>
        </w:rPr>
        <w:t xml:space="preserve">lists of </w:t>
      </w:r>
      <w:r w:rsidR="001C060B" w:rsidRPr="004C134F">
        <w:rPr>
          <w:rFonts w:ascii="Times New Roman" w:hAnsi="Times New Roman" w:cs="Times New Roman"/>
          <w:b/>
        </w:rPr>
        <w:t>Annex 1 Standard</w:t>
      </w:r>
      <w:r w:rsidRPr="004C134F">
        <w:rPr>
          <w:rFonts w:ascii="Times New Roman" w:hAnsi="Times New Roman" w:cs="Times New Roman"/>
          <w:b/>
        </w:rPr>
        <w:t xml:space="preserve">s and </w:t>
      </w:r>
      <w:r w:rsidR="001C060B" w:rsidRPr="004C134F">
        <w:rPr>
          <w:rFonts w:ascii="Times New Roman" w:hAnsi="Times New Roman" w:cs="Times New Roman"/>
          <w:b/>
        </w:rPr>
        <w:t>Annex 2 Standard</w:t>
      </w:r>
      <w:r w:rsidRPr="004C134F">
        <w:rPr>
          <w:rFonts w:ascii="Times New Roman" w:hAnsi="Times New Roman" w:cs="Times New Roman"/>
          <w:b/>
        </w:rPr>
        <w:t>s</w:t>
      </w:r>
      <w:r w:rsidRPr="00757093">
        <w:rPr>
          <w:rFonts w:ascii="Times New Roman" w:hAnsi="Times New Roman" w:cs="Times New Roman"/>
        </w:rPr>
        <w:t xml:space="preserve"> and links to individual </w:t>
      </w:r>
      <w:r w:rsidRPr="00757093">
        <w:rPr>
          <w:rFonts w:ascii="Times New Roman" w:hAnsi="Times New Roman" w:cs="Times New Roman"/>
          <w:b/>
        </w:rPr>
        <w:t>DNO</w:t>
      </w:r>
      <w:r w:rsidR="00D04DD3" w:rsidRPr="00757093">
        <w:rPr>
          <w:rFonts w:ascii="Times New Roman" w:hAnsi="Times New Roman" w:cs="Times New Roman"/>
        </w:rPr>
        <w:t xml:space="preserve"> </w:t>
      </w:r>
      <w:r w:rsidRPr="00757093">
        <w:rPr>
          <w:rFonts w:ascii="Times New Roman" w:hAnsi="Times New Roman" w:cs="Times New Roman"/>
        </w:rPr>
        <w:t>websites;</w:t>
      </w:r>
    </w:p>
    <w:p w14:paraId="27BB8B38" w14:textId="77777777" w:rsidR="00015D47" w:rsidRPr="00757093" w:rsidRDefault="00015D47" w:rsidP="00A02EA9">
      <w:pPr>
        <w:pStyle w:val="NoSpacing"/>
        <w:jc w:val="both"/>
        <w:rPr>
          <w:rFonts w:ascii="Times New Roman" w:hAnsi="Times New Roman" w:cs="Times New Roman"/>
        </w:rPr>
      </w:pPr>
    </w:p>
    <w:p w14:paraId="60D89F0F" w14:textId="77777777" w:rsidR="00B42436" w:rsidRPr="00757093" w:rsidRDefault="0026255B" w:rsidP="00A02EA9">
      <w:pPr>
        <w:pStyle w:val="NoSpacing"/>
        <w:ind w:firstLine="668"/>
        <w:jc w:val="both"/>
        <w:rPr>
          <w:rFonts w:ascii="Times New Roman" w:hAnsi="Times New Roman" w:cs="Times New Roman"/>
        </w:rPr>
      </w:pPr>
      <w:r w:rsidRPr="00757093">
        <w:rPr>
          <w:rFonts w:ascii="Times New Roman" w:hAnsi="Times New Roman" w:cs="Times New Roman"/>
        </w:rPr>
        <w:t xml:space="preserve">(c)  </w:t>
      </w:r>
      <w:proofErr w:type="gramStart"/>
      <w:r w:rsidRPr="00757093">
        <w:rPr>
          <w:rFonts w:ascii="Times New Roman" w:hAnsi="Times New Roman" w:cs="Times New Roman"/>
        </w:rPr>
        <w:t>the</w:t>
      </w:r>
      <w:proofErr w:type="gramEnd"/>
      <w:r w:rsidRPr="00757093">
        <w:rPr>
          <w:rFonts w:ascii="Times New Roman" w:hAnsi="Times New Roman" w:cs="Times New Roman"/>
        </w:rPr>
        <w:t xml:space="preserve"> </w:t>
      </w:r>
      <w:r w:rsidR="00B26818" w:rsidRPr="00757093">
        <w:rPr>
          <w:rFonts w:ascii="Times New Roman" w:hAnsi="Times New Roman" w:cs="Times New Roman"/>
          <w:b/>
        </w:rPr>
        <w:t>Constitution</w:t>
      </w:r>
      <w:r w:rsidRPr="00757093">
        <w:rPr>
          <w:rFonts w:ascii="Times New Roman" w:hAnsi="Times New Roman" w:cs="Times New Roman"/>
        </w:rPr>
        <w:t xml:space="preserve"> and Rules of the</w:t>
      </w:r>
      <w:r w:rsidR="00120E5D" w:rsidRPr="00757093">
        <w:rPr>
          <w:rFonts w:ascii="Times New Roman" w:hAnsi="Times New Roman" w:cs="Times New Roman"/>
        </w:rPr>
        <w:t xml:space="preserve"> </w:t>
      </w:r>
      <w:r w:rsidRPr="00757093">
        <w:rPr>
          <w:rFonts w:ascii="Times New Roman" w:hAnsi="Times New Roman" w:cs="Times New Roman"/>
        </w:rPr>
        <w:t xml:space="preserve">Panel; </w:t>
      </w:r>
    </w:p>
    <w:p w14:paraId="715AF9BB" w14:textId="77777777" w:rsidR="00757093" w:rsidRPr="00757093" w:rsidRDefault="00757093" w:rsidP="00A02EA9">
      <w:pPr>
        <w:pStyle w:val="NoSpacing"/>
        <w:jc w:val="both"/>
        <w:rPr>
          <w:rFonts w:ascii="Times New Roman" w:hAnsi="Times New Roman" w:cs="Times New Roman"/>
        </w:rPr>
      </w:pPr>
    </w:p>
    <w:p w14:paraId="4A2B81BB" w14:textId="77777777" w:rsidR="00015D47" w:rsidRPr="00757093" w:rsidRDefault="00D04DD3" w:rsidP="00A02EA9">
      <w:pPr>
        <w:pStyle w:val="NoSpacing"/>
        <w:ind w:firstLine="668"/>
        <w:jc w:val="both"/>
        <w:rPr>
          <w:rFonts w:ascii="Times New Roman" w:hAnsi="Times New Roman" w:cs="Times New Roman"/>
        </w:rPr>
      </w:pPr>
      <w:r w:rsidRPr="00757093">
        <w:rPr>
          <w:rFonts w:ascii="Times New Roman" w:hAnsi="Times New Roman" w:cs="Times New Roman"/>
        </w:rPr>
        <w:t>(d</w:t>
      </w:r>
      <w:r w:rsidRPr="00757093">
        <w:rPr>
          <w:rFonts w:ascii="Times New Roman" w:hAnsi="Times New Roman" w:cs="Times New Roman"/>
          <w:b/>
        </w:rPr>
        <w:t xml:space="preserve">)   </w:t>
      </w:r>
      <w:r w:rsidR="0026255B" w:rsidRPr="00757093">
        <w:rPr>
          <w:rFonts w:ascii="Times New Roman" w:hAnsi="Times New Roman" w:cs="Times New Roman"/>
          <w:b/>
        </w:rPr>
        <w:t>Panel</w:t>
      </w:r>
      <w:r w:rsidR="0026255B" w:rsidRPr="00757093">
        <w:rPr>
          <w:rFonts w:ascii="Times New Roman" w:hAnsi="Times New Roman" w:cs="Times New Roman"/>
        </w:rPr>
        <w:t xml:space="preserve"> </w:t>
      </w:r>
      <w:r w:rsidR="00B26818" w:rsidRPr="00757093">
        <w:rPr>
          <w:rFonts w:ascii="Times New Roman" w:hAnsi="Times New Roman" w:cs="Times New Roman"/>
        </w:rPr>
        <w:t>Member</w:t>
      </w:r>
      <w:r w:rsidR="0026255B" w:rsidRPr="00757093">
        <w:rPr>
          <w:rFonts w:ascii="Times New Roman" w:hAnsi="Times New Roman" w:cs="Times New Roman"/>
        </w:rPr>
        <w:t>ship a</w:t>
      </w:r>
      <w:r w:rsidRPr="00757093">
        <w:rPr>
          <w:rFonts w:ascii="Times New Roman" w:hAnsi="Times New Roman" w:cs="Times New Roman"/>
        </w:rPr>
        <w:t xml:space="preserve">nd </w:t>
      </w:r>
      <w:r w:rsidR="0026255B" w:rsidRPr="00757093">
        <w:rPr>
          <w:rFonts w:ascii="Times New Roman" w:hAnsi="Times New Roman" w:cs="Times New Roman"/>
        </w:rPr>
        <w:t>representation;</w:t>
      </w:r>
    </w:p>
    <w:p w14:paraId="021CB416" w14:textId="77777777" w:rsidR="00757093" w:rsidRPr="00757093" w:rsidRDefault="00757093" w:rsidP="00A02EA9">
      <w:pPr>
        <w:pStyle w:val="NoSpacing"/>
        <w:jc w:val="both"/>
        <w:rPr>
          <w:rFonts w:ascii="Times New Roman" w:hAnsi="Times New Roman" w:cs="Times New Roman"/>
        </w:rPr>
      </w:pPr>
    </w:p>
    <w:p w14:paraId="2235589B" w14:textId="77777777" w:rsidR="00015D47" w:rsidRPr="00757093" w:rsidRDefault="0026255B" w:rsidP="00A02EA9">
      <w:pPr>
        <w:pStyle w:val="NoSpacing"/>
        <w:ind w:left="668"/>
        <w:jc w:val="both"/>
        <w:rPr>
          <w:rFonts w:ascii="Times New Roman" w:hAnsi="Times New Roman" w:cs="Times New Roman"/>
        </w:rPr>
      </w:pPr>
      <w:r w:rsidRPr="00757093">
        <w:rPr>
          <w:rFonts w:ascii="Times New Roman" w:hAnsi="Times New Roman" w:cs="Times New Roman"/>
        </w:rPr>
        <w:t xml:space="preserve">(e) </w:t>
      </w:r>
      <w:r w:rsidR="00757093" w:rsidRPr="00757093">
        <w:rPr>
          <w:rFonts w:ascii="Times New Roman" w:hAnsi="Times New Roman" w:cs="Times New Roman"/>
        </w:rPr>
        <w:t xml:space="preserve"> </w:t>
      </w:r>
      <w:proofErr w:type="gramStart"/>
      <w:r w:rsidRPr="00757093">
        <w:rPr>
          <w:rFonts w:ascii="Times New Roman" w:hAnsi="Times New Roman" w:cs="Times New Roman"/>
        </w:rPr>
        <w:t>minutes</w:t>
      </w:r>
      <w:proofErr w:type="gramEnd"/>
      <w:r w:rsidRPr="00757093">
        <w:rPr>
          <w:rFonts w:ascii="Times New Roman" w:hAnsi="Times New Roman" w:cs="Times New Roman"/>
        </w:rPr>
        <w:t xml:space="preserve"> of the </w:t>
      </w:r>
      <w:r w:rsidRPr="004C134F">
        <w:rPr>
          <w:rFonts w:ascii="Times New Roman" w:hAnsi="Times New Roman" w:cs="Times New Roman"/>
          <w:b/>
        </w:rPr>
        <w:t>Panel</w:t>
      </w:r>
      <w:r w:rsidRPr="00757093">
        <w:rPr>
          <w:rFonts w:ascii="Times New Roman" w:hAnsi="Times New Roman" w:cs="Times New Roman"/>
        </w:rPr>
        <w:t xml:space="preserve"> and subcommittees and working groups including working groups </w:t>
      </w:r>
      <w:r w:rsidR="00D04DD3" w:rsidRPr="00757093">
        <w:rPr>
          <w:rFonts w:ascii="Times New Roman" w:hAnsi="Times New Roman" w:cs="Times New Roman"/>
        </w:rPr>
        <w:t xml:space="preserve">working </w:t>
      </w:r>
      <w:r w:rsidRPr="00757093">
        <w:rPr>
          <w:rFonts w:ascii="Times New Roman" w:hAnsi="Times New Roman" w:cs="Times New Roman"/>
        </w:rPr>
        <w:t xml:space="preserve">on </w:t>
      </w:r>
      <w:r w:rsidR="001C060B" w:rsidRPr="004C134F">
        <w:rPr>
          <w:rFonts w:ascii="Times New Roman" w:hAnsi="Times New Roman" w:cs="Times New Roman"/>
          <w:b/>
        </w:rPr>
        <w:t>Annex 1 Standard</w:t>
      </w:r>
      <w:r w:rsidRPr="004C134F">
        <w:rPr>
          <w:rFonts w:ascii="Times New Roman" w:hAnsi="Times New Roman" w:cs="Times New Roman"/>
          <w:b/>
        </w:rPr>
        <w:t>s</w:t>
      </w:r>
      <w:r w:rsidRPr="00757093">
        <w:rPr>
          <w:rFonts w:ascii="Times New Roman" w:hAnsi="Times New Roman" w:cs="Times New Roman"/>
        </w:rPr>
        <w:t xml:space="preserve"> and </w:t>
      </w:r>
      <w:r w:rsidR="001C060B" w:rsidRPr="004C134F">
        <w:rPr>
          <w:rFonts w:ascii="Times New Roman" w:hAnsi="Times New Roman" w:cs="Times New Roman"/>
          <w:b/>
        </w:rPr>
        <w:t>Annex 2 Standard</w:t>
      </w:r>
      <w:r w:rsidRPr="004C134F">
        <w:rPr>
          <w:rFonts w:ascii="Times New Roman" w:hAnsi="Times New Roman" w:cs="Times New Roman"/>
          <w:b/>
        </w:rPr>
        <w:t>s</w:t>
      </w:r>
      <w:r w:rsidRPr="00757093">
        <w:rPr>
          <w:rFonts w:ascii="Times New Roman" w:hAnsi="Times New Roman" w:cs="Times New Roman"/>
        </w:rPr>
        <w:t>;</w:t>
      </w:r>
    </w:p>
    <w:p w14:paraId="7394F704" w14:textId="77777777" w:rsidR="00015D47" w:rsidRPr="00757093" w:rsidRDefault="00015D47" w:rsidP="00A02EA9">
      <w:pPr>
        <w:pStyle w:val="NoSpacing"/>
        <w:jc w:val="both"/>
        <w:rPr>
          <w:rFonts w:ascii="Times New Roman" w:hAnsi="Times New Roman" w:cs="Times New Roman"/>
        </w:rPr>
      </w:pPr>
    </w:p>
    <w:p w14:paraId="34D55AF3" w14:textId="77777777" w:rsidR="00015D47" w:rsidRPr="00757093" w:rsidRDefault="0026255B" w:rsidP="00A02EA9">
      <w:pPr>
        <w:pStyle w:val="NoSpacing"/>
        <w:ind w:firstLine="668"/>
        <w:jc w:val="both"/>
        <w:rPr>
          <w:rFonts w:ascii="Times New Roman" w:hAnsi="Times New Roman" w:cs="Times New Roman"/>
        </w:rPr>
      </w:pPr>
      <w:r w:rsidRPr="00757093">
        <w:rPr>
          <w:rFonts w:ascii="Times New Roman" w:hAnsi="Times New Roman" w:cs="Times New Roman"/>
        </w:rPr>
        <w:t xml:space="preserve">(f) </w:t>
      </w:r>
      <w:r w:rsidR="00757093" w:rsidRPr="00757093">
        <w:rPr>
          <w:rFonts w:ascii="Times New Roman" w:hAnsi="Times New Roman" w:cs="Times New Roman"/>
        </w:rPr>
        <w:t xml:space="preserve"> </w:t>
      </w:r>
      <w:r w:rsidRPr="004C134F">
        <w:rPr>
          <w:rFonts w:ascii="Times New Roman" w:hAnsi="Times New Roman" w:cs="Times New Roman"/>
          <w:b/>
        </w:rPr>
        <w:t>Panel</w:t>
      </w:r>
      <w:r w:rsidRPr="00757093">
        <w:rPr>
          <w:rFonts w:ascii="Times New Roman" w:hAnsi="Times New Roman" w:cs="Times New Roman"/>
        </w:rPr>
        <w:t xml:space="preserve"> papers and where considered appropriate working group a</w:t>
      </w:r>
      <w:r w:rsidR="00757093" w:rsidRPr="00757093">
        <w:rPr>
          <w:rFonts w:ascii="Times New Roman" w:hAnsi="Times New Roman" w:cs="Times New Roman"/>
        </w:rPr>
        <w:t>nd sub-</w:t>
      </w:r>
      <w:r w:rsidRPr="00757093">
        <w:rPr>
          <w:rFonts w:ascii="Times New Roman" w:hAnsi="Times New Roman" w:cs="Times New Roman"/>
        </w:rPr>
        <w:t>committee papers;</w:t>
      </w:r>
    </w:p>
    <w:p w14:paraId="780EF7E9" w14:textId="77777777" w:rsidR="00015D47" w:rsidRPr="00757093" w:rsidRDefault="00015D47" w:rsidP="00A02EA9">
      <w:pPr>
        <w:pStyle w:val="NoSpacing"/>
        <w:jc w:val="both"/>
        <w:rPr>
          <w:rFonts w:ascii="Times New Roman" w:hAnsi="Times New Roman" w:cs="Times New Roman"/>
        </w:rPr>
      </w:pPr>
    </w:p>
    <w:p w14:paraId="7149AB77" w14:textId="77777777" w:rsidR="00015D47" w:rsidRPr="00596ADB" w:rsidRDefault="0026255B" w:rsidP="00A02EA9">
      <w:pPr>
        <w:pStyle w:val="NoSpacing"/>
        <w:ind w:firstLine="668"/>
        <w:jc w:val="both"/>
        <w:rPr>
          <w:rFonts w:ascii="Times New Roman" w:hAnsi="Times New Roman" w:cs="Times New Roman"/>
          <w:lang w:val="fr-LU"/>
        </w:rPr>
      </w:pPr>
      <w:r w:rsidRPr="00596ADB">
        <w:rPr>
          <w:rFonts w:ascii="Times New Roman" w:hAnsi="Times New Roman" w:cs="Times New Roman"/>
          <w:lang w:val="fr-LU"/>
        </w:rPr>
        <w:t xml:space="preserve">(g)  </w:t>
      </w:r>
      <w:r w:rsidRPr="00596ADB">
        <w:rPr>
          <w:rFonts w:ascii="Times New Roman" w:hAnsi="Times New Roman" w:cs="Times New Roman"/>
          <w:b/>
          <w:lang w:val="fr-LU"/>
        </w:rPr>
        <w:t>Distribution Code</w:t>
      </w:r>
      <w:r w:rsidRPr="00596ADB">
        <w:rPr>
          <w:rFonts w:ascii="Times New Roman" w:hAnsi="Times New Roman" w:cs="Times New Roman"/>
          <w:lang w:val="fr-LU"/>
        </w:rPr>
        <w:t xml:space="preserve"> Modifications </w:t>
      </w:r>
      <w:proofErr w:type="spellStart"/>
      <w:r w:rsidRPr="00596ADB">
        <w:rPr>
          <w:rFonts w:ascii="Times New Roman" w:hAnsi="Times New Roman" w:cs="Times New Roman"/>
          <w:lang w:val="fr-LU"/>
        </w:rPr>
        <w:t>Register</w:t>
      </w:r>
      <w:proofErr w:type="spellEnd"/>
      <w:r w:rsidRPr="00596ADB">
        <w:rPr>
          <w:rFonts w:ascii="Times New Roman" w:hAnsi="Times New Roman" w:cs="Times New Roman"/>
          <w:lang w:val="fr-LU"/>
        </w:rPr>
        <w:t>;</w:t>
      </w:r>
    </w:p>
    <w:p w14:paraId="3243DDCE" w14:textId="77777777" w:rsidR="00015D47" w:rsidRPr="00596ADB" w:rsidRDefault="00015D47" w:rsidP="00A02EA9">
      <w:pPr>
        <w:pStyle w:val="NoSpacing"/>
        <w:jc w:val="both"/>
        <w:rPr>
          <w:rFonts w:ascii="Times New Roman" w:hAnsi="Times New Roman" w:cs="Times New Roman"/>
          <w:lang w:val="fr-LU"/>
        </w:rPr>
      </w:pPr>
    </w:p>
    <w:p w14:paraId="70A0FF20" w14:textId="77777777" w:rsidR="00B42436" w:rsidRPr="00757093" w:rsidRDefault="0026255B" w:rsidP="00A02EA9">
      <w:pPr>
        <w:pStyle w:val="NoSpacing"/>
        <w:ind w:firstLine="668"/>
        <w:jc w:val="both"/>
        <w:rPr>
          <w:rFonts w:ascii="Times New Roman" w:hAnsi="Times New Roman" w:cs="Times New Roman"/>
        </w:rPr>
      </w:pPr>
      <w:r w:rsidRPr="00757093">
        <w:rPr>
          <w:rFonts w:ascii="Times New Roman" w:hAnsi="Times New Roman" w:cs="Times New Roman"/>
        </w:rPr>
        <w:t xml:space="preserve">(h)  </w:t>
      </w:r>
      <w:r w:rsidR="001C060B" w:rsidRPr="004C134F">
        <w:rPr>
          <w:rFonts w:ascii="Times New Roman" w:hAnsi="Times New Roman" w:cs="Times New Roman"/>
          <w:b/>
        </w:rPr>
        <w:t xml:space="preserve">Annex 1 </w:t>
      </w:r>
      <w:proofErr w:type="gramStart"/>
      <w:r w:rsidR="001C060B" w:rsidRPr="004C134F">
        <w:rPr>
          <w:rFonts w:ascii="Times New Roman" w:hAnsi="Times New Roman" w:cs="Times New Roman"/>
          <w:b/>
        </w:rPr>
        <w:t>Standard</w:t>
      </w:r>
      <w:r w:rsidRPr="004C134F">
        <w:rPr>
          <w:rFonts w:ascii="Times New Roman" w:hAnsi="Times New Roman" w:cs="Times New Roman"/>
          <w:b/>
        </w:rPr>
        <w:t>s</w:t>
      </w:r>
      <w:proofErr w:type="gramEnd"/>
      <w:r w:rsidRPr="004C134F">
        <w:rPr>
          <w:rFonts w:ascii="Times New Roman" w:hAnsi="Times New Roman" w:cs="Times New Roman"/>
          <w:b/>
        </w:rPr>
        <w:t xml:space="preserve"> and </w:t>
      </w:r>
      <w:r w:rsidR="001C060B" w:rsidRPr="004C134F">
        <w:rPr>
          <w:rFonts w:ascii="Times New Roman" w:hAnsi="Times New Roman" w:cs="Times New Roman"/>
          <w:b/>
        </w:rPr>
        <w:t>Annex 2 Standard</w:t>
      </w:r>
      <w:r w:rsidRPr="004C134F">
        <w:rPr>
          <w:rFonts w:ascii="Times New Roman" w:hAnsi="Times New Roman" w:cs="Times New Roman"/>
          <w:b/>
        </w:rPr>
        <w:t>s</w:t>
      </w:r>
      <w:r w:rsidRPr="00757093">
        <w:rPr>
          <w:rFonts w:ascii="Times New Roman" w:hAnsi="Times New Roman" w:cs="Times New Roman"/>
        </w:rPr>
        <w:t xml:space="preserve"> Modifications Register;</w:t>
      </w:r>
    </w:p>
    <w:p w14:paraId="6B685FEA" w14:textId="77777777" w:rsidR="00757093" w:rsidRPr="00757093" w:rsidRDefault="00757093" w:rsidP="00A02EA9">
      <w:pPr>
        <w:pStyle w:val="NoSpacing"/>
        <w:jc w:val="both"/>
        <w:rPr>
          <w:rFonts w:ascii="Times New Roman" w:hAnsi="Times New Roman" w:cs="Times New Roman"/>
        </w:rPr>
      </w:pPr>
    </w:p>
    <w:p w14:paraId="1E34866D" w14:textId="77777777" w:rsidR="00015D47" w:rsidRDefault="0026255B" w:rsidP="00A02EA9">
      <w:pPr>
        <w:pStyle w:val="NoSpacing"/>
        <w:numPr>
          <w:ilvl w:val="0"/>
          <w:numId w:val="6"/>
        </w:numPr>
        <w:ind w:left="993" w:hanging="284"/>
        <w:jc w:val="both"/>
        <w:rPr>
          <w:rFonts w:ascii="Times New Roman" w:hAnsi="Times New Roman" w:cs="Times New Roman"/>
        </w:rPr>
      </w:pPr>
      <w:r w:rsidRPr="00757093">
        <w:rPr>
          <w:rFonts w:ascii="Times New Roman" w:hAnsi="Times New Roman" w:cs="Times New Roman"/>
        </w:rPr>
        <w:t xml:space="preserve">a work </w:t>
      </w:r>
      <w:proofErr w:type="spellStart"/>
      <w:r w:rsidRPr="00757093">
        <w:rPr>
          <w:rFonts w:ascii="Times New Roman" w:hAnsi="Times New Roman" w:cs="Times New Roman"/>
        </w:rPr>
        <w:t>programme</w:t>
      </w:r>
      <w:proofErr w:type="spellEnd"/>
      <w:r w:rsidRPr="00757093">
        <w:rPr>
          <w:rFonts w:ascii="Times New Roman" w:hAnsi="Times New Roman" w:cs="Times New Roman"/>
        </w:rPr>
        <w:t xml:space="preserve"> for </w:t>
      </w:r>
      <w:r w:rsidR="001C060B" w:rsidRPr="00757093">
        <w:rPr>
          <w:rFonts w:ascii="Times New Roman" w:hAnsi="Times New Roman" w:cs="Times New Roman"/>
        </w:rPr>
        <w:t>Qualifying Standard</w:t>
      </w:r>
      <w:r w:rsidRPr="00757093">
        <w:rPr>
          <w:rFonts w:ascii="Times New Roman" w:hAnsi="Times New Roman" w:cs="Times New Roman"/>
        </w:rPr>
        <w:t xml:space="preserve">s if </w:t>
      </w:r>
      <w:r w:rsidR="00D04DD3" w:rsidRPr="00757093">
        <w:rPr>
          <w:rFonts w:ascii="Times New Roman" w:hAnsi="Times New Roman" w:cs="Times New Roman"/>
        </w:rPr>
        <w:t xml:space="preserve"> </w:t>
      </w:r>
      <w:r w:rsidRPr="00757093">
        <w:rPr>
          <w:rFonts w:ascii="Times New Roman" w:hAnsi="Times New Roman" w:cs="Times New Roman"/>
        </w:rPr>
        <w:t>required;</w:t>
      </w:r>
    </w:p>
    <w:p w14:paraId="6015C529" w14:textId="77777777" w:rsidR="00757093" w:rsidRPr="00757093" w:rsidRDefault="00757093" w:rsidP="00A02EA9">
      <w:pPr>
        <w:pStyle w:val="NoSpacing"/>
        <w:ind w:left="1388"/>
        <w:jc w:val="both"/>
        <w:rPr>
          <w:rFonts w:ascii="Times New Roman" w:hAnsi="Times New Roman" w:cs="Times New Roman"/>
        </w:rPr>
      </w:pPr>
    </w:p>
    <w:p w14:paraId="3E398D43" w14:textId="77777777" w:rsidR="00015D47" w:rsidRPr="004C134F" w:rsidRDefault="0026255B" w:rsidP="00A02EA9">
      <w:pPr>
        <w:pStyle w:val="NoSpacing"/>
        <w:ind w:firstLine="668"/>
        <w:jc w:val="both"/>
        <w:rPr>
          <w:rFonts w:ascii="Times New Roman" w:hAnsi="Times New Roman" w:cs="Times New Roman"/>
        </w:rPr>
      </w:pPr>
      <w:r w:rsidRPr="004C134F">
        <w:rPr>
          <w:rFonts w:ascii="Times New Roman" w:hAnsi="Times New Roman" w:cs="Times New Roman"/>
        </w:rPr>
        <w:t xml:space="preserve">(j)   </w:t>
      </w:r>
      <w:proofErr w:type="gramStart"/>
      <w:r w:rsidRPr="004C134F">
        <w:rPr>
          <w:rFonts w:ascii="Times New Roman" w:hAnsi="Times New Roman" w:cs="Times New Roman"/>
        </w:rPr>
        <w:t>consultation</w:t>
      </w:r>
      <w:proofErr w:type="gramEnd"/>
      <w:r w:rsidRPr="004C134F">
        <w:rPr>
          <w:rFonts w:ascii="Times New Roman" w:hAnsi="Times New Roman" w:cs="Times New Roman"/>
        </w:rPr>
        <w:t xml:space="preserve"> papers for modifications to the </w:t>
      </w:r>
      <w:r w:rsidRPr="004C134F">
        <w:rPr>
          <w:rFonts w:ascii="Times New Roman" w:hAnsi="Times New Roman" w:cs="Times New Roman"/>
          <w:b/>
        </w:rPr>
        <w:t>Distribution Code</w:t>
      </w:r>
      <w:r w:rsidRPr="004C134F">
        <w:rPr>
          <w:rFonts w:ascii="Times New Roman" w:hAnsi="Times New Roman" w:cs="Times New Roman"/>
        </w:rPr>
        <w:t xml:space="preserve"> and Qualifying</w:t>
      </w:r>
    </w:p>
    <w:p w14:paraId="40ED153D" w14:textId="77777777" w:rsidR="00015D47" w:rsidRPr="004C134F" w:rsidRDefault="0026255B" w:rsidP="00A02EA9">
      <w:pPr>
        <w:pStyle w:val="NoSpacing"/>
        <w:ind w:firstLine="668"/>
        <w:jc w:val="both"/>
        <w:rPr>
          <w:rFonts w:ascii="Times New Roman" w:hAnsi="Times New Roman" w:cs="Times New Roman"/>
        </w:rPr>
      </w:pPr>
      <w:r w:rsidRPr="004C134F">
        <w:rPr>
          <w:rFonts w:ascii="Times New Roman" w:hAnsi="Times New Roman" w:cs="Times New Roman"/>
        </w:rPr>
        <w:t>Standards;</w:t>
      </w:r>
    </w:p>
    <w:p w14:paraId="62548D17" w14:textId="77777777" w:rsidR="00015D47" w:rsidRPr="004C134F" w:rsidRDefault="00015D47" w:rsidP="00A02EA9">
      <w:pPr>
        <w:pStyle w:val="NoSpacing"/>
        <w:jc w:val="both"/>
        <w:rPr>
          <w:rFonts w:ascii="Times New Roman" w:hAnsi="Times New Roman" w:cs="Times New Roman"/>
        </w:rPr>
      </w:pPr>
    </w:p>
    <w:p w14:paraId="60B59394" w14:textId="77777777" w:rsidR="00015D47" w:rsidRPr="004C134F" w:rsidRDefault="0026255B" w:rsidP="00A02EA9">
      <w:pPr>
        <w:pStyle w:val="NoSpacing"/>
        <w:ind w:firstLine="668"/>
        <w:jc w:val="both"/>
        <w:rPr>
          <w:rFonts w:ascii="Times New Roman" w:hAnsi="Times New Roman" w:cs="Times New Roman"/>
        </w:rPr>
      </w:pPr>
      <w:r w:rsidRPr="004C134F">
        <w:rPr>
          <w:rFonts w:ascii="Times New Roman" w:hAnsi="Times New Roman" w:cs="Times New Roman"/>
        </w:rPr>
        <w:t xml:space="preserve">(k) </w:t>
      </w:r>
      <w:r w:rsidRPr="004C134F">
        <w:rPr>
          <w:rFonts w:ascii="Times New Roman" w:hAnsi="Times New Roman" w:cs="Times New Roman"/>
          <w:spacing w:val="13"/>
        </w:rPr>
        <w:t xml:space="preserve"> </w:t>
      </w:r>
      <w:proofErr w:type="gramStart"/>
      <w:r w:rsidRPr="004C134F">
        <w:rPr>
          <w:rFonts w:ascii="Times New Roman" w:hAnsi="Times New Roman" w:cs="Times New Roman"/>
        </w:rPr>
        <w:t>r</w:t>
      </w:r>
      <w:r w:rsidRPr="004C134F">
        <w:rPr>
          <w:rFonts w:ascii="Times New Roman" w:hAnsi="Times New Roman" w:cs="Times New Roman"/>
          <w:spacing w:val="-2"/>
        </w:rPr>
        <w:t>e</w:t>
      </w:r>
      <w:r w:rsidRPr="004C134F">
        <w:rPr>
          <w:rFonts w:ascii="Times New Roman" w:hAnsi="Times New Roman" w:cs="Times New Roman"/>
        </w:rPr>
        <w:t>ports</w:t>
      </w:r>
      <w:proofErr w:type="gramEnd"/>
      <w:r w:rsidRPr="004C134F">
        <w:rPr>
          <w:rFonts w:ascii="Times New Roman" w:hAnsi="Times New Roman" w:cs="Times New Roman"/>
        </w:rPr>
        <w:t xml:space="preserve"> to </w:t>
      </w:r>
      <w:r w:rsidRPr="004C134F">
        <w:rPr>
          <w:rFonts w:ascii="Times New Roman" w:hAnsi="Times New Roman" w:cs="Times New Roman"/>
          <w:spacing w:val="1"/>
        </w:rPr>
        <w:t>t</w:t>
      </w:r>
      <w:r w:rsidRPr="004C134F">
        <w:rPr>
          <w:rFonts w:ascii="Times New Roman" w:hAnsi="Times New Roman" w:cs="Times New Roman"/>
        </w:rPr>
        <w:t>he</w:t>
      </w:r>
      <w:r w:rsidRPr="004C134F">
        <w:rPr>
          <w:rFonts w:ascii="Times New Roman" w:hAnsi="Times New Roman" w:cs="Times New Roman"/>
          <w:spacing w:val="-1"/>
        </w:rPr>
        <w:t xml:space="preserve"> </w:t>
      </w:r>
      <w:r w:rsidRPr="004C134F">
        <w:rPr>
          <w:rFonts w:ascii="Times New Roman" w:hAnsi="Times New Roman" w:cs="Times New Roman"/>
        </w:rPr>
        <w:t>Autho</w:t>
      </w:r>
      <w:r w:rsidRPr="004C134F">
        <w:rPr>
          <w:rFonts w:ascii="Times New Roman" w:hAnsi="Times New Roman" w:cs="Times New Roman"/>
          <w:spacing w:val="-1"/>
        </w:rPr>
        <w:t>r</w:t>
      </w:r>
      <w:r w:rsidRPr="004C134F">
        <w:rPr>
          <w:rFonts w:ascii="Times New Roman" w:hAnsi="Times New Roman" w:cs="Times New Roman"/>
        </w:rPr>
        <w:t>i</w:t>
      </w:r>
      <w:r w:rsidRPr="004C134F">
        <w:rPr>
          <w:rFonts w:ascii="Times New Roman" w:hAnsi="Times New Roman" w:cs="Times New Roman"/>
          <w:spacing w:val="6"/>
        </w:rPr>
        <w:t>t</w:t>
      </w:r>
      <w:r w:rsidRPr="004C134F">
        <w:rPr>
          <w:rFonts w:ascii="Times New Roman" w:hAnsi="Times New Roman" w:cs="Times New Roman"/>
        </w:rPr>
        <w:t>y</w:t>
      </w:r>
      <w:r w:rsidRPr="004C134F">
        <w:rPr>
          <w:rFonts w:ascii="Times New Roman" w:hAnsi="Times New Roman" w:cs="Times New Roman"/>
          <w:spacing w:val="-5"/>
        </w:rPr>
        <w:t xml:space="preserve"> </w:t>
      </w:r>
      <w:r w:rsidRPr="004C134F">
        <w:rPr>
          <w:rFonts w:ascii="Times New Roman" w:hAnsi="Times New Roman" w:cs="Times New Roman"/>
          <w:spacing w:val="2"/>
        </w:rPr>
        <w:t>o</w:t>
      </w:r>
      <w:r w:rsidRPr="004C134F">
        <w:rPr>
          <w:rFonts w:ascii="Times New Roman" w:hAnsi="Times New Roman" w:cs="Times New Roman"/>
        </w:rPr>
        <w:t xml:space="preserve">n </w:t>
      </w:r>
      <w:r w:rsidRPr="004C134F">
        <w:rPr>
          <w:rFonts w:ascii="Times New Roman" w:hAnsi="Times New Roman" w:cs="Times New Roman"/>
          <w:spacing w:val="-1"/>
        </w:rPr>
        <w:t>c</w:t>
      </w:r>
      <w:r w:rsidRPr="004C134F">
        <w:rPr>
          <w:rFonts w:ascii="Times New Roman" w:hAnsi="Times New Roman" w:cs="Times New Roman"/>
        </w:rPr>
        <w:t>onsultation pap</w:t>
      </w:r>
      <w:r w:rsidRPr="004C134F">
        <w:rPr>
          <w:rFonts w:ascii="Times New Roman" w:hAnsi="Times New Roman" w:cs="Times New Roman"/>
          <w:spacing w:val="-1"/>
        </w:rPr>
        <w:t>e</w:t>
      </w:r>
      <w:r w:rsidRPr="004C134F">
        <w:rPr>
          <w:rFonts w:ascii="Times New Roman" w:hAnsi="Times New Roman" w:cs="Times New Roman"/>
        </w:rPr>
        <w:t>rs on</w:t>
      </w:r>
      <w:r w:rsidRPr="004C134F">
        <w:rPr>
          <w:rFonts w:ascii="Times New Roman" w:hAnsi="Times New Roman" w:cs="Times New Roman"/>
          <w:spacing w:val="2"/>
        </w:rPr>
        <w:t xml:space="preserve"> </w:t>
      </w:r>
      <w:r w:rsidRPr="004C134F">
        <w:rPr>
          <w:rFonts w:ascii="Times New Roman" w:hAnsi="Times New Roman" w:cs="Times New Roman"/>
        </w:rPr>
        <w:t>the</w:t>
      </w:r>
      <w:r w:rsidRPr="004C134F">
        <w:rPr>
          <w:rFonts w:ascii="Times New Roman" w:hAnsi="Times New Roman" w:cs="Times New Roman"/>
          <w:spacing w:val="2"/>
        </w:rPr>
        <w:t xml:space="preserve"> </w:t>
      </w:r>
      <w:r w:rsidRPr="004C134F">
        <w:rPr>
          <w:rFonts w:ascii="Times New Roman" w:hAnsi="Times New Roman" w:cs="Times New Roman"/>
          <w:b/>
          <w:bCs/>
        </w:rPr>
        <w:t>Dist</w:t>
      </w:r>
      <w:r w:rsidRPr="004C134F">
        <w:rPr>
          <w:rFonts w:ascii="Times New Roman" w:hAnsi="Times New Roman" w:cs="Times New Roman"/>
          <w:b/>
          <w:bCs/>
          <w:spacing w:val="-1"/>
        </w:rPr>
        <w:t>r</w:t>
      </w:r>
      <w:r w:rsidRPr="004C134F">
        <w:rPr>
          <w:rFonts w:ascii="Times New Roman" w:hAnsi="Times New Roman" w:cs="Times New Roman"/>
          <w:b/>
          <w:bCs/>
        </w:rPr>
        <w:t>i</w:t>
      </w:r>
      <w:r w:rsidRPr="004C134F">
        <w:rPr>
          <w:rFonts w:ascii="Times New Roman" w:hAnsi="Times New Roman" w:cs="Times New Roman"/>
          <w:b/>
          <w:bCs/>
          <w:spacing w:val="1"/>
        </w:rPr>
        <w:t>bu</w:t>
      </w:r>
      <w:r w:rsidRPr="004C134F">
        <w:rPr>
          <w:rFonts w:ascii="Times New Roman" w:hAnsi="Times New Roman" w:cs="Times New Roman"/>
          <w:b/>
          <w:bCs/>
        </w:rPr>
        <w:t>tion Co</w:t>
      </w:r>
      <w:r w:rsidRPr="004C134F">
        <w:rPr>
          <w:rFonts w:ascii="Times New Roman" w:hAnsi="Times New Roman" w:cs="Times New Roman"/>
          <w:b/>
          <w:bCs/>
          <w:spacing w:val="1"/>
        </w:rPr>
        <w:t>d</w:t>
      </w:r>
      <w:r w:rsidRPr="004C134F">
        <w:rPr>
          <w:rFonts w:ascii="Times New Roman" w:hAnsi="Times New Roman" w:cs="Times New Roman"/>
          <w:b/>
          <w:bCs/>
        </w:rPr>
        <w:t xml:space="preserve">e </w:t>
      </w:r>
      <w:r w:rsidRPr="004C134F">
        <w:rPr>
          <w:rFonts w:ascii="Times New Roman" w:hAnsi="Times New Roman" w:cs="Times New Roman"/>
          <w:spacing w:val="-1"/>
        </w:rPr>
        <w:t>a</w:t>
      </w:r>
      <w:r w:rsidRPr="004C134F">
        <w:rPr>
          <w:rFonts w:ascii="Times New Roman" w:hAnsi="Times New Roman" w:cs="Times New Roman"/>
        </w:rPr>
        <w:t>nd</w:t>
      </w:r>
    </w:p>
    <w:p w14:paraId="30EB8802" w14:textId="77777777" w:rsidR="00015D47" w:rsidRPr="004C134F" w:rsidRDefault="001C060B" w:rsidP="00A02EA9">
      <w:pPr>
        <w:pStyle w:val="NoSpacing"/>
        <w:ind w:firstLine="668"/>
        <w:jc w:val="both"/>
        <w:rPr>
          <w:rFonts w:ascii="Times New Roman" w:hAnsi="Times New Roman" w:cs="Times New Roman"/>
        </w:rPr>
      </w:pPr>
      <w:r w:rsidRPr="004C134F">
        <w:rPr>
          <w:rFonts w:ascii="Times New Roman" w:hAnsi="Times New Roman" w:cs="Times New Roman"/>
          <w:bCs/>
        </w:rPr>
        <w:t>Qualifying Standard</w:t>
      </w:r>
      <w:r w:rsidR="0026255B" w:rsidRPr="004C134F">
        <w:rPr>
          <w:rFonts w:ascii="Times New Roman" w:hAnsi="Times New Roman" w:cs="Times New Roman"/>
          <w:bCs/>
          <w:spacing w:val="2"/>
        </w:rPr>
        <w:t>s</w:t>
      </w:r>
      <w:r w:rsidR="0026255B" w:rsidRPr="004C134F">
        <w:rPr>
          <w:rFonts w:ascii="Times New Roman" w:hAnsi="Times New Roman" w:cs="Times New Roman"/>
        </w:rPr>
        <w:t>;</w:t>
      </w:r>
    </w:p>
    <w:p w14:paraId="56CD7623" w14:textId="77777777" w:rsidR="00015D47" w:rsidRPr="004C134F" w:rsidRDefault="00015D47" w:rsidP="00A02EA9">
      <w:pPr>
        <w:pStyle w:val="NoSpacing"/>
        <w:jc w:val="both"/>
        <w:rPr>
          <w:rFonts w:ascii="Times New Roman" w:hAnsi="Times New Roman" w:cs="Times New Roman"/>
        </w:rPr>
      </w:pPr>
    </w:p>
    <w:p w14:paraId="233A0C83" w14:textId="77777777" w:rsidR="00015D47" w:rsidRPr="004C134F" w:rsidRDefault="00D04DD3" w:rsidP="00A02EA9">
      <w:pPr>
        <w:pStyle w:val="NoSpacing"/>
        <w:ind w:firstLine="668"/>
        <w:jc w:val="both"/>
        <w:rPr>
          <w:rFonts w:ascii="Times New Roman" w:hAnsi="Times New Roman" w:cs="Times New Roman"/>
        </w:rPr>
      </w:pPr>
      <w:r w:rsidRPr="004C134F">
        <w:rPr>
          <w:rFonts w:ascii="Times New Roman" w:hAnsi="Times New Roman" w:cs="Times New Roman"/>
        </w:rPr>
        <w:t xml:space="preserve">(l)  </w:t>
      </w:r>
      <w:proofErr w:type="gramStart"/>
      <w:r w:rsidR="0026255B" w:rsidRPr="004C134F">
        <w:rPr>
          <w:rFonts w:ascii="Times New Roman" w:hAnsi="Times New Roman" w:cs="Times New Roman"/>
        </w:rPr>
        <w:t>d</w:t>
      </w:r>
      <w:r w:rsidR="0026255B" w:rsidRPr="004C134F">
        <w:rPr>
          <w:rFonts w:ascii="Times New Roman" w:hAnsi="Times New Roman" w:cs="Times New Roman"/>
          <w:spacing w:val="-1"/>
        </w:rPr>
        <w:t>ec</w:t>
      </w:r>
      <w:r w:rsidR="0026255B" w:rsidRPr="004C134F">
        <w:rPr>
          <w:rFonts w:ascii="Times New Roman" w:hAnsi="Times New Roman" w:cs="Times New Roman"/>
        </w:rPr>
        <w:t>is</w:t>
      </w:r>
      <w:r w:rsidR="0026255B" w:rsidRPr="004C134F">
        <w:rPr>
          <w:rFonts w:ascii="Times New Roman" w:hAnsi="Times New Roman" w:cs="Times New Roman"/>
          <w:spacing w:val="1"/>
        </w:rPr>
        <w:t>i</w:t>
      </w:r>
      <w:r w:rsidR="0026255B" w:rsidRPr="004C134F">
        <w:rPr>
          <w:rFonts w:ascii="Times New Roman" w:hAnsi="Times New Roman" w:cs="Times New Roman"/>
        </w:rPr>
        <w:t>ons</w:t>
      </w:r>
      <w:proofErr w:type="gramEnd"/>
      <w:r w:rsidR="0026255B" w:rsidRPr="004C134F">
        <w:rPr>
          <w:rFonts w:ascii="Times New Roman" w:hAnsi="Times New Roman" w:cs="Times New Roman"/>
          <w:spacing w:val="1"/>
        </w:rPr>
        <w:t xml:space="preserve"> </w:t>
      </w:r>
      <w:r w:rsidR="0026255B" w:rsidRPr="004C134F">
        <w:rPr>
          <w:rFonts w:ascii="Times New Roman" w:hAnsi="Times New Roman" w:cs="Times New Roman"/>
          <w:spacing w:val="2"/>
        </w:rPr>
        <w:t>b</w:t>
      </w:r>
      <w:r w:rsidR="0026255B" w:rsidRPr="004C134F">
        <w:rPr>
          <w:rFonts w:ascii="Times New Roman" w:hAnsi="Times New Roman" w:cs="Times New Roman"/>
        </w:rPr>
        <w:t>y</w:t>
      </w:r>
      <w:r w:rsidR="0026255B" w:rsidRPr="004C134F">
        <w:rPr>
          <w:rFonts w:ascii="Times New Roman" w:hAnsi="Times New Roman" w:cs="Times New Roman"/>
          <w:spacing w:val="-5"/>
        </w:rPr>
        <w:t xml:space="preserve"> </w:t>
      </w:r>
      <w:r w:rsidR="0026255B" w:rsidRPr="004C134F">
        <w:rPr>
          <w:rFonts w:ascii="Times New Roman" w:hAnsi="Times New Roman" w:cs="Times New Roman"/>
        </w:rPr>
        <w:t>the</w:t>
      </w:r>
      <w:r w:rsidR="0026255B" w:rsidRPr="004C134F">
        <w:rPr>
          <w:rFonts w:ascii="Times New Roman" w:hAnsi="Times New Roman" w:cs="Times New Roman"/>
          <w:spacing w:val="2"/>
        </w:rPr>
        <w:t xml:space="preserve"> </w:t>
      </w:r>
      <w:r w:rsidR="0026255B" w:rsidRPr="004C134F">
        <w:rPr>
          <w:rFonts w:ascii="Times New Roman" w:hAnsi="Times New Roman" w:cs="Times New Roman"/>
          <w:b/>
        </w:rPr>
        <w:t>Autho</w:t>
      </w:r>
      <w:r w:rsidR="0026255B" w:rsidRPr="004C134F">
        <w:rPr>
          <w:rFonts w:ascii="Times New Roman" w:hAnsi="Times New Roman" w:cs="Times New Roman"/>
          <w:b/>
          <w:spacing w:val="-1"/>
        </w:rPr>
        <w:t>r</w:t>
      </w:r>
      <w:r w:rsidR="0026255B" w:rsidRPr="004C134F">
        <w:rPr>
          <w:rFonts w:ascii="Times New Roman" w:hAnsi="Times New Roman" w:cs="Times New Roman"/>
          <w:b/>
        </w:rPr>
        <w:t>i</w:t>
      </w:r>
      <w:r w:rsidR="0026255B" w:rsidRPr="004C134F">
        <w:rPr>
          <w:rFonts w:ascii="Times New Roman" w:hAnsi="Times New Roman" w:cs="Times New Roman"/>
          <w:b/>
          <w:spacing w:val="1"/>
        </w:rPr>
        <w:t>t</w:t>
      </w:r>
      <w:r w:rsidR="0026255B" w:rsidRPr="004C134F">
        <w:rPr>
          <w:rFonts w:ascii="Times New Roman" w:hAnsi="Times New Roman" w:cs="Times New Roman"/>
          <w:b/>
        </w:rPr>
        <w:t>y</w:t>
      </w:r>
      <w:r w:rsidR="0026255B" w:rsidRPr="004C134F">
        <w:rPr>
          <w:rFonts w:ascii="Times New Roman" w:hAnsi="Times New Roman" w:cs="Times New Roman"/>
          <w:b/>
          <w:spacing w:val="-3"/>
        </w:rPr>
        <w:t xml:space="preserve"> </w:t>
      </w:r>
      <w:r w:rsidR="0026255B" w:rsidRPr="004C134F">
        <w:rPr>
          <w:rFonts w:ascii="Times New Roman" w:hAnsi="Times New Roman" w:cs="Times New Roman"/>
        </w:rPr>
        <w:t xml:space="preserve">on </w:t>
      </w:r>
      <w:r w:rsidR="0026255B" w:rsidRPr="004C134F">
        <w:rPr>
          <w:rFonts w:ascii="Times New Roman" w:hAnsi="Times New Roman" w:cs="Times New Roman"/>
          <w:spacing w:val="-1"/>
        </w:rPr>
        <w:t>c</w:t>
      </w:r>
      <w:r w:rsidR="0026255B" w:rsidRPr="004C134F">
        <w:rPr>
          <w:rFonts w:ascii="Times New Roman" w:hAnsi="Times New Roman" w:cs="Times New Roman"/>
        </w:rPr>
        <w:t>onsultation pa</w:t>
      </w:r>
      <w:r w:rsidR="0026255B" w:rsidRPr="004C134F">
        <w:rPr>
          <w:rFonts w:ascii="Times New Roman" w:hAnsi="Times New Roman" w:cs="Times New Roman"/>
          <w:spacing w:val="2"/>
        </w:rPr>
        <w:t>p</w:t>
      </w:r>
      <w:r w:rsidR="0026255B" w:rsidRPr="004C134F">
        <w:rPr>
          <w:rFonts w:ascii="Times New Roman" w:hAnsi="Times New Roman" w:cs="Times New Roman"/>
          <w:spacing w:val="-1"/>
        </w:rPr>
        <w:t>e</w:t>
      </w:r>
      <w:r w:rsidR="0026255B" w:rsidRPr="004C134F">
        <w:rPr>
          <w:rFonts w:ascii="Times New Roman" w:hAnsi="Times New Roman" w:cs="Times New Roman"/>
        </w:rPr>
        <w:t>rs</w:t>
      </w:r>
      <w:r w:rsidR="0026255B" w:rsidRPr="004C134F">
        <w:rPr>
          <w:rFonts w:ascii="Times New Roman" w:hAnsi="Times New Roman" w:cs="Times New Roman"/>
          <w:spacing w:val="2"/>
        </w:rPr>
        <w:t xml:space="preserve"> </w:t>
      </w:r>
      <w:r w:rsidR="0026255B" w:rsidRPr="004C134F">
        <w:rPr>
          <w:rFonts w:ascii="Times New Roman" w:hAnsi="Times New Roman" w:cs="Times New Roman"/>
          <w:spacing w:val="-1"/>
        </w:rPr>
        <w:t>a</w:t>
      </w:r>
      <w:r w:rsidR="0026255B" w:rsidRPr="004C134F">
        <w:rPr>
          <w:rFonts w:ascii="Times New Roman" w:hAnsi="Times New Roman" w:cs="Times New Roman"/>
        </w:rPr>
        <w:t>nd</w:t>
      </w:r>
      <w:r w:rsidR="0026255B" w:rsidRPr="004C134F">
        <w:rPr>
          <w:rFonts w:ascii="Times New Roman" w:hAnsi="Times New Roman" w:cs="Times New Roman"/>
          <w:spacing w:val="2"/>
        </w:rPr>
        <w:t xml:space="preserve"> </w:t>
      </w:r>
      <w:r w:rsidR="001C060B" w:rsidRPr="004C134F">
        <w:rPr>
          <w:rFonts w:ascii="Times New Roman" w:hAnsi="Times New Roman" w:cs="Times New Roman"/>
          <w:b/>
          <w:bCs/>
        </w:rPr>
        <w:t xml:space="preserve">Qualifying </w:t>
      </w:r>
      <w:r w:rsidRPr="004C134F">
        <w:rPr>
          <w:rFonts w:ascii="Times New Roman" w:hAnsi="Times New Roman" w:cs="Times New Roman"/>
          <w:b/>
          <w:bCs/>
        </w:rPr>
        <w:t xml:space="preserve"> </w:t>
      </w:r>
      <w:r w:rsidR="001C060B" w:rsidRPr="004C134F">
        <w:rPr>
          <w:rFonts w:ascii="Times New Roman" w:hAnsi="Times New Roman" w:cs="Times New Roman"/>
          <w:b/>
          <w:bCs/>
        </w:rPr>
        <w:t>Standard</w:t>
      </w:r>
      <w:r w:rsidR="0026255B" w:rsidRPr="004C134F">
        <w:rPr>
          <w:rFonts w:ascii="Times New Roman" w:hAnsi="Times New Roman" w:cs="Times New Roman"/>
          <w:b/>
          <w:bCs/>
          <w:spacing w:val="3"/>
        </w:rPr>
        <w:t>s</w:t>
      </w:r>
      <w:r w:rsidR="0026255B" w:rsidRPr="004C134F">
        <w:rPr>
          <w:rFonts w:ascii="Times New Roman" w:hAnsi="Times New Roman" w:cs="Times New Roman"/>
        </w:rPr>
        <w:t>; and</w:t>
      </w:r>
    </w:p>
    <w:p w14:paraId="04FEB15F" w14:textId="77777777" w:rsidR="00015D47" w:rsidRPr="004C134F" w:rsidRDefault="00015D47" w:rsidP="00A02EA9">
      <w:pPr>
        <w:pStyle w:val="NoSpacing"/>
        <w:jc w:val="both"/>
        <w:rPr>
          <w:rFonts w:ascii="Times New Roman" w:hAnsi="Times New Roman" w:cs="Times New Roman"/>
        </w:rPr>
      </w:pPr>
    </w:p>
    <w:p w14:paraId="39E72A55" w14:textId="77777777" w:rsidR="00015D47" w:rsidRDefault="0026255B" w:rsidP="00A02EA9">
      <w:pPr>
        <w:pStyle w:val="NoSpacing"/>
        <w:ind w:firstLine="668"/>
        <w:jc w:val="both"/>
        <w:rPr>
          <w:rFonts w:ascii="Times New Roman" w:hAnsi="Times New Roman" w:cs="Times New Roman"/>
        </w:rPr>
      </w:pPr>
      <w:r w:rsidRPr="004C134F">
        <w:rPr>
          <w:rFonts w:ascii="Times New Roman" w:hAnsi="Times New Roman" w:cs="Times New Roman"/>
        </w:rPr>
        <w:lastRenderedPageBreak/>
        <w:t>(m)</w:t>
      </w:r>
      <w:r w:rsidRPr="004C134F">
        <w:rPr>
          <w:rFonts w:ascii="Times New Roman" w:hAnsi="Times New Roman" w:cs="Times New Roman"/>
          <w:spacing w:val="6"/>
        </w:rPr>
        <w:t xml:space="preserve"> </w:t>
      </w:r>
      <w:r w:rsidRPr="004C134F">
        <w:rPr>
          <w:rFonts w:ascii="Times New Roman" w:hAnsi="Times New Roman" w:cs="Times New Roman"/>
        </w:rPr>
        <w:t>Annu</w:t>
      </w:r>
      <w:r w:rsidRPr="004C134F">
        <w:rPr>
          <w:rFonts w:ascii="Times New Roman" w:hAnsi="Times New Roman" w:cs="Times New Roman"/>
          <w:spacing w:val="-1"/>
        </w:rPr>
        <w:t>a</w:t>
      </w:r>
      <w:r w:rsidRPr="004C134F">
        <w:rPr>
          <w:rFonts w:ascii="Times New Roman" w:hAnsi="Times New Roman" w:cs="Times New Roman"/>
        </w:rPr>
        <w:t>l r</w:t>
      </w:r>
      <w:r w:rsidRPr="004C134F">
        <w:rPr>
          <w:rFonts w:ascii="Times New Roman" w:hAnsi="Times New Roman" w:cs="Times New Roman"/>
          <w:spacing w:val="-1"/>
        </w:rPr>
        <w:t>e</w:t>
      </w:r>
      <w:r w:rsidRPr="004C134F">
        <w:rPr>
          <w:rFonts w:ascii="Times New Roman" w:hAnsi="Times New Roman" w:cs="Times New Roman"/>
        </w:rPr>
        <w:t>port</w:t>
      </w:r>
      <w:r w:rsidRPr="004C134F">
        <w:rPr>
          <w:rFonts w:ascii="Times New Roman" w:hAnsi="Times New Roman" w:cs="Times New Roman"/>
          <w:spacing w:val="1"/>
        </w:rPr>
        <w:t>s</w:t>
      </w:r>
      <w:r w:rsidRPr="004C134F">
        <w:rPr>
          <w:rFonts w:ascii="Times New Roman" w:hAnsi="Times New Roman" w:cs="Times New Roman"/>
        </w:rPr>
        <w:t>.</w:t>
      </w:r>
    </w:p>
    <w:p w14:paraId="744FC7C8" w14:textId="77777777" w:rsidR="00A02EA9" w:rsidRPr="004C134F" w:rsidRDefault="00A02EA9" w:rsidP="00A02EA9">
      <w:pPr>
        <w:pStyle w:val="NoSpacing"/>
        <w:ind w:firstLine="668"/>
        <w:jc w:val="both"/>
        <w:rPr>
          <w:rFonts w:ascii="Times New Roman" w:hAnsi="Times New Roman" w:cs="Times New Roman"/>
        </w:rPr>
      </w:pPr>
    </w:p>
    <w:p w14:paraId="33B039BF" w14:textId="77777777" w:rsidR="00015D47" w:rsidRPr="00EF5648" w:rsidRDefault="00015D47" w:rsidP="00A02EA9">
      <w:pPr>
        <w:spacing w:before="4" w:after="0" w:line="130" w:lineRule="exact"/>
        <w:jc w:val="both"/>
      </w:pPr>
    </w:p>
    <w:p w14:paraId="0AA4120E" w14:textId="77777777" w:rsidR="00015D47" w:rsidRPr="00EF5648" w:rsidRDefault="0026255B" w:rsidP="00A02EA9">
      <w:pPr>
        <w:tabs>
          <w:tab w:val="left" w:pos="3600"/>
        </w:tabs>
        <w:spacing w:after="0" w:line="240" w:lineRule="auto"/>
        <w:ind w:left="668" w:right="261" w:hanging="566"/>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22.2 </w:t>
      </w:r>
      <w:r w:rsidRPr="00EF5648">
        <w:rPr>
          <w:rFonts w:ascii="Times New Roman" w:eastAsia="Times New Roman" w:hAnsi="Times New Roman" w:cs="Times New Roman"/>
          <w:spacing w:val="26"/>
        </w:rPr>
        <w:t xml:space="preserve"> </w:t>
      </w:r>
      <w:r w:rsidRPr="00D04DD3">
        <w:rPr>
          <w:rFonts w:ascii="Times New Roman" w:eastAsia="Times New Roman" w:hAnsi="Times New Roman" w:cs="Times New Roman"/>
          <w:b/>
        </w:rPr>
        <w:t>Us</w:t>
      </w:r>
      <w:r w:rsidRPr="00D04DD3">
        <w:rPr>
          <w:rFonts w:ascii="Times New Roman" w:eastAsia="Times New Roman" w:hAnsi="Times New Roman" w:cs="Times New Roman"/>
          <w:b/>
          <w:spacing w:val="-1"/>
        </w:rPr>
        <w:t>e</w:t>
      </w:r>
      <w:r w:rsidRPr="00D04DD3">
        <w:rPr>
          <w:rFonts w:ascii="Times New Roman" w:eastAsia="Times New Roman" w:hAnsi="Times New Roman" w:cs="Times New Roman"/>
          <w:b/>
        </w:rPr>
        <w:t>rs</w:t>
      </w:r>
      <w:proofErr w:type="gramEnd"/>
      <w:r w:rsidRPr="00EF5648">
        <w:rPr>
          <w:rFonts w:ascii="Times New Roman" w:eastAsia="Times New Roman" w:hAnsi="Times New Roman" w:cs="Times New Roman"/>
        </w:rPr>
        <w:t xml:space="preserve"> 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st an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e</w:t>
      </w:r>
      <w:r w:rsidRPr="00EF5648">
        <w:rPr>
          <w:rFonts w:ascii="Times New Roman" w:eastAsia="Times New Roman" w:hAnsi="Times New Roman" w:cs="Times New Roman"/>
          <w:spacing w:val="2"/>
        </w:rPr>
        <w:t>-</w:t>
      </w:r>
      <w:r w:rsidRPr="00EF5648">
        <w:rPr>
          <w:rFonts w:ascii="Times New Roman" w:eastAsia="Times New Roman" w:hAnsi="Times New Roman" w:cs="Times New Roman"/>
        </w:rPr>
        <w:t>mail no</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ific</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to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rPr>
        <w:t>Annex 1 Standard</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rPr>
        <w:t>Annex 2 Standard</w:t>
      </w:r>
      <w:r w:rsidRPr="00EF5648">
        <w:rPr>
          <w:rFonts w:ascii="Times New Roman" w:eastAsia="Times New Roman" w:hAnsi="Times New Roman" w:cs="Times New Roman"/>
        </w:rPr>
        <w:t>s 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have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 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shed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n the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00141733">
        <w:rPr>
          <w:rFonts w:ascii="Times New Roman" w:eastAsia="Times New Roman" w:hAnsi="Times New Roman" w:cs="Times New Roman"/>
        </w:rPr>
        <w:t xml:space="preserve">. </w:t>
      </w:r>
      <w:r w:rsidRPr="00EF5648">
        <w:rPr>
          <w:rFonts w:ascii="Times New Roman" w:eastAsia="Times New Roman" w:hAnsi="Times New Roman" w:cs="Times New Roman"/>
        </w:rPr>
        <w:t>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 this a</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be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ble to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U</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p>
    <w:p w14:paraId="5355695E" w14:textId="77777777" w:rsidR="00015D47" w:rsidRPr="00EF5648" w:rsidRDefault="00015D47" w:rsidP="00A02EA9">
      <w:pPr>
        <w:spacing w:after="0" w:line="240" w:lineRule="auto"/>
        <w:jc w:val="both"/>
      </w:pPr>
    </w:p>
    <w:p w14:paraId="0EB82387" w14:textId="77777777" w:rsidR="00015D47" w:rsidRPr="004C134F" w:rsidRDefault="0026255B" w:rsidP="00A02EA9">
      <w:pPr>
        <w:tabs>
          <w:tab w:val="left" w:pos="4240"/>
        </w:tabs>
        <w:spacing w:after="0" w:line="240" w:lineRule="auto"/>
        <w:ind w:left="668" w:right="209" w:hanging="566"/>
        <w:jc w:val="both"/>
        <w:rPr>
          <w:rFonts w:ascii="Times New Roman" w:eastAsia="Times New Roman" w:hAnsi="Times New Roman" w:cs="Times New Roman"/>
        </w:rPr>
      </w:pPr>
      <w:proofErr w:type="gramStart"/>
      <w:r w:rsidRPr="00EF5648">
        <w:rPr>
          <w:rFonts w:ascii="Times New Roman" w:eastAsia="Times New Roman" w:hAnsi="Times New Roman" w:cs="Times New Roman"/>
        </w:rPr>
        <w:t xml:space="preserve">22.3 </w:t>
      </w:r>
      <w:r w:rsidRPr="00EF5648">
        <w:rPr>
          <w:rFonts w:ascii="Times New Roman" w:eastAsia="Times New Roman" w:hAnsi="Times New Roman" w:cs="Times New Roman"/>
          <w:spacing w:val="26"/>
        </w:rPr>
        <w:t xml:space="preserve"> </w:t>
      </w:r>
      <w:r w:rsidRPr="00EF5648">
        <w:rPr>
          <w:rFonts w:ascii="Times New Roman" w:eastAsia="Times New Roman" w:hAnsi="Times New Roman" w:cs="Times New Roman"/>
        </w:rPr>
        <w:t>En</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y</w:t>
      </w:r>
      <w:proofErr w:type="gramEnd"/>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rks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ssoc</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D</w:t>
      </w:r>
      <w:r w:rsidRPr="00EF5648">
        <w:rPr>
          <w:rFonts w:ascii="Times New Roman" w:eastAsia="Times New Roman" w:hAnsi="Times New Roman" w:cs="Times New Roman"/>
          <w:spacing w:val="-1"/>
        </w:rPr>
        <w:t>N</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w:t>
      </w:r>
      <w:r w:rsidRPr="00EF5648">
        <w:rPr>
          <w:rFonts w:ascii="Times New Roman" w:eastAsia="Times New Roman" w:hAnsi="Times New Roman" w:cs="Times New Roman"/>
          <w:spacing w:val="3"/>
        </w:rPr>
        <w:t>p</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w:t>
      </w:r>
      <w:r w:rsidRPr="00EF5648">
        <w:rPr>
          <w:rFonts w:ascii="Times New Roman" w:eastAsia="Times New Roman" w:hAnsi="Times New Roman" w:cs="Times New Roman"/>
          <w:spacing w:val="5"/>
        </w:rPr>
        <w:t>p</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ht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bodies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 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rsions of </w:t>
      </w:r>
      <w:r w:rsidR="001C060B" w:rsidRPr="001C060B">
        <w:rPr>
          <w:rFonts w:ascii="Times New Roman" w:eastAsia="Times New Roman" w:hAnsi="Times New Roman" w:cs="Times New Roman"/>
          <w:b/>
          <w:spacing w:val="-1"/>
        </w:rPr>
        <w:t>Annex 1 Standard</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rPr>
        <w:t>Annex 2 Standard</w:t>
      </w:r>
      <w:r w:rsidRPr="00EF5648">
        <w:rPr>
          <w:rFonts w:ascii="Times New Roman" w:eastAsia="Times New Roman" w:hAnsi="Times New Roman" w:cs="Times New Roman"/>
        </w:rPr>
        <w:t>s 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shed subj</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sa</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2"/>
        </w:rPr>
        <w:t>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 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5"/>
        </w:rPr>
        <w:t>y</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ht.</w:t>
      </w:r>
      <w:r w:rsidRPr="00EF5648">
        <w:rPr>
          <w:rFonts w:ascii="Times New Roman" w:eastAsia="Times New Roman" w:hAnsi="Times New Roman" w:cs="Times New Roman"/>
        </w:rPr>
        <w:tab/>
      </w:r>
      <w:r w:rsidR="00EF5648" w:rsidRPr="00EF5648">
        <w:rPr>
          <w:rFonts w:ascii="Times New Roman" w:eastAsia="Times New Roman" w:hAnsi="Times New Roman" w:cs="Times New Roman"/>
        </w:rPr>
        <w:tab/>
      </w:r>
    </w:p>
    <w:p w14:paraId="4937A67E" w14:textId="77777777" w:rsidR="00015D47" w:rsidRPr="004C134F" w:rsidRDefault="0026255B" w:rsidP="004C134F">
      <w:pPr>
        <w:pStyle w:val="Heading1"/>
        <w:rPr>
          <w:rFonts w:ascii="Times New Roman" w:eastAsia="Times New Roman" w:hAnsi="Times New Roman" w:cs="Times New Roman"/>
          <w:sz w:val="24"/>
          <w:szCs w:val="24"/>
        </w:rPr>
      </w:pPr>
      <w:bookmarkStart w:id="30" w:name="_Toc480797411"/>
      <w:r w:rsidRPr="004C134F">
        <w:rPr>
          <w:rFonts w:ascii="Times New Roman" w:eastAsia="Times New Roman" w:hAnsi="Times New Roman" w:cs="Times New Roman"/>
          <w:sz w:val="24"/>
          <w:szCs w:val="24"/>
          <w:u w:color="000000"/>
        </w:rPr>
        <w:t xml:space="preserve">23. </w:t>
      </w:r>
      <w:r w:rsidRPr="004C134F">
        <w:rPr>
          <w:rFonts w:ascii="Times New Roman" w:eastAsia="Times New Roman" w:hAnsi="Times New Roman" w:cs="Times New Roman"/>
          <w:sz w:val="24"/>
          <w:szCs w:val="24"/>
          <w:u w:color="000000"/>
        </w:rPr>
        <w:tab/>
        <w:t>A</w:t>
      </w:r>
      <w:r w:rsidRPr="004C134F">
        <w:rPr>
          <w:rFonts w:ascii="Times New Roman" w:eastAsia="Times New Roman" w:hAnsi="Times New Roman" w:cs="Times New Roman"/>
          <w:spacing w:val="-1"/>
          <w:sz w:val="24"/>
          <w:szCs w:val="24"/>
          <w:u w:color="000000"/>
        </w:rPr>
        <w:t>N</w:t>
      </w:r>
      <w:r w:rsidRPr="004C134F">
        <w:rPr>
          <w:rFonts w:ascii="Times New Roman" w:eastAsia="Times New Roman" w:hAnsi="Times New Roman" w:cs="Times New Roman"/>
          <w:sz w:val="24"/>
          <w:szCs w:val="24"/>
          <w:u w:color="000000"/>
        </w:rPr>
        <w:t>N</w:t>
      </w:r>
      <w:r w:rsidRPr="004C134F">
        <w:rPr>
          <w:rFonts w:ascii="Times New Roman" w:eastAsia="Times New Roman" w:hAnsi="Times New Roman" w:cs="Times New Roman"/>
          <w:spacing w:val="-1"/>
          <w:sz w:val="24"/>
          <w:szCs w:val="24"/>
          <w:u w:color="000000"/>
        </w:rPr>
        <w:t>U</w:t>
      </w:r>
      <w:r w:rsidRPr="004C134F">
        <w:rPr>
          <w:rFonts w:ascii="Times New Roman" w:eastAsia="Times New Roman" w:hAnsi="Times New Roman" w:cs="Times New Roman"/>
          <w:sz w:val="24"/>
          <w:szCs w:val="24"/>
          <w:u w:color="000000"/>
        </w:rPr>
        <w:t>AL R</w:t>
      </w:r>
      <w:r w:rsidRPr="004C134F">
        <w:rPr>
          <w:rFonts w:ascii="Times New Roman" w:eastAsia="Times New Roman" w:hAnsi="Times New Roman" w:cs="Times New Roman"/>
          <w:spacing w:val="3"/>
          <w:sz w:val="24"/>
          <w:szCs w:val="24"/>
          <w:u w:color="000000"/>
        </w:rPr>
        <w:t>E</w:t>
      </w:r>
      <w:r w:rsidRPr="004C134F">
        <w:rPr>
          <w:rFonts w:ascii="Times New Roman" w:eastAsia="Times New Roman" w:hAnsi="Times New Roman" w:cs="Times New Roman"/>
          <w:spacing w:val="-3"/>
          <w:sz w:val="24"/>
          <w:szCs w:val="24"/>
          <w:u w:color="000000"/>
        </w:rPr>
        <w:t>P</w:t>
      </w:r>
      <w:r w:rsidRPr="004C134F">
        <w:rPr>
          <w:rFonts w:ascii="Times New Roman" w:eastAsia="Times New Roman" w:hAnsi="Times New Roman" w:cs="Times New Roman"/>
          <w:sz w:val="24"/>
          <w:szCs w:val="24"/>
          <w:u w:color="000000"/>
        </w:rPr>
        <w:t>ORT</w:t>
      </w:r>
      <w:bookmarkEnd w:id="30"/>
    </w:p>
    <w:p w14:paraId="76FB0F4E" w14:textId="77777777" w:rsidR="00015D47" w:rsidRPr="00F82760" w:rsidRDefault="00015D47">
      <w:pPr>
        <w:spacing w:before="2" w:after="0" w:line="130" w:lineRule="exact"/>
      </w:pPr>
    </w:p>
    <w:p w14:paraId="188713E2" w14:textId="77777777" w:rsidR="00015D47" w:rsidRPr="00EF5648" w:rsidRDefault="0026255B" w:rsidP="00EF5648">
      <w:pPr>
        <w:spacing w:after="0" w:line="254" w:lineRule="auto"/>
        <w:ind w:left="670" w:right="412" w:hanging="569"/>
        <w:jc w:val="both"/>
        <w:rPr>
          <w:rFonts w:ascii="Times New Roman" w:eastAsia="Times New Roman" w:hAnsi="Times New Roman" w:cs="Times New Roman"/>
        </w:rPr>
      </w:pPr>
      <w:r w:rsidRPr="00EF5648">
        <w:rPr>
          <w:rFonts w:ascii="Times New Roman" w:eastAsia="Times New Roman" w:hAnsi="Times New Roman" w:cs="Times New Roman"/>
        </w:rPr>
        <w:t xml:space="preserve">23.1  </w:t>
      </w:r>
      <w:r w:rsidR="00A02EA9">
        <w:rPr>
          <w:rFonts w:ascii="Times New Roman" w:eastAsia="Times New Roman" w:hAnsi="Times New Roman" w:cs="Times New Roman"/>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shall pr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ovide to the </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uth</w:t>
      </w:r>
      <w:r w:rsidRPr="005367FC">
        <w:rPr>
          <w:rFonts w:ascii="Times New Roman" w:eastAsia="Times New Roman" w:hAnsi="Times New Roman" w:cs="Times New Roman"/>
          <w:b/>
          <w:spacing w:val="3"/>
        </w:rPr>
        <w:t>o</w:t>
      </w:r>
      <w:r w:rsidRPr="005367FC">
        <w:rPr>
          <w:rFonts w:ascii="Times New Roman" w:eastAsia="Times New Roman" w:hAnsi="Times New Roman" w:cs="Times New Roman"/>
          <w:b/>
        </w:rPr>
        <w:t>ri</w:t>
      </w:r>
      <w:r w:rsidRPr="005367FC">
        <w:rPr>
          <w:rFonts w:ascii="Times New Roman" w:eastAsia="Times New Roman" w:hAnsi="Times New Roman" w:cs="Times New Roman"/>
          <w:b/>
          <w:spacing w:val="2"/>
        </w:rPr>
        <w:t>t</w:t>
      </w:r>
      <w:r w:rsidRPr="005367FC">
        <w:rPr>
          <w:rFonts w:ascii="Times New Roman" w:eastAsia="Times New Roman" w:hAnsi="Times New Roman" w:cs="Times New Roman"/>
          <w:b/>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Annu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port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ies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s co</w:t>
      </w:r>
      <w:r w:rsidRPr="00EF5648">
        <w:rPr>
          <w:rFonts w:ascii="Times New Roman" w:eastAsia="Times New Roman" w:hAnsi="Times New Roman" w:cs="Times New Roman"/>
          <w:spacing w:val="2"/>
        </w:rPr>
        <w:t>m</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s and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 xml:space="preserve">g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ups in the p</w:t>
      </w:r>
      <w:r w:rsidRPr="00EF5648">
        <w:rPr>
          <w:rFonts w:ascii="Times New Roman" w:eastAsia="Times New Roman" w:hAnsi="Times New Roman" w:cs="Times New Roman"/>
          <w:spacing w:val="-1"/>
        </w:rPr>
        <w:t>rece</w:t>
      </w:r>
      <w:r w:rsidRPr="00EF5648">
        <w:rPr>
          <w:rFonts w:ascii="Times New Roman" w:eastAsia="Times New Roman" w:hAnsi="Times New Roman" w:cs="Times New Roman"/>
        </w:rPr>
        <w:t>di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5"/>
        </w:rPr>
        <w:t>y</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31</w:t>
      </w:r>
    </w:p>
    <w:p w14:paraId="111271D6" w14:textId="77777777" w:rsidR="00B42436" w:rsidRPr="00EF5648" w:rsidRDefault="0026255B" w:rsidP="00EF5648">
      <w:pPr>
        <w:spacing w:after="240" w:line="274" w:lineRule="exact"/>
        <w:ind w:left="669" w:right="-23"/>
        <w:jc w:val="both"/>
        <w:rPr>
          <w:rFonts w:ascii="Times New Roman" w:eastAsia="Times New Roman" w:hAnsi="Times New Roman" w:cs="Times New Roman"/>
        </w:rPr>
      </w:pPr>
      <w:proofErr w:type="gramStart"/>
      <w:r w:rsidRPr="00EF5648">
        <w:rPr>
          <w:rFonts w:ascii="Times New Roman" w:eastAsia="Times New Roman" w:hAnsi="Times New Roman" w:cs="Times New Roman"/>
        </w:rPr>
        <w:t>Ma</w:t>
      </w:r>
      <w:r w:rsidRPr="00EF5648">
        <w:rPr>
          <w:rFonts w:ascii="Times New Roman" w:eastAsia="Times New Roman" w:hAnsi="Times New Roman" w:cs="Times New Roman"/>
          <w:spacing w:val="-1"/>
        </w:rPr>
        <w:t>rc</w:t>
      </w:r>
      <w:r w:rsidRPr="00EF5648">
        <w:rPr>
          <w:rFonts w:ascii="Times New Roman" w:eastAsia="Times New Roman" w:hAnsi="Times New Roman" w:cs="Times New Roman"/>
        </w:rPr>
        <w:t>h.</w:t>
      </w:r>
      <w:proofErr w:type="gramEnd"/>
      <w:r w:rsidRPr="00EF5648">
        <w:rPr>
          <w:rFonts w:ascii="Times New Roman" w:eastAsia="Times New Roman" w:hAnsi="Times New Roman" w:cs="Times New Roman"/>
        </w:rPr>
        <w:t xml:space="preserve"> 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Annu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rt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includ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t>
      </w:r>
    </w:p>
    <w:p w14:paraId="0BA5E315" w14:textId="77777777" w:rsidR="00015D47" w:rsidRPr="00EF5648" w:rsidRDefault="00B97CA0" w:rsidP="00EF5648">
      <w:pPr>
        <w:tabs>
          <w:tab w:val="left" w:pos="1500"/>
        </w:tabs>
        <w:spacing w:before="29" w:after="0" w:line="240" w:lineRule="auto"/>
        <w:ind w:left="821" w:right="-20"/>
        <w:jc w:val="both"/>
        <w:rPr>
          <w:rFonts w:ascii="Times New Roman" w:eastAsia="Times New Roman" w:hAnsi="Times New Roman" w:cs="Times New Roman"/>
        </w:rPr>
      </w:pPr>
      <w:r w:rsidRPr="00EF5648" w:rsidDel="00B97CA0">
        <w:t xml:space="preserve"> </w:t>
      </w:r>
      <w:r w:rsidR="0026255B" w:rsidRPr="00EF5648">
        <w:rPr>
          <w:rFonts w:ascii="Times New Roman" w:eastAsia="Times New Roman" w:hAnsi="Times New Roman" w:cs="Times New Roman"/>
        </w:rPr>
        <w:t>(</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w:t>
      </w:r>
      <w:r w:rsidR="0026255B" w:rsidRPr="00EF5648">
        <w:rPr>
          <w:rFonts w:ascii="Times New Roman" w:eastAsia="Times New Roman" w:hAnsi="Times New Roman" w:cs="Times New Roman"/>
        </w:rPr>
        <w:tab/>
        <w:t xml:space="preserve">A </w:t>
      </w:r>
      <w:r w:rsidR="0026255B" w:rsidRPr="00EF5648">
        <w:rPr>
          <w:rFonts w:ascii="Times New Roman" w:eastAsia="Times New Roman" w:hAnsi="Times New Roman" w:cs="Times New Roman"/>
          <w:spacing w:val="-1"/>
        </w:rPr>
        <w:t>re</w:t>
      </w:r>
      <w:r w:rsidR="0026255B" w:rsidRPr="00EF5648">
        <w:rPr>
          <w:rFonts w:ascii="Times New Roman" w:eastAsia="Times New Roman" w:hAnsi="Times New Roman" w:cs="Times New Roman"/>
        </w:rPr>
        <w:t>view</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rPr>
        <w:t>f 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wo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 xml:space="preserve">k </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rPr>
        <w:t>f the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g</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w:t>
      </w:r>
      <w:r w:rsidR="0026255B" w:rsidRPr="00EF5648">
        <w:rPr>
          <w:rFonts w:ascii="Times New Roman" w:eastAsia="Times New Roman" w:hAnsi="Times New Roman" w:cs="Times New Roman"/>
          <w:spacing w:val="3"/>
        </w:rPr>
        <w:t>l</w:t>
      </w:r>
      <w:r w:rsidR="0026255B" w:rsidRPr="00EF5648">
        <w:rPr>
          <w:rFonts w:ascii="Times New Roman" w:eastAsia="Times New Roman" w:hAnsi="Times New Roman" w:cs="Times New Roman"/>
          <w:spacing w:val="-5"/>
        </w:rPr>
        <w:t>y</w:t>
      </w:r>
      <w:r w:rsidR="0026255B" w:rsidRPr="00EF5648">
        <w:rPr>
          <w:rFonts w:ascii="Times New Roman" w:eastAsia="Times New Roman" w:hAnsi="Times New Roman" w:cs="Times New Roman"/>
        </w:rPr>
        <w:t>;</w:t>
      </w:r>
    </w:p>
    <w:p w14:paraId="760542EA" w14:textId="77777777" w:rsidR="00015D47" w:rsidRPr="00EF5648" w:rsidRDefault="00015D47" w:rsidP="00EF5648">
      <w:pPr>
        <w:spacing w:after="0" w:line="120" w:lineRule="exact"/>
        <w:jc w:val="both"/>
      </w:pPr>
    </w:p>
    <w:p w14:paraId="42E5043E" w14:textId="77777777" w:rsidR="00015D47" w:rsidRPr="00EF5648" w:rsidRDefault="0026255B" w:rsidP="00EF5648">
      <w:pPr>
        <w:tabs>
          <w:tab w:val="left" w:pos="1500"/>
        </w:tabs>
        <w:spacing w:after="0" w:line="240" w:lineRule="auto"/>
        <w:ind w:left="821" w:right="-20"/>
        <w:jc w:val="both"/>
        <w:rPr>
          <w:rFonts w:ascii="Times New Roman" w:eastAsia="Times New Roman" w:hAnsi="Times New Roman" w:cs="Times New Roman"/>
        </w:rPr>
      </w:pPr>
      <w:r w:rsidRPr="00EF5648">
        <w:rPr>
          <w:rFonts w:ascii="Times New Roman" w:eastAsia="Times New Roman" w:hAnsi="Times New Roman" w:cs="Times New Roman"/>
        </w:rPr>
        <w:t>(b)</w:t>
      </w:r>
      <w:r w:rsidRPr="00EF5648">
        <w:rPr>
          <w:rFonts w:ascii="Times New Roman" w:eastAsia="Times New Roman" w:hAnsi="Times New Roman" w:cs="Times New Roman"/>
        </w:rPr>
        <w:tab/>
        <w:t>A summ</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modifi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ons to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b/>
          <w:bCs/>
        </w:rPr>
        <w:t>Code</w:t>
      </w:r>
      <w:r w:rsidRPr="00EF5648">
        <w:rPr>
          <w:rFonts w:ascii="Times New Roman" w:eastAsia="Times New Roman" w:hAnsi="Times New Roman" w:cs="Times New Roman"/>
        </w:rPr>
        <w:t>; and</w:t>
      </w:r>
    </w:p>
    <w:p w14:paraId="66E09450" w14:textId="77777777" w:rsidR="00015D47" w:rsidRPr="00EF5648" w:rsidRDefault="00015D47" w:rsidP="00EF5648">
      <w:pPr>
        <w:spacing w:after="0" w:line="120" w:lineRule="exact"/>
        <w:jc w:val="both"/>
      </w:pPr>
    </w:p>
    <w:p w14:paraId="50A6C071" w14:textId="77777777" w:rsidR="00015D47" w:rsidRPr="00EF5648" w:rsidRDefault="0026255B" w:rsidP="00EF5648">
      <w:pPr>
        <w:tabs>
          <w:tab w:val="left" w:pos="1500"/>
        </w:tabs>
        <w:spacing w:after="0" w:line="240" w:lineRule="auto"/>
        <w:ind w:left="821" w:right="-20"/>
        <w:jc w:val="both"/>
        <w:rPr>
          <w:rFonts w:ascii="Times New Roman" w:eastAsia="Times New Roman" w:hAnsi="Times New Roman" w:cs="Times New Roman"/>
        </w:rPr>
      </w:pPr>
      <w:r w:rsidRPr="00EF5648">
        <w:rPr>
          <w:rFonts w:ascii="Times New Roman" w:eastAsia="Times New Roman" w:hAnsi="Times New Roman" w:cs="Times New Roman"/>
        </w:rPr>
        <w:t>(</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w:t>
      </w:r>
      <w:r w:rsidRPr="00EF5648">
        <w:rPr>
          <w:rFonts w:ascii="Times New Roman" w:eastAsia="Times New Roman" w:hAnsi="Times New Roman" w:cs="Times New Roman"/>
        </w:rPr>
        <w:tab/>
        <w:t>A summ</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f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la</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to</w:t>
      </w:r>
      <w:r w:rsidRPr="00EF5648">
        <w:rPr>
          <w:rFonts w:ascii="Times New Roman" w:eastAsia="Times New Roman" w:hAnsi="Times New Roman" w:cs="Times New Roman"/>
          <w:spacing w:val="2"/>
        </w:rPr>
        <w:t xml:space="preserve"> </w:t>
      </w:r>
      <w:r w:rsidR="001C060B" w:rsidRPr="001C060B">
        <w:rPr>
          <w:rFonts w:ascii="Times New Roman" w:eastAsia="Times New Roman" w:hAnsi="Times New Roman" w:cs="Times New Roman"/>
          <w:b/>
          <w:bCs/>
        </w:rPr>
        <w:t>Qualifying Standard</w:t>
      </w:r>
      <w:r w:rsidRPr="00EF5648">
        <w:rPr>
          <w:rFonts w:ascii="Times New Roman" w:eastAsia="Times New Roman" w:hAnsi="Times New Roman" w:cs="Times New Roman"/>
          <w:b/>
          <w:bCs/>
          <w:spacing w:val="2"/>
        </w:rPr>
        <w:t>s</w:t>
      </w:r>
      <w:r w:rsidRPr="00EF5648">
        <w:rPr>
          <w:rFonts w:ascii="Times New Roman" w:eastAsia="Times New Roman" w:hAnsi="Times New Roman" w:cs="Times New Roman"/>
        </w:rPr>
        <w:t>.</w:t>
      </w:r>
    </w:p>
    <w:p w14:paraId="283180CD" w14:textId="77777777" w:rsidR="00015D47" w:rsidRPr="00EF5648" w:rsidRDefault="00015D47" w:rsidP="00EF5648">
      <w:pPr>
        <w:spacing w:before="7" w:after="0" w:line="130" w:lineRule="exact"/>
        <w:jc w:val="both"/>
      </w:pPr>
    </w:p>
    <w:p w14:paraId="0E26F278" w14:textId="77777777" w:rsidR="00015D47" w:rsidRPr="004C134F" w:rsidRDefault="006F76F6" w:rsidP="004C134F">
      <w:pPr>
        <w:spacing w:after="0" w:line="252" w:lineRule="auto"/>
        <w:ind w:left="668" w:right="1142" w:hanging="566"/>
        <w:jc w:val="both"/>
        <w:rPr>
          <w:rFonts w:ascii="Times New Roman" w:eastAsia="Times New Roman" w:hAnsi="Times New Roman" w:cs="Times New Roman"/>
        </w:rPr>
      </w:pPr>
      <w:r w:rsidRPr="00EF5648">
        <w:rPr>
          <w:rFonts w:ascii="Times New Roman" w:eastAsia="Times New Roman" w:hAnsi="Times New Roman" w:cs="Times New Roman"/>
        </w:rPr>
        <w:t xml:space="preserve">23.2 </w:t>
      </w:r>
      <w:r>
        <w:rPr>
          <w:rFonts w:ascii="Times New Roman" w:eastAsia="Times New Roman" w:hAnsi="Times New Roman" w:cs="Times New Roman"/>
          <w:spacing w:val="26"/>
        </w:rPr>
        <w:t>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Annu</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l </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port sh</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ll</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rPr>
        <w:t>be</w:t>
      </w:r>
      <w:r w:rsidR="0026255B" w:rsidRPr="00EF5648">
        <w:rPr>
          <w:rFonts w:ascii="Times New Roman" w:eastAsia="Times New Roman" w:hAnsi="Times New Roman" w:cs="Times New Roman"/>
          <w:spacing w:val="-1"/>
        </w:rPr>
        <w:t xml:space="preserve"> a</w:t>
      </w:r>
      <w:r w:rsidR="0026255B" w:rsidRPr="00EF5648">
        <w:rPr>
          <w:rFonts w:ascii="Times New Roman" w:eastAsia="Times New Roman" w:hAnsi="Times New Roman" w:cs="Times New Roman"/>
        </w:rPr>
        <w:t>ppro</w:t>
      </w:r>
      <w:r w:rsidR="0026255B" w:rsidRPr="00EF5648">
        <w:rPr>
          <w:rFonts w:ascii="Times New Roman" w:eastAsia="Times New Roman" w:hAnsi="Times New Roman" w:cs="Times New Roman"/>
          <w:spacing w:val="1"/>
        </w:rPr>
        <w:t>v</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d </w:t>
      </w:r>
      <w:r w:rsidR="0026255B" w:rsidRPr="00EF5648">
        <w:rPr>
          <w:rFonts w:ascii="Times New Roman" w:eastAsia="Times New Roman" w:hAnsi="Times New Roman" w:cs="Times New Roman"/>
          <w:spacing w:val="5"/>
        </w:rPr>
        <w:t>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the</w:t>
      </w:r>
      <w:r w:rsidR="0026255B" w:rsidRPr="00EF5648">
        <w:rPr>
          <w:rFonts w:ascii="Times New Roman" w:eastAsia="Times New Roman" w:hAnsi="Times New Roman" w:cs="Times New Roman"/>
          <w:spacing w:val="4"/>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t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M</w:t>
      </w:r>
      <w:r w:rsidR="0026255B" w:rsidRPr="00EF5648">
        <w:rPr>
          <w:rFonts w:ascii="Times New Roman" w:eastAsia="Times New Roman" w:hAnsi="Times New Roman" w:cs="Times New Roman"/>
          <w:spacing w:val="4"/>
        </w:rPr>
        <w:t>a</w:t>
      </w:r>
      <w:r w:rsidR="0026255B" w:rsidRPr="00EF5648">
        <w:rPr>
          <w:rFonts w:ascii="Times New Roman" w:eastAsia="Times New Roman" w:hAnsi="Times New Roman" w:cs="Times New Roman"/>
          <w:spacing w:val="-7"/>
        </w:rPr>
        <w:t>y</w:t>
      </w:r>
      <w:r w:rsidR="0026255B" w:rsidRPr="00EF5648">
        <w:rPr>
          <w:rFonts w:ascii="Times New Roman" w:eastAsia="Times New Roman" w:hAnsi="Times New Roman" w:cs="Times New Roman"/>
        </w:rPr>
        <w:t>/</w:t>
      </w:r>
      <w:r w:rsidR="0026255B" w:rsidRPr="00EF5648">
        <w:rPr>
          <w:rFonts w:ascii="Times New Roman" w:eastAsia="Times New Roman" w:hAnsi="Times New Roman" w:cs="Times New Roman"/>
          <w:spacing w:val="3"/>
        </w:rPr>
        <w:t>J</w:t>
      </w:r>
      <w:r w:rsidR="0026255B" w:rsidRPr="00EF5648">
        <w:rPr>
          <w:rFonts w:ascii="Times New Roman" w:eastAsia="Times New Roman" w:hAnsi="Times New Roman" w:cs="Times New Roman"/>
        </w:rPr>
        <w:t>une</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3"/>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publ</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shed</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on the </w:t>
      </w:r>
      <w:r w:rsidR="0026255B" w:rsidRPr="00EF5648">
        <w:rPr>
          <w:rFonts w:ascii="Times New Roman" w:eastAsia="Times New Roman" w:hAnsi="Times New Roman" w:cs="Times New Roman"/>
          <w:b/>
          <w:bCs/>
        </w:rPr>
        <w:t>Dist</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rPr>
        <w:t>i</w:t>
      </w:r>
      <w:r w:rsidR="0026255B" w:rsidRPr="00EF5648">
        <w:rPr>
          <w:rFonts w:ascii="Times New Roman" w:eastAsia="Times New Roman" w:hAnsi="Times New Roman" w:cs="Times New Roman"/>
          <w:b/>
          <w:bCs/>
          <w:spacing w:val="1"/>
        </w:rPr>
        <w:t>bu</w:t>
      </w:r>
      <w:r w:rsidR="0026255B" w:rsidRPr="00EF5648">
        <w:rPr>
          <w:rFonts w:ascii="Times New Roman" w:eastAsia="Times New Roman" w:hAnsi="Times New Roman" w:cs="Times New Roman"/>
          <w:b/>
          <w:bCs/>
        </w:rPr>
        <w:t>tion Co</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b/>
          <w:bCs/>
        </w:rPr>
        <w:t xml:space="preserve">e </w:t>
      </w:r>
      <w:r w:rsidR="0026255B" w:rsidRPr="00EF5648">
        <w:rPr>
          <w:rFonts w:ascii="Times New Roman" w:eastAsia="Times New Roman" w:hAnsi="Times New Roman" w:cs="Times New Roman"/>
        </w:rPr>
        <w:t>w</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bsi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w:t>
      </w:r>
    </w:p>
    <w:p w14:paraId="0730AFB4" w14:textId="77777777" w:rsidR="00015D47" w:rsidRPr="004C134F" w:rsidRDefault="0026255B" w:rsidP="004C134F">
      <w:pPr>
        <w:pStyle w:val="Heading1"/>
        <w:rPr>
          <w:rFonts w:ascii="Times New Roman" w:eastAsia="Times New Roman" w:hAnsi="Times New Roman" w:cs="Times New Roman"/>
          <w:sz w:val="24"/>
          <w:szCs w:val="24"/>
        </w:rPr>
      </w:pPr>
      <w:bookmarkStart w:id="31" w:name="_Toc480797412"/>
      <w:r w:rsidRPr="004C134F">
        <w:rPr>
          <w:rFonts w:ascii="Times New Roman" w:eastAsia="Times New Roman" w:hAnsi="Times New Roman" w:cs="Times New Roman"/>
          <w:sz w:val="24"/>
          <w:szCs w:val="24"/>
          <w:u w:color="000000"/>
        </w:rPr>
        <w:t xml:space="preserve">24. </w:t>
      </w:r>
      <w:r w:rsidRPr="004C134F">
        <w:rPr>
          <w:rFonts w:ascii="Times New Roman" w:eastAsia="Times New Roman" w:hAnsi="Times New Roman" w:cs="Times New Roman"/>
          <w:sz w:val="24"/>
          <w:szCs w:val="24"/>
          <w:u w:color="000000"/>
        </w:rPr>
        <w:tab/>
      </w:r>
      <w:r w:rsidRPr="004C134F">
        <w:rPr>
          <w:rFonts w:ascii="Times New Roman" w:eastAsia="Times New Roman" w:hAnsi="Times New Roman" w:cs="Times New Roman"/>
          <w:spacing w:val="-3"/>
          <w:sz w:val="24"/>
          <w:szCs w:val="24"/>
          <w:u w:color="000000"/>
        </w:rPr>
        <w:t>F</w:t>
      </w:r>
      <w:r w:rsidRPr="004C134F">
        <w:rPr>
          <w:rFonts w:ascii="Times New Roman" w:eastAsia="Times New Roman" w:hAnsi="Times New Roman" w:cs="Times New Roman"/>
          <w:spacing w:val="2"/>
          <w:sz w:val="24"/>
          <w:szCs w:val="24"/>
          <w:u w:color="000000"/>
        </w:rPr>
        <w:t>U</w:t>
      </w:r>
      <w:r w:rsidRPr="004C134F">
        <w:rPr>
          <w:rFonts w:ascii="Times New Roman" w:eastAsia="Times New Roman" w:hAnsi="Times New Roman" w:cs="Times New Roman"/>
          <w:sz w:val="24"/>
          <w:szCs w:val="24"/>
          <w:u w:color="000000"/>
        </w:rPr>
        <w:t>N</w:t>
      </w:r>
      <w:r w:rsidRPr="004C134F">
        <w:rPr>
          <w:rFonts w:ascii="Times New Roman" w:eastAsia="Times New Roman" w:hAnsi="Times New Roman" w:cs="Times New Roman"/>
          <w:spacing w:val="-1"/>
          <w:sz w:val="24"/>
          <w:szCs w:val="24"/>
          <w:u w:color="000000"/>
        </w:rPr>
        <w:t>D</w:t>
      </w:r>
      <w:r w:rsidRPr="004C134F">
        <w:rPr>
          <w:rFonts w:ascii="Times New Roman" w:eastAsia="Times New Roman" w:hAnsi="Times New Roman" w:cs="Times New Roman"/>
          <w:sz w:val="24"/>
          <w:szCs w:val="24"/>
          <w:u w:color="000000"/>
        </w:rPr>
        <w:t>I</w:t>
      </w:r>
      <w:r w:rsidRPr="004C134F">
        <w:rPr>
          <w:rFonts w:ascii="Times New Roman" w:eastAsia="Times New Roman" w:hAnsi="Times New Roman" w:cs="Times New Roman"/>
          <w:spacing w:val="2"/>
          <w:sz w:val="24"/>
          <w:szCs w:val="24"/>
          <w:u w:color="000000"/>
        </w:rPr>
        <w:t>N</w:t>
      </w:r>
      <w:r w:rsidRPr="004C134F">
        <w:rPr>
          <w:rFonts w:ascii="Times New Roman" w:eastAsia="Times New Roman" w:hAnsi="Times New Roman" w:cs="Times New Roman"/>
          <w:sz w:val="24"/>
          <w:szCs w:val="24"/>
          <w:u w:color="000000"/>
        </w:rPr>
        <w:t>G</w:t>
      </w:r>
      <w:bookmarkEnd w:id="31"/>
    </w:p>
    <w:p w14:paraId="71D13227" w14:textId="77777777" w:rsidR="00015D47" w:rsidRPr="00F82760" w:rsidRDefault="00015D47">
      <w:pPr>
        <w:spacing w:before="3" w:after="0" w:line="110" w:lineRule="exact"/>
      </w:pPr>
    </w:p>
    <w:p w14:paraId="017DF0FE" w14:textId="77777777" w:rsidR="004B5BC4" w:rsidRDefault="006F76F6" w:rsidP="004B5BC4">
      <w:pPr>
        <w:spacing w:after="0" w:line="240" w:lineRule="auto"/>
        <w:ind w:left="634" w:right="42" w:hanging="634"/>
      </w:pPr>
      <w:r>
        <w:rPr>
          <w:rFonts w:ascii="Times New Roman" w:eastAsia="Times New Roman" w:hAnsi="Times New Roman" w:cs="Times New Roman"/>
        </w:rPr>
        <w:t>24.1</w:t>
      </w:r>
      <w:r>
        <w:rPr>
          <w:rFonts w:ascii="Times New Roman" w:eastAsia="Times New Roman" w:hAnsi="Times New Roman" w:cs="Times New Roman"/>
        </w:rPr>
        <w:tab/>
      </w:r>
      <w:r w:rsidR="0026255B" w:rsidRPr="00EF5648">
        <w:rPr>
          <w:rFonts w:ascii="Times New Roman" w:eastAsia="Times New Roman" w:hAnsi="Times New Roman" w:cs="Times New Roman"/>
        </w:rPr>
        <w:t>The</w:t>
      </w:r>
      <w:r w:rsidR="0026255B" w:rsidRPr="00EF5648">
        <w:rPr>
          <w:rFonts w:ascii="Times New Roman" w:eastAsia="Times New Roman" w:hAnsi="Times New Roman" w:cs="Times New Roman"/>
          <w:spacing w:val="-1"/>
        </w:rPr>
        <w:t xml:space="preserve"> </w:t>
      </w:r>
      <w:r w:rsidR="002318AE" w:rsidRPr="002318AE">
        <w:rPr>
          <w:rFonts w:ascii="Times New Roman" w:eastAsia="Times New Roman" w:hAnsi="Times New Roman" w:cs="Times New Roman"/>
          <w:b/>
        </w:rPr>
        <w:t>DNOs</w:t>
      </w:r>
      <w:r w:rsidR="0026255B" w:rsidRPr="00EF5648">
        <w:rPr>
          <w:rFonts w:ascii="Times New Roman" w:eastAsia="Times New Roman" w:hAnsi="Times New Roman" w:cs="Times New Roman"/>
        </w:rPr>
        <w:t xml:space="preserve"> shall</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fund</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spacing w:val="2"/>
        </w:rPr>
        <w:t>n</w:t>
      </w:r>
      <w:r w:rsidR="0026255B" w:rsidRPr="00EF5648">
        <w:rPr>
          <w:rFonts w:ascii="Times New Roman" w:eastAsia="Times New Roman" w:hAnsi="Times New Roman" w:cs="Times New Roman"/>
        </w:rPr>
        <w:t>d sh</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re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the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osts</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incu</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d</w:t>
      </w:r>
      <w:r w:rsidR="0026255B" w:rsidRPr="00EF5648">
        <w:rPr>
          <w:rFonts w:ascii="Times New Roman" w:eastAsia="Times New Roman" w:hAnsi="Times New Roman" w:cs="Times New Roman"/>
          <w:spacing w:val="2"/>
        </w:rPr>
        <w:t xml:space="preserve"> 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or on</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2"/>
        </w:rPr>
        <w:t>b</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h</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lf </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rPr>
        <w:t>f the</w:t>
      </w:r>
      <w:r w:rsidR="0026255B" w:rsidRPr="00EF5648">
        <w:rPr>
          <w:rFonts w:ascii="Times New Roman" w:eastAsia="Times New Roman" w:hAnsi="Times New Roman" w:cs="Times New Roman"/>
          <w:spacing w:val="-1"/>
        </w:rPr>
        <w:t xml:space="preserve"> </w:t>
      </w:r>
      <w:r w:rsidR="002318AE" w:rsidRPr="002318AE">
        <w:rPr>
          <w:rFonts w:ascii="Times New Roman" w:eastAsia="Times New Roman" w:hAnsi="Times New Roman" w:cs="Times New Roman"/>
          <w:b/>
          <w:spacing w:val="2"/>
        </w:rPr>
        <w:t>DNOs</w:t>
      </w:r>
      <w:r w:rsidR="0026255B" w:rsidRPr="00EF5648">
        <w:rPr>
          <w:rFonts w:ascii="Times New Roman" w:eastAsia="Times New Roman" w:hAnsi="Times New Roman" w:cs="Times New Roman"/>
        </w:rPr>
        <w:t xml:space="preserve"> in r</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lation to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op</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 of the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spacing w:val="2"/>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in a</w:t>
      </w:r>
      <w:r w:rsidR="0026255B" w:rsidRPr="00EF5648">
        <w:rPr>
          <w:rFonts w:ascii="Times New Roman" w:eastAsia="Times New Roman" w:hAnsi="Times New Roman" w:cs="Times New Roman"/>
          <w:spacing w:val="-1"/>
        </w:rPr>
        <w:t>cc</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2"/>
        </w:rPr>
        <w:t>d</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with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he</w:t>
      </w:r>
      <w:r w:rsidR="0026255B"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rPr>
        <w:t>Constitution</w:t>
      </w:r>
      <w:r w:rsidR="0026255B" w:rsidRPr="00EF5648">
        <w:rPr>
          <w:rFonts w:ascii="Times New Roman" w:eastAsia="Times New Roman" w:hAnsi="Times New Roman" w:cs="Times New Roman"/>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Rules</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rPr>
        <w:t>of</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the</w:t>
      </w:r>
      <w:r w:rsidR="0026255B" w:rsidRPr="00EF5648">
        <w:rPr>
          <w:rFonts w:ascii="Times New Roman" w:eastAsia="Times New Roman" w:hAnsi="Times New Roman" w:cs="Times New Roman"/>
          <w:spacing w:val="2"/>
        </w:rPr>
        <w:t xml:space="preserve"> </w:t>
      </w:r>
      <w:r w:rsidR="0026255B" w:rsidRPr="005367FC">
        <w:rPr>
          <w:rFonts w:ascii="Times New Roman" w:eastAsia="Times New Roman" w:hAnsi="Times New Roman" w:cs="Times New Roman"/>
          <w:b/>
        </w:rPr>
        <w:t>ITCG</w:t>
      </w:r>
      <w:r w:rsidR="0026255B" w:rsidRPr="00EF5648">
        <w:rPr>
          <w:rFonts w:ascii="Times New Roman" w:eastAsia="Times New Roman" w:hAnsi="Times New Roman" w:cs="Times New Roman"/>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s r</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f</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 xml:space="preserve">d to </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n D</w:t>
      </w:r>
      <w:r w:rsidR="0026255B" w:rsidRPr="00EF5648">
        <w:rPr>
          <w:rFonts w:ascii="Times New Roman" w:eastAsia="Times New Roman" w:hAnsi="Times New Roman" w:cs="Times New Roman"/>
          <w:spacing w:val="1"/>
        </w:rPr>
        <w:t>G</w:t>
      </w:r>
      <w:r w:rsidR="0026255B" w:rsidRPr="00EF5648">
        <w:rPr>
          <w:rFonts w:ascii="Times New Roman" w:eastAsia="Times New Roman" w:hAnsi="Times New Roman" w:cs="Times New Roman"/>
        </w:rPr>
        <w:t>C 4.8</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of</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the </w:t>
      </w:r>
      <w:r w:rsidR="0026255B" w:rsidRPr="00EF5648">
        <w:rPr>
          <w:rFonts w:ascii="Times New Roman" w:eastAsia="Times New Roman" w:hAnsi="Times New Roman" w:cs="Times New Roman"/>
          <w:b/>
          <w:bCs/>
        </w:rPr>
        <w:t>Dist</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rPr>
        <w:t>i</w:t>
      </w:r>
      <w:r w:rsidR="0026255B" w:rsidRPr="00EF5648">
        <w:rPr>
          <w:rFonts w:ascii="Times New Roman" w:eastAsia="Times New Roman" w:hAnsi="Times New Roman" w:cs="Times New Roman"/>
          <w:b/>
          <w:bCs/>
          <w:spacing w:val="1"/>
        </w:rPr>
        <w:t>bu</w:t>
      </w:r>
      <w:r w:rsidR="0026255B" w:rsidRPr="00EF5648">
        <w:rPr>
          <w:rFonts w:ascii="Times New Roman" w:eastAsia="Times New Roman" w:hAnsi="Times New Roman" w:cs="Times New Roman"/>
          <w:b/>
          <w:bCs/>
        </w:rPr>
        <w:t>tion Co</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b/>
          <w:bCs/>
        </w:rPr>
        <w:t>e</w:t>
      </w:r>
      <w:r w:rsidR="0026255B" w:rsidRPr="00EF5648">
        <w:rPr>
          <w:rFonts w:ascii="Times New Roman" w:eastAsia="Times New Roman" w:hAnsi="Times New Roman" w:cs="Times New Roman"/>
        </w:rPr>
        <w:t>.</w:t>
      </w:r>
      <w:r w:rsidR="005D6559" w:rsidRPr="00984CD6">
        <w:t xml:space="preserve"> </w:t>
      </w:r>
    </w:p>
    <w:p w14:paraId="5792E643" w14:textId="77777777" w:rsidR="004B5BC4" w:rsidRDefault="004B5BC4">
      <w:r>
        <w:br w:type="page"/>
      </w:r>
    </w:p>
    <w:p w14:paraId="399875B4" w14:textId="77777777" w:rsidR="00015D47" w:rsidRPr="00984CD6" w:rsidRDefault="00015D47" w:rsidP="004B5BC4">
      <w:pPr>
        <w:spacing w:after="0" w:line="240" w:lineRule="auto"/>
        <w:ind w:left="634" w:right="42" w:hanging="634"/>
        <w:rPr>
          <w:sz w:val="15"/>
          <w:szCs w:val="15"/>
        </w:rPr>
      </w:pPr>
    </w:p>
    <w:p w14:paraId="28E845C5" w14:textId="77777777" w:rsidR="00015D47" w:rsidRPr="00280B56" w:rsidRDefault="0026255B">
      <w:pPr>
        <w:spacing w:before="25" w:after="0" w:line="246" w:lineRule="auto"/>
        <w:ind w:left="634" w:right="74"/>
        <w:jc w:val="center"/>
        <w:rPr>
          <w:rFonts w:ascii="Times New Roman" w:eastAsia="Arial" w:hAnsi="Times New Roman" w:cs="Times New Roman"/>
          <w:b/>
          <w:sz w:val="28"/>
          <w:szCs w:val="28"/>
        </w:rPr>
      </w:pPr>
      <w:r w:rsidRPr="00280B56">
        <w:rPr>
          <w:rFonts w:ascii="Times New Roman" w:eastAsia="Arial" w:hAnsi="Times New Roman" w:cs="Times New Roman"/>
          <w:b/>
          <w:spacing w:val="-1"/>
          <w:sz w:val="28"/>
          <w:szCs w:val="28"/>
        </w:rPr>
        <w:t>TH</w:t>
      </w:r>
      <w:r w:rsidRPr="00280B56">
        <w:rPr>
          <w:rFonts w:ascii="Times New Roman" w:eastAsia="Arial" w:hAnsi="Times New Roman" w:cs="Times New Roman"/>
          <w:b/>
          <w:sz w:val="28"/>
          <w:szCs w:val="28"/>
        </w:rPr>
        <w:t>E</w:t>
      </w:r>
      <w:r w:rsidRPr="00280B56">
        <w:rPr>
          <w:rFonts w:ascii="Times New Roman" w:eastAsia="Arial" w:hAnsi="Times New Roman" w:cs="Times New Roman"/>
          <w:b/>
          <w:spacing w:val="1"/>
          <w:sz w:val="28"/>
          <w:szCs w:val="28"/>
        </w:rPr>
        <w:t xml:space="preserve"> </w:t>
      </w:r>
      <w:r w:rsidR="00B26818" w:rsidRPr="00280B56">
        <w:rPr>
          <w:rFonts w:ascii="Times New Roman" w:eastAsia="Arial" w:hAnsi="Times New Roman" w:cs="Times New Roman"/>
          <w:b/>
          <w:spacing w:val="-1"/>
          <w:sz w:val="28"/>
          <w:szCs w:val="28"/>
        </w:rPr>
        <w:t>CONSTITUTION</w:t>
      </w:r>
      <w:r w:rsidRPr="00280B56">
        <w:rPr>
          <w:rFonts w:ascii="Times New Roman" w:eastAsia="Arial" w:hAnsi="Times New Roman" w:cs="Times New Roman"/>
          <w:b/>
          <w:sz w:val="28"/>
          <w:szCs w:val="28"/>
        </w:rPr>
        <w:t xml:space="preserve"> A</w:t>
      </w:r>
      <w:r w:rsidRPr="00280B56">
        <w:rPr>
          <w:rFonts w:ascii="Times New Roman" w:eastAsia="Arial" w:hAnsi="Times New Roman" w:cs="Times New Roman"/>
          <w:b/>
          <w:spacing w:val="-1"/>
          <w:sz w:val="28"/>
          <w:szCs w:val="28"/>
        </w:rPr>
        <w:t>N</w:t>
      </w:r>
      <w:r w:rsidRPr="00280B56">
        <w:rPr>
          <w:rFonts w:ascii="Times New Roman" w:eastAsia="Arial" w:hAnsi="Times New Roman" w:cs="Times New Roman"/>
          <w:b/>
          <w:sz w:val="28"/>
          <w:szCs w:val="28"/>
        </w:rPr>
        <w:t xml:space="preserve">D </w:t>
      </w:r>
      <w:r w:rsidRPr="00280B56">
        <w:rPr>
          <w:rFonts w:ascii="Times New Roman" w:eastAsia="Arial" w:hAnsi="Times New Roman" w:cs="Times New Roman"/>
          <w:b/>
          <w:spacing w:val="-1"/>
          <w:sz w:val="28"/>
          <w:szCs w:val="28"/>
        </w:rPr>
        <w:t>RU</w:t>
      </w:r>
      <w:r w:rsidRPr="00280B56">
        <w:rPr>
          <w:rFonts w:ascii="Times New Roman" w:eastAsia="Arial" w:hAnsi="Times New Roman" w:cs="Times New Roman"/>
          <w:b/>
          <w:sz w:val="28"/>
          <w:szCs w:val="28"/>
        </w:rPr>
        <w:t>LES</w:t>
      </w:r>
      <w:r w:rsidRPr="00280B56">
        <w:rPr>
          <w:rFonts w:ascii="Times New Roman" w:eastAsia="Arial" w:hAnsi="Times New Roman" w:cs="Times New Roman"/>
          <w:b/>
          <w:spacing w:val="-1"/>
          <w:sz w:val="28"/>
          <w:szCs w:val="28"/>
        </w:rPr>
        <w:t xml:space="preserve"> </w:t>
      </w:r>
      <w:r w:rsidRPr="00280B56">
        <w:rPr>
          <w:rFonts w:ascii="Times New Roman" w:eastAsia="Arial" w:hAnsi="Times New Roman" w:cs="Times New Roman"/>
          <w:b/>
          <w:spacing w:val="-3"/>
          <w:sz w:val="28"/>
          <w:szCs w:val="28"/>
        </w:rPr>
        <w:t>O</w:t>
      </w:r>
      <w:r w:rsidRPr="00280B56">
        <w:rPr>
          <w:rFonts w:ascii="Times New Roman" w:eastAsia="Arial" w:hAnsi="Times New Roman" w:cs="Times New Roman"/>
          <w:b/>
          <w:sz w:val="28"/>
          <w:szCs w:val="28"/>
        </w:rPr>
        <w:t xml:space="preserve">F </w:t>
      </w:r>
      <w:r w:rsidRPr="00280B56">
        <w:rPr>
          <w:rFonts w:ascii="Times New Roman" w:eastAsia="Arial" w:hAnsi="Times New Roman" w:cs="Times New Roman"/>
          <w:b/>
          <w:spacing w:val="-1"/>
          <w:sz w:val="28"/>
          <w:szCs w:val="28"/>
        </w:rPr>
        <w:t>TH</w:t>
      </w:r>
      <w:r w:rsidRPr="00280B56">
        <w:rPr>
          <w:rFonts w:ascii="Times New Roman" w:eastAsia="Arial" w:hAnsi="Times New Roman" w:cs="Times New Roman"/>
          <w:b/>
          <w:sz w:val="28"/>
          <w:szCs w:val="28"/>
        </w:rPr>
        <w:t>E</w:t>
      </w:r>
      <w:r w:rsidRPr="00280B56">
        <w:rPr>
          <w:rFonts w:ascii="Times New Roman" w:eastAsia="Arial" w:hAnsi="Times New Roman" w:cs="Times New Roman"/>
          <w:b/>
          <w:spacing w:val="1"/>
          <w:sz w:val="28"/>
          <w:szCs w:val="28"/>
        </w:rPr>
        <w:t xml:space="preserve"> </w:t>
      </w:r>
      <w:r w:rsidRPr="00280B56">
        <w:rPr>
          <w:rFonts w:ascii="Times New Roman" w:eastAsia="Arial" w:hAnsi="Times New Roman" w:cs="Times New Roman"/>
          <w:b/>
          <w:spacing w:val="-1"/>
          <w:sz w:val="28"/>
          <w:szCs w:val="28"/>
        </w:rPr>
        <w:t>D</w:t>
      </w:r>
      <w:r w:rsidRPr="00280B56">
        <w:rPr>
          <w:rFonts w:ascii="Times New Roman" w:eastAsia="Arial" w:hAnsi="Times New Roman" w:cs="Times New Roman"/>
          <w:b/>
          <w:spacing w:val="1"/>
          <w:sz w:val="28"/>
          <w:szCs w:val="28"/>
        </w:rPr>
        <w:t>I</w:t>
      </w:r>
      <w:r w:rsidRPr="00280B56">
        <w:rPr>
          <w:rFonts w:ascii="Times New Roman" w:eastAsia="Arial" w:hAnsi="Times New Roman" w:cs="Times New Roman"/>
          <w:b/>
          <w:sz w:val="28"/>
          <w:szCs w:val="28"/>
        </w:rPr>
        <w:t>S</w:t>
      </w:r>
      <w:r w:rsidRPr="00280B56">
        <w:rPr>
          <w:rFonts w:ascii="Times New Roman" w:eastAsia="Arial" w:hAnsi="Times New Roman" w:cs="Times New Roman"/>
          <w:b/>
          <w:spacing w:val="-1"/>
          <w:sz w:val="28"/>
          <w:szCs w:val="28"/>
        </w:rPr>
        <w:t>TR</w:t>
      </w:r>
      <w:r w:rsidRPr="00280B56">
        <w:rPr>
          <w:rFonts w:ascii="Times New Roman" w:eastAsia="Arial" w:hAnsi="Times New Roman" w:cs="Times New Roman"/>
          <w:b/>
          <w:spacing w:val="1"/>
          <w:sz w:val="28"/>
          <w:szCs w:val="28"/>
        </w:rPr>
        <w:t>I</w:t>
      </w:r>
      <w:r w:rsidRPr="00280B56">
        <w:rPr>
          <w:rFonts w:ascii="Times New Roman" w:eastAsia="Arial" w:hAnsi="Times New Roman" w:cs="Times New Roman"/>
          <w:b/>
          <w:sz w:val="28"/>
          <w:szCs w:val="28"/>
        </w:rPr>
        <w:t>B</w:t>
      </w:r>
      <w:r w:rsidRPr="00280B56">
        <w:rPr>
          <w:rFonts w:ascii="Times New Roman" w:eastAsia="Arial" w:hAnsi="Times New Roman" w:cs="Times New Roman"/>
          <w:b/>
          <w:spacing w:val="-1"/>
          <w:sz w:val="28"/>
          <w:szCs w:val="28"/>
        </w:rPr>
        <w:t>UTI</w:t>
      </w:r>
      <w:r w:rsidRPr="00280B56">
        <w:rPr>
          <w:rFonts w:ascii="Times New Roman" w:eastAsia="Arial" w:hAnsi="Times New Roman" w:cs="Times New Roman"/>
          <w:b/>
          <w:sz w:val="28"/>
          <w:szCs w:val="28"/>
        </w:rPr>
        <w:t xml:space="preserve">ON </w:t>
      </w:r>
      <w:r w:rsidRPr="00280B56">
        <w:rPr>
          <w:rFonts w:ascii="Times New Roman" w:eastAsia="Arial" w:hAnsi="Times New Roman" w:cs="Times New Roman"/>
          <w:b/>
          <w:spacing w:val="-1"/>
          <w:sz w:val="28"/>
          <w:szCs w:val="28"/>
        </w:rPr>
        <w:t>C</w:t>
      </w:r>
      <w:r w:rsidRPr="00280B56">
        <w:rPr>
          <w:rFonts w:ascii="Times New Roman" w:eastAsia="Arial" w:hAnsi="Times New Roman" w:cs="Times New Roman"/>
          <w:b/>
          <w:sz w:val="28"/>
          <w:szCs w:val="28"/>
        </w:rPr>
        <w:t>O</w:t>
      </w:r>
      <w:r w:rsidRPr="00280B56">
        <w:rPr>
          <w:rFonts w:ascii="Times New Roman" w:eastAsia="Arial" w:hAnsi="Times New Roman" w:cs="Times New Roman"/>
          <w:b/>
          <w:spacing w:val="-1"/>
          <w:sz w:val="28"/>
          <w:szCs w:val="28"/>
        </w:rPr>
        <w:t>D</w:t>
      </w:r>
      <w:r w:rsidRPr="00280B56">
        <w:rPr>
          <w:rFonts w:ascii="Times New Roman" w:eastAsia="Arial" w:hAnsi="Times New Roman" w:cs="Times New Roman"/>
          <w:b/>
          <w:sz w:val="28"/>
          <w:szCs w:val="28"/>
        </w:rPr>
        <w:t xml:space="preserve">E </w:t>
      </w:r>
      <w:r w:rsidRPr="00280B56">
        <w:rPr>
          <w:rFonts w:ascii="Times New Roman" w:eastAsia="Arial" w:hAnsi="Times New Roman" w:cs="Times New Roman"/>
          <w:b/>
          <w:spacing w:val="-1"/>
          <w:sz w:val="28"/>
          <w:szCs w:val="28"/>
        </w:rPr>
        <w:t>R</w:t>
      </w:r>
      <w:r w:rsidRPr="00280B56">
        <w:rPr>
          <w:rFonts w:ascii="Times New Roman" w:eastAsia="Arial" w:hAnsi="Times New Roman" w:cs="Times New Roman"/>
          <w:b/>
          <w:sz w:val="28"/>
          <w:szCs w:val="28"/>
        </w:rPr>
        <w:t>EV</w:t>
      </w:r>
      <w:r w:rsidRPr="00280B56">
        <w:rPr>
          <w:rFonts w:ascii="Times New Roman" w:eastAsia="Arial" w:hAnsi="Times New Roman" w:cs="Times New Roman"/>
          <w:b/>
          <w:spacing w:val="1"/>
          <w:sz w:val="28"/>
          <w:szCs w:val="28"/>
        </w:rPr>
        <w:t>I</w:t>
      </w:r>
      <w:r w:rsidRPr="00280B56">
        <w:rPr>
          <w:rFonts w:ascii="Times New Roman" w:eastAsia="Arial" w:hAnsi="Times New Roman" w:cs="Times New Roman"/>
          <w:b/>
          <w:spacing w:val="-3"/>
          <w:sz w:val="28"/>
          <w:szCs w:val="28"/>
        </w:rPr>
        <w:t>E</w:t>
      </w:r>
      <w:r w:rsidRPr="00280B56">
        <w:rPr>
          <w:rFonts w:ascii="Times New Roman" w:eastAsia="Arial" w:hAnsi="Times New Roman" w:cs="Times New Roman"/>
          <w:b/>
          <w:sz w:val="28"/>
          <w:szCs w:val="28"/>
        </w:rPr>
        <w:t>W</w:t>
      </w:r>
      <w:r w:rsidRPr="00280B56">
        <w:rPr>
          <w:rFonts w:ascii="Times New Roman" w:eastAsia="Arial" w:hAnsi="Times New Roman" w:cs="Times New Roman"/>
          <w:b/>
          <w:spacing w:val="2"/>
          <w:sz w:val="28"/>
          <w:szCs w:val="28"/>
        </w:rPr>
        <w:t xml:space="preserve"> </w:t>
      </w:r>
      <w:r w:rsidRPr="00280B56">
        <w:rPr>
          <w:rFonts w:ascii="Times New Roman" w:eastAsia="Arial" w:hAnsi="Times New Roman" w:cs="Times New Roman"/>
          <w:b/>
          <w:spacing w:val="-3"/>
          <w:sz w:val="28"/>
          <w:szCs w:val="28"/>
        </w:rPr>
        <w:t>P</w:t>
      </w:r>
      <w:r w:rsidRPr="00280B56">
        <w:rPr>
          <w:rFonts w:ascii="Times New Roman" w:eastAsia="Arial" w:hAnsi="Times New Roman" w:cs="Times New Roman"/>
          <w:b/>
          <w:sz w:val="28"/>
          <w:szCs w:val="28"/>
        </w:rPr>
        <w:t>A</w:t>
      </w:r>
      <w:r w:rsidRPr="00280B56">
        <w:rPr>
          <w:rFonts w:ascii="Times New Roman" w:eastAsia="Arial" w:hAnsi="Times New Roman" w:cs="Times New Roman"/>
          <w:b/>
          <w:spacing w:val="-1"/>
          <w:sz w:val="28"/>
          <w:szCs w:val="28"/>
        </w:rPr>
        <w:t>N</w:t>
      </w:r>
      <w:r w:rsidRPr="00280B56">
        <w:rPr>
          <w:rFonts w:ascii="Times New Roman" w:eastAsia="Arial" w:hAnsi="Times New Roman" w:cs="Times New Roman"/>
          <w:b/>
          <w:sz w:val="28"/>
          <w:szCs w:val="28"/>
        </w:rPr>
        <w:t>EL</w:t>
      </w:r>
      <w:r w:rsidRPr="00280B56">
        <w:rPr>
          <w:rFonts w:ascii="Times New Roman" w:eastAsia="Arial" w:hAnsi="Times New Roman" w:cs="Times New Roman"/>
          <w:b/>
          <w:spacing w:val="-1"/>
          <w:sz w:val="28"/>
          <w:szCs w:val="28"/>
        </w:rPr>
        <w:t xml:space="preserve"> </w:t>
      </w:r>
      <w:r w:rsidRPr="00280B56">
        <w:rPr>
          <w:rFonts w:ascii="Times New Roman" w:eastAsia="Arial" w:hAnsi="Times New Roman" w:cs="Times New Roman"/>
          <w:b/>
          <w:spacing w:val="-3"/>
          <w:sz w:val="28"/>
          <w:szCs w:val="28"/>
        </w:rPr>
        <w:t>O</w:t>
      </w:r>
      <w:r w:rsidRPr="00280B56">
        <w:rPr>
          <w:rFonts w:ascii="Times New Roman" w:eastAsia="Arial" w:hAnsi="Times New Roman" w:cs="Times New Roman"/>
          <w:b/>
          <w:sz w:val="28"/>
          <w:szCs w:val="28"/>
        </w:rPr>
        <w:t>F G</w:t>
      </w:r>
      <w:r w:rsidRPr="00280B56">
        <w:rPr>
          <w:rFonts w:ascii="Times New Roman" w:eastAsia="Arial" w:hAnsi="Times New Roman" w:cs="Times New Roman"/>
          <w:b/>
          <w:spacing w:val="-1"/>
          <w:sz w:val="28"/>
          <w:szCs w:val="28"/>
        </w:rPr>
        <w:t>R</w:t>
      </w:r>
      <w:r w:rsidRPr="00280B56">
        <w:rPr>
          <w:rFonts w:ascii="Times New Roman" w:eastAsia="Arial" w:hAnsi="Times New Roman" w:cs="Times New Roman"/>
          <w:b/>
          <w:sz w:val="28"/>
          <w:szCs w:val="28"/>
        </w:rPr>
        <w:t>EAT B</w:t>
      </w:r>
      <w:r w:rsidRPr="00280B56">
        <w:rPr>
          <w:rFonts w:ascii="Times New Roman" w:eastAsia="Arial" w:hAnsi="Times New Roman" w:cs="Times New Roman"/>
          <w:b/>
          <w:spacing w:val="-1"/>
          <w:sz w:val="28"/>
          <w:szCs w:val="28"/>
        </w:rPr>
        <w:t>R</w:t>
      </w:r>
      <w:r w:rsidRPr="00280B56">
        <w:rPr>
          <w:rFonts w:ascii="Times New Roman" w:eastAsia="Arial" w:hAnsi="Times New Roman" w:cs="Times New Roman"/>
          <w:b/>
          <w:spacing w:val="1"/>
          <w:sz w:val="28"/>
          <w:szCs w:val="28"/>
        </w:rPr>
        <w:t>I</w:t>
      </w:r>
      <w:r w:rsidRPr="00280B56">
        <w:rPr>
          <w:rFonts w:ascii="Times New Roman" w:eastAsia="Arial" w:hAnsi="Times New Roman" w:cs="Times New Roman"/>
          <w:b/>
          <w:spacing w:val="-1"/>
          <w:sz w:val="28"/>
          <w:szCs w:val="28"/>
        </w:rPr>
        <w:t>T</w:t>
      </w:r>
      <w:r w:rsidRPr="00280B56">
        <w:rPr>
          <w:rFonts w:ascii="Times New Roman" w:eastAsia="Arial" w:hAnsi="Times New Roman" w:cs="Times New Roman"/>
          <w:b/>
          <w:spacing w:val="-3"/>
          <w:sz w:val="28"/>
          <w:szCs w:val="28"/>
        </w:rPr>
        <w:t>A</w:t>
      </w:r>
      <w:r w:rsidRPr="00280B56">
        <w:rPr>
          <w:rFonts w:ascii="Times New Roman" w:eastAsia="Arial" w:hAnsi="Times New Roman" w:cs="Times New Roman"/>
          <w:b/>
          <w:spacing w:val="1"/>
          <w:sz w:val="28"/>
          <w:szCs w:val="28"/>
        </w:rPr>
        <w:t>I</w:t>
      </w:r>
      <w:r w:rsidRPr="00280B56">
        <w:rPr>
          <w:rFonts w:ascii="Times New Roman" w:eastAsia="Arial" w:hAnsi="Times New Roman" w:cs="Times New Roman"/>
          <w:b/>
          <w:sz w:val="28"/>
          <w:szCs w:val="28"/>
        </w:rPr>
        <w:t>N</w:t>
      </w:r>
    </w:p>
    <w:p w14:paraId="71C96610" w14:textId="77777777" w:rsidR="00015D47" w:rsidRPr="00984CD6" w:rsidRDefault="00015D47">
      <w:pPr>
        <w:spacing w:before="3" w:after="0" w:line="110" w:lineRule="exact"/>
        <w:rPr>
          <w:sz w:val="11"/>
          <w:szCs w:val="11"/>
        </w:rPr>
      </w:pPr>
    </w:p>
    <w:p w14:paraId="565D694D" w14:textId="77777777" w:rsidR="00015D47" w:rsidRPr="009921DF" w:rsidRDefault="0026255B" w:rsidP="009921DF">
      <w:pPr>
        <w:pStyle w:val="Heading1"/>
        <w:rPr>
          <w:rFonts w:ascii="Times New Roman" w:eastAsia="Times New Roman" w:hAnsi="Times New Roman" w:cs="Times New Roman"/>
        </w:rPr>
      </w:pPr>
      <w:bookmarkStart w:id="32" w:name="_Toc480797413"/>
      <w:r w:rsidRPr="009921DF">
        <w:rPr>
          <w:rFonts w:ascii="Times New Roman" w:eastAsia="Times New Roman" w:hAnsi="Times New Roman" w:cs="Times New Roman"/>
          <w:u w:color="000000"/>
        </w:rPr>
        <w:t>REVI</w:t>
      </w:r>
      <w:r w:rsidRPr="009921DF">
        <w:rPr>
          <w:rFonts w:ascii="Times New Roman" w:eastAsia="Times New Roman" w:hAnsi="Times New Roman" w:cs="Times New Roman"/>
          <w:spacing w:val="1"/>
          <w:u w:color="000000"/>
        </w:rPr>
        <w:t>S</w:t>
      </w:r>
      <w:r w:rsidRPr="009921DF">
        <w:rPr>
          <w:rFonts w:ascii="Times New Roman" w:eastAsia="Times New Roman" w:hAnsi="Times New Roman" w:cs="Times New Roman"/>
          <w:u w:color="000000"/>
        </w:rPr>
        <w:t>IONS</w:t>
      </w:r>
      <w:bookmarkEnd w:id="32"/>
    </w:p>
    <w:p w14:paraId="589D819E" w14:textId="77777777" w:rsidR="00015D47" w:rsidRPr="00F82760" w:rsidRDefault="00015D47">
      <w:pPr>
        <w:spacing w:before="8" w:after="0" w:line="190" w:lineRule="exact"/>
        <w:rPr>
          <w:rFonts w:ascii="Times New Roman" w:hAnsi="Times New Roman" w:cs="Times New Roman"/>
        </w:rPr>
      </w:pPr>
    </w:p>
    <w:p w14:paraId="2D8271A7" w14:textId="77777777" w:rsidR="00015D47" w:rsidRPr="00F82760" w:rsidRDefault="00015D47">
      <w:pPr>
        <w:spacing w:after="0" w:line="200" w:lineRule="exact"/>
        <w:rPr>
          <w:rFonts w:ascii="Times New Roman" w:hAnsi="Times New Roman" w:cs="Times New Roman"/>
        </w:rPr>
      </w:pPr>
    </w:p>
    <w:tbl>
      <w:tblPr>
        <w:tblpPr w:leftFromText="180" w:rightFromText="180" w:vertAnchor="text" w:tblpY="1"/>
        <w:tblOverlap w:val="never"/>
        <w:tblW w:w="0" w:type="auto"/>
        <w:tblLayout w:type="fixed"/>
        <w:tblCellMar>
          <w:left w:w="0" w:type="dxa"/>
          <w:right w:w="0" w:type="dxa"/>
        </w:tblCellMar>
        <w:tblLook w:val="01E0" w:firstRow="1" w:lastRow="1" w:firstColumn="1" w:lastColumn="1" w:noHBand="0" w:noVBand="0"/>
      </w:tblPr>
      <w:tblGrid>
        <w:gridCol w:w="2279"/>
        <w:gridCol w:w="1298"/>
        <w:gridCol w:w="4980"/>
      </w:tblGrid>
      <w:tr w:rsidR="00015D47" w:rsidRPr="00F82760" w14:paraId="27F6F960" w14:textId="77777777" w:rsidTr="00280B56">
        <w:trPr>
          <w:trHeight w:hRule="exact" w:val="663"/>
        </w:trPr>
        <w:tc>
          <w:tcPr>
            <w:tcW w:w="2279" w:type="dxa"/>
            <w:tcBorders>
              <w:top w:val="single" w:sz="6" w:space="0" w:color="000000"/>
              <w:left w:val="single" w:sz="6" w:space="0" w:color="000000"/>
              <w:bottom w:val="single" w:sz="6" w:space="0" w:color="000000"/>
              <w:right w:val="single" w:sz="6" w:space="0" w:color="000000"/>
            </w:tcBorders>
          </w:tcPr>
          <w:p w14:paraId="004ED2B0" w14:textId="77777777" w:rsidR="00015D47" w:rsidRPr="00EF5648" w:rsidRDefault="00015D47" w:rsidP="00280B56">
            <w:pPr>
              <w:spacing w:before="1" w:after="0" w:line="110" w:lineRule="exact"/>
              <w:rPr>
                <w:rFonts w:ascii="Times New Roman" w:hAnsi="Times New Roman" w:cs="Times New Roman"/>
              </w:rPr>
            </w:pPr>
          </w:p>
          <w:p w14:paraId="6AF55432" w14:textId="77777777" w:rsidR="00015D47" w:rsidRPr="00EF5648" w:rsidRDefault="0026255B" w:rsidP="00280B56">
            <w:pPr>
              <w:spacing w:after="0" w:line="240" w:lineRule="auto"/>
              <w:ind w:left="100" w:right="-20"/>
              <w:rPr>
                <w:rFonts w:ascii="Times New Roman" w:eastAsia="Times New Roman" w:hAnsi="Times New Roman" w:cs="Times New Roman"/>
              </w:rPr>
            </w:pPr>
            <w:r w:rsidRPr="00EF5648">
              <w:rPr>
                <w:rFonts w:ascii="Times New Roman" w:eastAsia="Times New Roman" w:hAnsi="Times New Roman" w:cs="Times New Roman"/>
              </w:rPr>
              <w:t>Am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ndment</w:t>
            </w:r>
          </w:p>
        </w:tc>
        <w:tc>
          <w:tcPr>
            <w:tcW w:w="1298" w:type="dxa"/>
            <w:tcBorders>
              <w:top w:val="single" w:sz="6" w:space="0" w:color="000000"/>
              <w:left w:val="single" w:sz="6" w:space="0" w:color="000000"/>
              <w:bottom w:val="single" w:sz="6" w:space="0" w:color="000000"/>
              <w:right w:val="single" w:sz="6" w:space="0" w:color="000000"/>
            </w:tcBorders>
          </w:tcPr>
          <w:p w14:paraId="60ABED16" w14:textId="77777777" w:rsidR="00015D47" w:rsidRPr="00EF5648" w:rsidRDefault="00015D47" w:rsidP="00280B56">
            <w:pPr>
              <w:spacing w:before="1" w:after="0" w:line="110" w:lineRule="exact"/>
              <w:rPr>
                <w:rFonts w:ascii="Times New Roman" w:hAnsi="Times New Roman" w:cs="Times New Roman"/>
              </w:rPr>
            </w:pPr>
          </w:p>
          <w:p w14:paraId="3EB354DC" w14:textId="77777777" w:rsidR="00015D47" w:rsidRPr="00EF5648" w:rsidRDefault="0026255B" w:rsidP="00280B56">
            <w:pPr>
              <w:spacing w:after="0" w:line="240" w:lineRule="auto"/>
              <w:ind w:left="97" w:right="-20"/>
              <w:rPr>
                <w:rFonts w:ascii="Times New Roman" w:eastAsia="Times New Roman" w:hAnsi="Times New Roman" w:cs="Times New Roman"/>
              </w:rPr>
            </w:pP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w:t>
            </w:r>
          </w:p>
        </w:tc>
        <w:tc>
          <w:tcPr>
            <w:tcW w:w="4980" w:type="dxa"/>
            <w:tcBorders>
              <w:top w:val="single" w:sz="6" w:space="0" w:color="000000"/>
              <w:left w:val="single" w:sz="6" w:space="0" w:color="000000"/>
              <w:bottom w:val="single" w:sz="6" w:space="0" w:color="000000"/>
              <w:right w:val="single" w:sz="6" w:space="0" w:color="000000"/>
            </w:tcBorders>
          </w:tcPr>
          <w:p w14:paraId="00CB5D08" w14:textId="77777777" w:rsidR="00015D47" w:rsidRPr="00EF5648" w:rsidRDefault="00015D47" w:rsidP="00280B56">
            <w:pPr>
              <w:spacing w:before="1" w:after="0" w:line="110" w:lineRule="exact"/>
              <w:rPr>
                <w:rFonts w:ascii="Times New Roman" w:hAnsi="Times New Roman" w:cs="Times New Roman"/>
              </w:rPr>
            </w:pPr>
          </w:p>
          <w:p w14:paraId="14BCBEF8" w14:textId="77777777" w:rsidR="00015D47" w:rsidRPr="00EF5648" w:rsidRDefault="0026255B" w:rsidP="00280B56">
            <w:pPr>
              <w:spacing w:after="0" w:line="240" w:lineRule="auto"/>
              <w:ind w:left="97" w:right="-20"/>
              <w:rPr>
                <w:rFonts w:ascii="Times New Roman" w:eastAsia="Times New Roman" w:hAnsi="Times New Roman" w:cs="Times New Roman"/>
              </w:rPr>
            </w:pP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ks</w:t>
            </w:r>
          </w:p>
        </w:tc>
      </w:tr>
      <w:tr w:rsidR="00015D47" w:rsidRPr="00F82760" w14:paraId="4A6872EE" w14:textId="77777777" w:rsidTr="00280B56">
        <w:trPr>
          <w:trHeight w:hRule="exact" w:val="2536"/>
        </w:trPr>
        <w:tc>
          <w:tcPr>
            <w:tcW w:w="2279" w:type="dxa"/>
            <w:tcBorders>
              <w:top w:val="single" w:sz="6" w:space="0" w:color="000000"/>
              <w:left w:val="single" w:sz="6" w:space="0" w:color="000000"/>
              <w:bottom w:val="single" w:sz="6" w:space="0" w:color="000000"/>
              <w:right w:val="single" w:sz="6" w:space="0" w:color="000000"/>
            </w:tcBorders>
          </w:tcPr>
          <w:p w14:paraId="48C9AF94" w14:textId="77777777" w:rsidR="00015D47" w:rsidRPr="00EF5648" w:rsidRDefault="00015D47" w:rsidP="00280B56">
            <w:pPr>
              <w:spacing w:before="1" w:after="0" w:line="110" w:lineRule="exact"/>
              <w:jc w:val="both"/>
              <w:rPr>
                <w:rFonts w:ascii="Times New Roman" w:hAnsi="Times New Roman" w:cs="Times New Roman"/>
              </w:rPr>
            </w:pPr>
          </w:p>
          <w:p w14:paraId="7C619ED6" w14:textId="77777777" w:rsidR="00015D47" w:rsidRPr="00EF5648" w:rsidRDefault="0026255B" w:rsidP="00280B56">
            <w:pPr>
              <w:spacing w:after="0" w:line="240" w:lineRule="auto"/>
              <w:ind w:left="100" w:right="-20"/>
              <w:jc w:val="both"/>
              <w:rPr>
                <w:rFonts w:ascii="Times New Roman" w:eastAsia="Times New Roman" w:hAnsi="Times New Roman" w:cs="Times New Roman"/>
              </w:rPr>
            </w:pP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ss</w:t>
            </w:r>
            <w:r w:rsidRPr="00EF5648">
              <w:rPr>
                <w:rFonts w:ascii="Times New Roman" w:eastAsia="Times New Roman" w:hAnsi="Times New Roman" w:cs="Times New Roman"/>
                <w:spacing w:val="3"/>
              </w:rPr>
              <w:t>u</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1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DC</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p>
          <w:p w14:paraId="481766B6" w14:textId="77777777" w:rsidR="00015D47" w:rsidRPr="00EF5648" w:rsidRDefault="0026255B" w:rsidP="00280B56">
            <w:pPr>
              <w:spacing w:after="0" w:line="240" w:lineRule="auto"/>
              <w:ind w:left="100" w:right="-20"/>
              <w:jc w:val="both"/>
              <w:rPr>
                <w:rFonts w:ascii="Times New Roman" w:eastAsia="Times New Roman" w:hAnsi="Times New Roman" w:cs="Times New Roman"/>
              </w:rPr>
            </w:pP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rea</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ritain</w:t>
            </w:r>
          </w:p>
        </w:tc>
        <w:tc>
          <w:tcPr>
            <w:tcW w:w="1298" w:type="dxa"/>
            <w:tcBorders>
              <w:top w:val="single" w:sz="6" w:space="0" w:color="000000"/>
              <w:left w:val="single" w:sz="6" w:space="0" w:color="000000"/>
              <w:bottom w:val="single" w:sz="6" w:space="0" w:color="000000"/>
              <w:right w:val="single" w:sz="6" w:space="0" w:color="000000"/>
            </w:tcBorders>
          </w:tcPr>
          <w:p w14:paraId="44CC2E68" w14:textId="77777777" w:rsidR="00015D47" w:rsidRPr="00EF5648" w:rsidRDefault="00015D47" w:rsidP="00280B56">
            <w:pPr>
              <w:spacing w:before="1" w:after="0" w:line="110" w:lineRule="exact"/>
              <w:jc w:val="both"/>
              <w:rPr>
                <w:rFonts w:ascii="Times New Roman" w:hAnsi="Times New Roman" w:cs="Times New Roman"/>
              </w:rPr>
            </w:pPr>
          </w:p>
          <w:p w14:paraId="681D20E6" w14:textId="77777777" w:rsidR="00015D47" w:rsidRPr="00EF5648" w:rsidRDefault="0026255B" w:rsidP="00280B56">
            <w:pPr>
              <w:spacing w:after="0" w:line="240" w:lineRule="auto"/>
              <w:ind w:left="97" w:right="-20"/>
              <w:jc w:val="both"/>
              <w:rPr>
                <w:rFonts w:ascii="Times New Roman" w:eastAsia="Times New Roman" w:hAnsi="Times New Roman" w:cs="Times New Roman"/>
              </w:rPr>
            </w:pPr>
            <w:r w:rsidRPr="00EF5648">
              <w:rPr>
                <w:rFonts w:ascii="Times New Roman" w:eastAsia="Times New Roman" w:hAnsi="Times New Roman" w:cs="Times New Roman"/>
              </w:rPr>
              <w:t>01.05.2002</w:t>
            </w:r>
          </w:p>
        </w:tc>
        <w:tc>
          <w:tcPr>
            <w:tcW w:w="4980" w:type="dxa"/>
            <w:tcBorders>
              <w:top w:val="single" w:sz="6" w:space="0" w:color="000000"/>
              <w:left w:val="single" w:sz="6" w:space="0" w:color="000000"/>
              <w:bottom w:val="single" w:sz="6" w:space="0" w:color="000000"/>
              <w:right w:val="single" w:sz="6" w:space="0" w:color="000000"/>
            </w:tcBorders>
          </w:tcPr>
          <w:p w14:paraId="4083FE95" w14:textId="77777777" w:rsidR="00015D47" w:rsidRPr="00EF5648" w:rsidRDefault="00015D47" w:rsidP="00280B56">
            <w:pPr>
              <w:spacing w:before="1" w:after="0" w:line="110" w:lineRule="exact"/>
              <w:jc w:val="both"/>
              <w:rPr>
                <w:rFonts w:ascii="Times New Roman" w:hAnsi="Times New Roman" w:cs="Times New Roman"/>
              </w:rPr>
            </w:pPr>
          </w:p>
          <w:p w14:paraId="22CA6A9B" w14:textId="77777777" w:rsidR="00015D47" w:rsidRPr="004C134F" w:rsidRDefault="0026255B" w:rsidP="00280B56">
            <w:pPr>
              <w:tabs>
                <w:tab w:val="left" w:pos="980"/>
                <w:tab w:val="left" w:pos="3020"/>
              </w:tabs>
              <w:spacing w:after="0" w:line="240" w:lineRule="auto"/>
              <w:ind w:left="97" w:right="190"/>
              <w:jc w:val="both"/>
              <w:rPr>
                <w:rFonts w:ascii="Times New Roman" w:eastAsia="Times New Roman" w:hAnsi="Times New Roman" w:cs="Times New Roman"/>
              </w:rPr>
            </w:pPr>
            <w:r w:rsidRPr="004C134F">
              <w:rPr>
                <w:rFonts w:ascii="Times New Roman" w:eastAsia="Times New Roman" w:hAnsi="Times New Roman" w:cs="Times New Roman"/>
              </w:rPr>
              <w:t xml:space="preserve">This </w:t>
            </w:r>
            <w:r w:rsidR="00B26818" w:rsidRPr="004C134F">
              <w:rPr>
                <w:rFonts w:ascii="Times New Roman" w:eastAsia="Times New Roman" w:hAnsi="Times New Roman" w:cs="Times New Roman"/>
                <w:spacing w:val="1"/>
              </w:rPr>
              <w:t>Constitution</w:t>
            </w:r>
            <w:r w:rsidRPr="004C134F">
              <w:rPr>
                <w:rFonts w:ascii="Times New Roman" w:eastAsia="Times New Roman" w:hAnsi="Times New Roman" w:cs="Times New Roman"/>
              </w:rPr>
              <w:t xml:space="preserve"> and</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Rules of</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 xml:space="preserve">the </w:t>
            </w:r>
            <w:r w:rsidRPr="004C134F">
              <w:rPr>
                <w:rFonts w:ascii="Times New Roman" w:eastAsia="Times New Roman" w:hAnsi="Times New Roman" w:cs="Times New Roman"/>
                <w:spacing w:val="-1"/>
              </w:rPr>
              <w:t>D</w:t>
            </w:r>
            <w:r w:rsidRPr="004C134F">
              <w:rPr>
                <w:rFonts w:ascii="Times New Roman" w:eastAsia="Times New Roman" w:hAnsi="Times New Roman" w:cs="Times New Roman"/>
              </w:rPr>
              <w:t>is</w:t>
            </w:r>
            <w:r w:rsidRPr="004C134F">
              <w:rPr>
                <w:rFonts w:ascii="Times New Roman" w:eastAsia="Times New Roman" w:hAnsi="Times New Roman" w:cs="Times New Roman"/>
                <w:spacing w:val="1"/>
              </w:rPr>
              <w:t>t</w:t>
            </w:r>
            <w:r w:rsidRPr="004C134F">
              <w:rPr>
                <w:rFonts w:ascii="Times New Roman" w:eastAsia="Times New Roman" w:hAnsi="Times New Roman" w:cs="Times New Roman"/>
              </w:rPr>
              <w:t>ribution Code</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R</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view</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spacing w:val="1"/>
              </w:rPr>
              <w:t>P</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l (</w:t>
            </w:r>
            <w:r w:rsidRPr="004C134F">
              <w:rPr>
                <w:rFonts w:ascii="Times New Roman" w:eastAsia="Times New Roman" w:hAnsi="Times New Roman" w:cs="Times New Roman"/>
                <w:spacing w:val="-1"/>
              </w:rPr>
              <w:t>D</w:t>
            </w:r>
            <w:r w:rsidRPr="004C134F">
              <w:rPr>
                <w:rFonts w:ascii="Times New Roman" w:eastAsia="Times New Roman" w:hAnsi="Times New Roman" w:cs="Times New Roman"/>
                <w:spacing w:val="3"/>
              </w:rPr>
              <w:t>C</w:t>
            </w:r>
            <w:r w:rsidRPr="004C134F">
              <w:rPr>
                <w:rFonts w:ascii="Times New Roman" w:eastAsia="Times New Roman" w:hAnsi="Times New Roman" w:cs="Times New Roman"/>
              </w:rPr>
              <w:t>R</w:t>
            </w:r>
            <w:r w:rsidRPr="004C134F">
              <w:rPr>
                <w:rFonts w:ascii="Times New Roman" w:eastAsia="Times New Roman" w:hAnsi="Times New Roman" w:cs="Times New Roman"/>
                <w:spacing w:val="1"/>
              </w:rPr>
              <w:t>P</w:t>
            </w:r>
            <w:r w:rsidRPr="004C134F">
              <w:rPr>
                <w:rFonts w:ascii="Times New Roman" w:eastAsia="Times New Roman" w:hAnsi="Times New Roman" w:cs="Times New Roman"/>
              </w:rPr>
              <w:t>) is issued</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for</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the DC</w:t>
            </w:r>
            <w:r w:rsidRPr="004C134F">
              <w:rPr>
                <w:rFonts w:ascii="Times New Roman" w:eastAsia="Times New Roman" w:hAnsi="Times New Roman" w:cs="Times New Roman"/>
                <w:spacing w:val="1"/>
              </w:rPr>
              <w:t>R</w:t>
            </w:r>
            <w:r w:rsidRPr="004C134F">
              <w:rPr>
                <w:rFonts w:ascii="Times New Roman" w:eastAsia="Times New Roman" w:hAnsi="Times New Roman" w:cs="Times New Roman"/>
              </w:rPr>
              <w:t>P</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 xml:space="preserve">of </w:t>
            </w:r>
            <w:r w:rsidRPr="004C134F">
              <w:rPr>
                <w:rFonts w:ascii="Times New Roman" w:eastAsia="Times New Roman" w:hAnsi="Times New Roman" w:cs="Times New Roman"/>
                <w:spacing w:val="-1"/>
              </w:rPr>
              <w:t>G</w:t>
            </w:r>
            <w:r w:rsidRPr="004C134F">
              <w:rPr>
                <w:rFonts w:ascii="Times New Roman" w:eastAsia="Times New Roman" w:hAnsi="Times New Roman" w:cs="Times New Roman"/>
              </w:rPr>
              <w:t>r</w:t>
            </w:r>
            <w:r w:rsidRPr="004C134F">
              <w:rPr>
                <w:rFonts w:ascii="Times New Roman" w:eastAsia="Times New Roman" w:hAnsi="Times New Roman" w:cs="Times New Roman"/>
                <w:spacing w:val="-2"/>
              </w:rPr>
              <w:t>e</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 xml:space="preserve">t </w:t>
            </w:r>
            <w:r w:rsidRPr="004C134F">
              <w:rPr>
                <w:rFonts w:ascii="Times New Roman" w:eastAsia="Times New Roman" w:hAnsi="Times New Roman" w:cs="Times New Roman"/>
                <w:spacing w:val="1"/>
              </w:rPr>
              <w:t>B</w:t>
            </w:r>
            <w:r w:rsidRPr="004C134F">
              <w:rPr>
                <w:rFonts w:ascii="Times New Roman" w:eastAsia="Times New Roman" w:hAnsi="Times New Roman" w:cs="Times New Roman"/>
              </w:rPr>
              <w:t xml:space="preserve">ritain, </w:t>
            </w:r>
            <w:r w:rsidRPr="004C134F">
              <w:rPr>
                <w:rFonts w:ascii="Times New Roman" w:eastAsia="Times New Roman" w:hAnsi="Times New Roman" w:cs="Times New Roman"/>
                <w:spacing w:val="-1"/>
              </w:rPr>
              <w:t>w</w:t>
            </w:r>
            <w:r w:rsidRPr="004C134F">
              <w:rPr>
                <w:rFonts w:ascii="Times New Roman" w:eastAsia="Times New Roman" w:hAnsi="Times New Roman" w:cs="Times New Roman"/>
              </w:rPr>
              <w:t xml:space="preserve">hich </w:t>
            </w:r>
            <w:r w:rsidRPr="004C134F">
              <w:rPr>
                <w:rFonts w:ascii="Times New Roman" w:eastAsia="Times New Roman" w:hAnsi="Times New Roman" w:cs="Times New Roman"/>
                <w:spacing w:val="-1"/>
              </w:rPr>
              <w:t>re</w:t>
            </w:r>
            <w:r w:rsidRPr="004C134F">
              <w:rPr>
                <w:rFonts w:ascii="Times New Roman" w:eastAsia="Times New Roman" w:hAnsi="Times New Roman" w:cs="Times New Roman"/>
              </w:rPr>
              <w:t>pl</w:t>
            </w:r>
            <w:r w:rsidRPr="004C134F">
              <w:rPr>
                <w:rFonts w:ascii="Times New Roman" w:eastAsia="Times New Roman" w:hAnsi="Times New Roman" w:cs="Times New Roman"/>
                <w:spacing w:val="2"/>
              </w:rPr>
              <w:t>a</w:t>
            </w:r>
            <w:r w:rsidRPr="004C134F">
              <w:rPr>
                <w:rFonts w:ascii="Times New Roman" w:eastAsia="Times New Roman" w:hAnsi="Times New Roman" w:cs="Times New Roman"/>
                <w:spacing w:val="-1"/>
              </w:rPr>
              <w:t>ce</w:t>
            </w:r>
            <w:r w:rsidRPr="004C134F">
              <w:rPr>
                <w:rFonts w:ascii="Times New Roman" w:eastAsia="Times New Roman" w:hAnsi="Times New Roman" w:cs="Times New Roman"/>
              </w:rPr>
              <w:t>s the two s</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p</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r</w:t>
            </w:r>
            <w:r w:rsidRPr="004C134F">
              <w:rPr>
                <w:rFonts w:ascii="Times New Roman" w:eastAsia="Times New Roman" w:hAnsi="Times New Roman" w:cs="Times New Roman"/>
                <w:spacing w:val="-2"/>
              </w:rPr>
              <w:t>a</w:t>
            </w:r>
            <w:r w:rsidRPr="004C134F">
              <w:rPr>
                <w:rFonts w:ascii="Times New Roman" w:eastAsia="Times New Roman" w:hAnsi="Times New Roman" w:cs="Times New Roman"/>
                <w:spacing w:val="3"/>
              </w:rPr>
              <w:t>t</w:t>
            </w:r>
            <w:r w:rsidRPr="004C134F">
              <w:rPr>
                <w:rFonts w:ascii="Times New Roman" w:eastAsia="Times New Roman" w:hAnsi="Times New Roman" w:cs="Times New Roman"/>
              </w:rPr>
              <w:t>e</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DC</w:t>
            </w:r>
            <w:r w:rsidRPr="004C134F">
              <w:rPr>
                <w:rFonts w:ascii="Times New Roman" w:eastAsia="Times New Roman" w:hAnsi="Times New Roman" w:cs="Times New Roman"/>
                <w:spacing w:val="1"/>
              </w:rPr>
              <w:t>RP</w:t>
            </w:r>
            <w:r w:rsidRPr="004C134F">
              <w:rPr>
                <w:rFonts w:ascii="Times New Roman" w:eastAsia="Times New Roman" w:hAnsi="Times New Roman" w:cs="Times New Roman"/>
              </w:rPr>
              <w:t xml:space="preserve">s of Scotland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nd E</w:t>
            </w:r>
            <w:r w:rsidRPr="004C134F">
              <w:rPr>
                <w:rFonts w:ascii="Times New Roman" w:eastAsia="Times New Roman" w:hAnsi="Times New Roman" w:cs="Times New Roman"/>
                <w:spacing w:val="2"/>
              </w:rPr>
              <w:t>n</w:t>
            </w:r>
            <w:r w:rsidRPr="004C134F">
              <w:rPr>
                <w:rFonts w:ascii="Times New Roman" w:eastAsia="Times New Roman" w:hAnsi="Times New Roman" w:cs="Times New Roman"/>
                <w:spacing w:val="-2"/>
              </w:rPr>
              <w:t>g</w:t>
            </w:r>
            <w:r w:rsidRPr="004C134F">
              <w:rPr>
                <w:rFonts w:ascii="Times New Roman" w:eastAsia="Times New Roman" w:hAnsi="Times New Roman" w:cs="Times New Roman"/>
              </w:rPr>
              <w:t>land</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 xml:space="preserve">nd </w:t>
            </w:r>
            <w:r w:rsidRPr="004C134F">
              <w:rPr>
                <w:rFonts w:ascii="Times New Roman" w:eastAsia="Times New Roman" w:hAnsi="Times New Roman" w:cs="Times New Roman"/>
                <w:spacing w:val="1"/>
              </w:rPr>
              <w:t>W</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les.</w:t>
            </w:r>
            <w:r w:rsidRPr="004C134F">
              <w:rPr>
                <w:rFonts w:ascii="Times New Roman" w:eastAsia="Times New Roman" w:hAnsi="Times New Roman" w:cs="Times New Roman"/>
              </w:rPr>
              <w:tab/>
              <w:t>The</w:t>
            </w:r>
            <w:r w:rsidRPr="004C134F">
              <w:rPr>
                <w:rFonts w:ascii="Times New Roman" w:eastAsia="Times New Roman" w:hAnsi="Times New Roman" w:cs="Times New Roman"/>
                <w:spacing w:val="-1"/>
              </w:rPr>
              <w:t xml:space="preserve"> </w:t>
            </w:r>
            <w:r w:rsidR="00B26818" w:rsidRPr="004C134F">
              <w:rPr>
                <w:rFonts w:ascii="Times New Roman" w:eastAsia="Times New Roman" w:hAnsi="Times New Roman" w:cs="Times New Roman"/>
              </w:rPr>
              <w:t>Constitution</w:t>
            </w:r>
            <w:r w:rsidRPr="004C134F">
              <w:rPr>
                <w:rFonts w:ascii="Times New Roman" w:eastAsia="Times New Roman" w:hAnsi="Times New Roman" w:cs="Times New Roman"/>
              </w:rPr>
              <w:t xml:space="preserve">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 xml:space="preserve">nd Rules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re</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spacing w:val="2"/>
              </w:rPr>
              <w:t>b</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s</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d on those</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of the</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DC</w:t>
            </w:r>
            <w:r w:rsidRPr="004C134F">
              <w:rPr>
                <w:rFonts w:ascii="Times New Roman" w:eastAsia="Times New Roman" w:hAnsi="Times New Roman" w:cs="Times New Roman"/>
                <w:spacing w:val="1"/>
              </w:rPr>
              <w:t>R</w:t>
            </w:r>
            <w:r w:rsidRPr="004C134F">
              <w:rPr>
                <w:rFonts w:ascii="Times New Roman" w:eastAsia="Times New Roman" w:hAnsi="Times New Roman" w:cs="Times New Roman"/>
              </w:rPr>
              <w:t>P</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 xml:space="preserve">of </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n</w:t>
            </w:r>
            <w:r w:rsidRPr="004C134F">
              <w:rPr>
                <w:rFonts w:ascii="Times New Roman" w:eastAsia="Times New Roman" w:hAnsi="Times New Roman" w:cs="Times New Roman"/>
                <w:spacing w:val="-2"/>
              </w:rPr>
              <w:t>g</w:t>
            </w:r>
            <w:r w:rsidRPr="004C134F">
              <w:rPr>
                <w:rFonts w:ascii="Times New Roman" w:eastAsia="Times New Roman" w:hAnsi="Times New Roman" w:cs="Times New Roman"/>
              </w:rPr>
              <w:t>land</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 xml:space="preserve">nd </w:t>
            </w:r>
            <w:r w:rsidRPr="004C134F">
              <w:rPr>
                <w:rFonts w:ascii="Times New Roman" w:eastAsia="Times New Roman" w:hAnsi="Times New Roman" w:cs="Times New Roman"/>
                <w:spacing w:val="1"/>
              </w:rPr>
              <w:t>W</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 xml:space="preserve">les,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s r</w:t>
            </w:r>
            <w:r w:rsidRPr="004C134F">
              <w:rPr>
                <w:rFonts w:ascii="Times New Roman" w:eastAsia="Times New Roman" w:hAnsi="Times New Roman" w:cs="Times New Roman"/>
                <w:spacing w:val="-2"/>
              </w:rPr>
              <w:t>e</w:t>
            </w:r>
            <w:r w:rsidRPr="004C134F">
              <w:rPr>
                <w:rFonts w:ascii="Times New Roman" w:eastAsia="Times New Roman" w:hAnsi="Times New Roman" w:cs="Times New Roman"/>
              </w:rPr>
              <w:t xml:space="preserve">vised in </w:t>
            </w:r>
            <w:r w:rsidRPr="004C134F">
              <w:rPr>
                <w:rFonts w:ascii="Times New Roman" w:eastAsia="Times New Roman" w:hAnsi="Times New Roman" w:cs="Times New Roman"/>
                <w:spacing w:val="1"/>
              </w:rPr>
              <w:t>t</w:t>
            </w:r>
            <w:r w:rsidRPr="004C134F">
              <w:rPr>
                <w:rFonts w:ascii="Times New Roman" w:eastAsia="Times New Roman" w:hAnsi="Times New Roman" w:cs="Times New Roman"/>
              </w:rPr>
              <w:t xml:space="preserve">his </w:t>
            </w:r>
            <w:r w:rsidRPr="004C134F">
              <w:rPr>
                <w:rFonts w:ascii="Times New Roman" w:eastAsia="Times New Roman" w:hAnsi="Times New Roman" w:cs="Times New Roman"/>
                <w:spacing w:val="1"/>
              </w:rPr>
              <w:t>m</w:t>
            </w:r>
            <w:r w:rsidRPr="004C134F">
              <w:rPr>
                <w:rFonts w:ascii="Times New Roman" w:eastAsia="Times New Roman" w:hAnsi="Times New Roman" w:cs="Times New Roman"/>
              </w:rPr>
              <w:t>odifi</w:t>
            </w:r>
            <w:r w:rsidRPr="004C134F">
              <w:rPr>
                <w:rFonts w:ascii="Times New Roman" w:eastAsia="Times New Roman" w:hAnsi="Times New Roman" w:cs="Times New Roman"/>
                <w:spacing w:val="-1"/>
              </w:rPr>
              <w:t>ca</w:t>
            </w:r>
            <w:r w:rsidRPr="004C134F">
              <w:rPr>
                <w:rFonts w:ascii="Times New Roman" w:eastAsia="Times New Roman" w:hAnsi="Times New Roman" w:cs="Times New Roman"/>
              </w:rPr>
              <w:t>t</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on.</w:t>
            </w:r>
            <w:r w:rsidRPr="004C134F">
              <w:rPr>
                <w:rFonts w:ascii="Times New Roman" w:eastAsia="Times New Roman" w:hAnsi="Times New Roman" w:cs="Times New Roman"/>
              </w:rPr>
              <w:tab/>
              <w:t xml:space="preserve">No </w:t>
            </w:r>
            <w:r w:rsidRPr="004C134F">
              <w:rPr>
                <w:rFonts w:ascii="Times New Roman" w:eastAsia="Times New Roman" w:hAnsi="Times New Roman" w:cs="Times New Roman"/>
                <w:spacing w:val="-1"/>
              </w:rPr>
              <w:t>f</w:t>
            </w:r>
            <w:r w:rsidRPr="004C134F">
              <w:rPr>
                <w:rFonts w:ascii="Times New Roman" w:eastAsia="Times New Roman" w:hAnsi="Times New Roman" w:cs="Times New Roman"/>
              </w:rPr>
              <w:t>o</w:t>
            </w:r>
            <w:r w:rsidRPr="004C134F">
              <w:rPr>
                <w:rFonts w:ascii="Times New Roman" w:eastAsia="Times New Roman" w:hAnsi="Times New Roman" w:cs="Times New Roman"/>
                <w:spacing w:val="-1"/>
              </w:rPr>
              <w:t>r</w:t>
            </w:r>
            <w:r w:rsidRPr="004C134F">
              <w:rPr>
                <w:rFonts w:ascii="Times New Roman" w:eastAsia="Times New Roman" w:hAnsi="Times New Roman" w:cs="Times New Roman"/>
              </w:rPr>
              <w:t xml:space="preserve">mal </w:t>
            </w:r>
            <w:r w:rsidR="00B26818" w:rsidRPr="004C134F">
              <w:rPr>
                <w:rFonts w:ascii="Times New Roman" w:eastAsia="Times New Roman" w:hAnsi="Times New Roman" w:cs="Times New Roman"/>
              </w:rPr>
              <w:t>Constitution</w:t>
            </w:r>
            <w:r w:rsidRPr="004C134F">
              <w:rPr>
                <w:rFonts w:ascii="Times New Roman" w:eastAsia="Times New Roman" w:hAnsi="Times New Roman" w:cs="Times New Roman"/>
              </w:rPr>
              <w:t xml:space="preserve">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 xml:space="preserve">nd Rules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re</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rPr>
              <w:t>in p</w:t>
            </w:r>
            <w:r w:rsidRPr="004C134F">
              <w:rPr>
                <w:rFonts w:ascii="Times New Roman" w:eastAsia="Times New Roman" w:hAnsi="Times New Roman" w:cs="Times New Roman"/>
                <w:spacing w:val="1"/>
              </w:rPr>
              <w:t>l</w:t>
            </w:r>
            <w:r w:rsidRPr="004C134F">
              <w:rPr>
                <w:rFonts w:ascii="Times New Roman" w:eastAsia="Times New Roman" w:hAnsi="Times New Roman" w:cs="Times New Roman"/>
                <w:spacing w:val="-1"/>
              </w:rPr>
              <w:t>ac</w:t>
            </w:r>
            <w:r w:rsidRPr="004C134F">
              <w:rPr>
                <w:rFonts w:ascii="Times New Roman" w:eastAsia="Times New Roman" w:hAnsi="Times New Roman" w:cs="Times New Roman"/>
              </w:rPr>
              <w:t>e</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for</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 xml:space="preserve">the </w:t>
            </w:r>
            <w:r w:rsidRPr="004C134F">
              <w:rPr>
                <w:rFonts w:ascii="Times New Roman" w:eastAsia="Times New Roman" w:hAnsi="Times New Roman" w:cs="Times New Roman"/>
                <w:spacing w:val="1"/>
              </w:rPr>
              <w:t>S</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ot</w:t>
            </w:r>
            <w:r w:rsidRPr="004C134F">
              <w:rPr>
                <w:rFonts w:ascii="Times New Roman" w:eastAsia="Times New Roman" w:hAnsi="Times New Roman" w:cs="Times New Roman"/>
                <w:spacing w:val="1"/>
              </w:rPr>
              <w:t>t</w:t>
            </w:r>
            <w:r w:rsidRPr="004C134F">
              <w:rPr>
                <w:rFonts w:ascii="Times New Roman" w:eastAsia="Times New Roman" w:hAnsi="Times New Roman" w:cs="Times New Roman"/>
              </w:rPr>
              <w:t>ish Distribu</w:t>
            </w:r>
            <w:r w:rsidRPr="004C134F">
              <w:rPr>
                <w:rFonts w:ascii="Times New Roman" w:eastAsia="Times New Roman" w:hAnsi="Times New Roman" w:cs="Times New Roman"/>
                <w:spacing w:val="1"/>
              </w:rPr>
              <w:t>t</w:t>
            </w:r>
            <w:r w:rsidRPr="004C134F">
              <w:rPr>
                <w:rFonts w:ascii="Times New Roman" w:eastAsia="Times New Roman" w:hAnsi="Times New Roman" w:cs="Times New Roman"/>
              </w:rPr>
              <w:t>ion</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rPr>
              <w:t>Co</w:t>
            </w:r>
            <w:r w:rsidRPr="004C134F">
              <w:rPr>
                <w:rFonts w:ascii="Times New Roman" w:eastAsia="Times New Roman" w:hAnsi="Times New Roman" w:cs="Times New Roman"/>
                <w:spacing w:val="-2"/>
              </w:rPr>
              <w:t>d</w:t>
            </w:r>
            <w:r w:rsidRPr="004C134F">
              <w:rPr>
                <w:rFonts w:ascii="Times New Roman" w:eastAsia="Times New Roman" w:hAnsi="Times New Roman" w:cs="Times New Roman"/>
              </w:rPr>
              <w:t>e</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R</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view</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spacing w:val="1"/>
              </w:rPr>
              <w:t>P</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l.</w:t>
            </w:r>
          </w:p>
        </w:tc>
      </w:tr>
      <w:tr w:rsidR="00015D47" w:rsidRPr="00F82760" w14:paraId="0E75AD8D" w14:textId="77777777" w:rsidTr="00280B56">
        <w:trPr>
          <w:trHeight w:hRule="exact" w:val="1693"/>
        </w:trPr>
        <w:tc>
          <w:tcPr>
            <w:tcW w:w="2279" w:type="dxa"/>
            <w:tcBorders>
              <w:top w:val="single" w:sz="6" w:space="0" w:color="000000"/>
              <w:left w:val="single" w:sz="6" w:space="0" w:color="000000"/>
              <w:bottom w:val="single" w:sz="6" w:space="0" w:color="000000"/>
              <w:right w:val="single" w:sz="6" w:space="0" w:color="000000"/>
            </w:tcBorders>
          </w:tcPr>
          <w:p w14:paraId="240DFE43" w14:textId="77777777" w:rsidR="00015D47" w:rsidRPr="00EF5648" w:rsidRDefault="00015D47" w:rsidP="00280B56">
            <w:pPr>
              <w:spacing w:before="1" w:after="0" w:line="110" w:lineRule="exact"/>
              <w:jc w:val="both"/>
              <w:rPr>
                <w:rFonts w:ascii="Times New Roman" w:hAnsi="Times New Roman" w:cs="Times New Roman"/>
              </w:rPr>
            </w:pPr>
          </w:p>
          <w:p w14:paraId="47E01619" w14:textId="77777777" w:rsidR="00015D47" w:rsidRPr="00EF5648" w:rsidRDefault="0026255B" w:rsidP="00280B56">
            <w:pPr>
              <w:spacing w:after="0" w:line="240" w:lineRule="auto"/>
              <w:ind w:left="100" w:right="-20"/>
              <w:jc w:val="both"/>
              <w:rPr>
                <w:rFonts w:ascii="Times New Roman" w:eastAsia="Times New Roman" w:hAnsi="Times New Roman" w:cs="Times New Roman"/>
              </w:rPr>
            </w:pP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1</w:t>
            </w:r>
          </w:p>
        </w:tc>
        <w:tc>
          <w:tcPr>
            <w:tcW w:w="1298" w:type="dxa"/>
            <w:tcBorders>
              <w:top w:val="single" w:sz="6" w:space="0" w:color="000000"/>
              <w:left w:val="single" w:sz="6" w:space="0" w:color="000000"/>
              <w:bottom w:val="single" w:sz="6" w:space="0" w:color="000000"/>
              <w:right w:val="single" w:sz="6" w:space="0" w:color="000000"/>
            </w:tcBorders>
          </w:tcPr>
          <w:p w14:paraId="7ABC9B0A" w14:textId="77777777" w:rsidR="00015D47" w:rsidRPr="00EF5648" w:rsidRDefault="00015D47" w:rsidP="00280B56">
            <w:pPr>
              <w:spacing w:before="1" w:after="0" w:line="110" w:lineRule="exact"/>
              <w:jc w:val="both"/>
              <w:rPr>
                <w:rFonts w:ascii="Times New Roman" w:hAnsi="Times New Roman" w:cs="Times New Roman"/>
              </w:rPr>
            </w:pPr>
          </w:p>
          <w:p w14:paraId="3094C64B" w14:textId="77777777" w:rsidR="00015D47" w:rsidRPr="00EF5648" w:rsidRDefault="0026255B" w:rsidP="00280B56">
            <w:pPr>
              <w:spacing w:after="0" w:line="240" w:lineRule="auto"/>
              <w:ind w:left="97" w:right="-20"/>
              <w:jc w:val="both"/>
              <w:rPr>
                <w:rFonts w:ascii="Times New Roman" w:eastAsia="Times New Roman" w:hAnsi="Times New Roman" w:cs="Times New Roman"/>
              </w:rPr>
            </w:pPr>
            <w:r w:rsidRPr="00EF5648">
              <w:rPr>
                <w:rFonts w:ascii="Times New Roman" w:eastAsia="Times New Roman" w:hAnsi="Times New Roman" w:cs="Times New Roman"/>
              </w:rPr>
              <w:t>01.04.2004</w:t>
            </w:r>
          </w:p>
        </w:tc>
        <w:tc>
          <w:tcPr>
            <w:tcW w:w="4980" w:type="dxa"/>
            <w:tcBorders>
              <w:top w:val="single" w:sz="6" w:space="0" w:color="000000"/>
              <w:left w:val="single" w:sz="6" w:space="0" w:color="000000"/>
              <w:bottom w:val="single" w:sz="6" w:space="0" w:color="000000"/>
              <w:right w:val="single" w:sz="6" w:space="0" w:color="000000"/>
            </w:tcBorders>
          </w:tcPr>
          <w:p w14:paraId="5688083B" w14:textId="77777777" w:rsidR="00015D47" w:rsidRPr="00EF5648" w:rsidRDefault="00015D47" w:rsidP="00280B56">
            <w:pPr>
              <w:spacing w:before="1" w:after="0" w:line="110" w:lineRule="exact"/>
              <w:jc w:val="both"/>
              <w:rPr>
                <w:rFonts w:ascii="Times New Roman" w:hAnsi="Times New Roman" w:cs="Times New Roman"/>
              </w:rPr>
            </w:pPr>
          </w:p>
          <w:p w14:paraId="3BB0A93C" w14:textId="77777777" w:rsidR="00015D47" w:rsidRPr="004C134F" w:rsidRDefault="0026255B" w:rsidP="00280B56">
            <w:pPr>
              <w:spacing w:after="0" w:line="240" w:lineRule="auto"/>
              <w:ind w:left="97" w:right="163"/>
              <w:jc w:val="both"/>
              <w:rPr>
                <w:rFonts w:ascii="Times New Roman" w:eastAsia="Times New Roman" w:hAnsi="Times New Roman" w:cs="Times New Roman"/>
              </w:rPr>
            </w:pPr>
            <w:r w:rsidRPr="004C134F">
              <w:rPr>
                <w:rFonts w:ascii="Times New Roman" w:eastAsia="Times New Roman" w:hAnsi="Times New Roman" w:cs="Times New Roman"/>
                <w:spacing w:val="-3"/>
              </w:rPr>
              <w:t>I</w:t>
            </w:r>
            <w:r w:rsidRPr="004C134F">
              <w:rPr>
                <w:rFonts w:ascii="Times New Roman" w:eastAsia="Times New Roman" w:hAnsi="Times New Roman" w:cs="Times New Roman"/>
              </w:rPr>
              <w:t>mp</w:t>
            </w:r>
            <w:r w:rsidRPr="004C134F">
              <w:rPr>
                <w:rFonts w:ascii="Times New Roman" w:eastAsia="Times New Roman" w:hAnsi="Times New Roman" w:cs="Times New Roman"/>
                <w:spacing w:val="1"/>
              </w:rPr>
              <w:t>l</w:t>
            </w:r>
            <w:r w:rsidRPr="004C134F">
              <w:rPr>
                <w:rFonts w:ascii="Times New Roman" w:eastAsia="Times New Roman" w:hAnsi="Times New Roman" w:cs="Times New Roman"/>
                <w:spacing w:val="-1"/>
              </w:rPr>
              <w:t>e</w:t>
            </w:r>
            <w:r w:rsidRPr="004C134F">
              <w:rPr>
                <w:rFonts w:ascii="Times New Roman" w:eastAsia="Times New Roman" w:hAnsi="Times New Roman" w:cs="Times New Roman"/>
                <w:spacing w:val="3"/>
              </w:rPr>
              <w:t>m</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ntation of</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spacing w:val="-2"/>
              </w:rPr>
              <w:t>g</w:t>
            </w:r>
            <w:r w:rsidRPr="004C134F">
              <w:rPr>
                <w:rFonts w:ascii="Times New Roman" w:eastAsia="Times New Roman" w:hAnsi="Times New Roman" w:cs="Times New Roman"/>
              </w:rPr>
              <w:t>ov</w:t>
            </w:r>
            <w:r w:rsidRPr="004C134F">
              <w:rPr>
                <w:rFonts w:ascii="Times New Roman" w:eastAsia="Times New Roman" w:hAnsi="Times New Roman" w:cs="Times New Roman"/>
                <w:spacing w:val="-1"/>
              </w:rPr>
              <w:t>e</w:t>
            </w:r>
            <w:r w:rsidRPr="004C134F">
              <w:rPr>
                <w:rFonts w:ascii="Times New Roman" w:eastAsia="Times New Roman" w:hAnsi="Times New Roman" w:cs="Times New Roman"/>
                <w:spacing w:val="1"/>
              </w:rPr>
              <w:t>r</w:t>
            </w:r>
            <w:r w:rsidRPr="004C134F">
              <w:rPr>
                <w:rFonts w:ascii="Times New Roman" w:eastAsia="Times New Roman" w:hAnsi="Times New Roman" w:cs="Times New Roman"/>
              </w:rPr>
              <w:t>n</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e</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r</w:t>
            </w:r>
            <w:r w:rsidRPr="004C134F">
              <w:rPr>
                <w:rFonts w:ascii="Times New Roman" w:eastAsia="Times New Roman" w:hAnsi="Times New Roman" w:cs="Times New Roman"/>
                <w:spacing w:val="1"/>
              </w:rPr>
              <w:t>r</w:t>
            </w:r>
            <w:r w:rsidRPr="004C134F">
              <w:rPr>
                <w:rFonts w:ascii="Times New Roman" w:eastAsia="Times New Roman" w:hAnsi="Times New Roman" w:cs="Times New Roman"/>
                <w:spacing w:val="-1"/>
              </w:rPr>
              <w:t>a</w:t>
            </w:r>
            <w:r w:rsidRPr="004C134F">
              <w:rPr>
                <w:rFonts w:ascii="Times New Roman" w:eastAsia="Times New Roman" w:hAnsi="Times New Roman" w:cs="Times New Roman"/>
                <w:spacing w:val="2"/>
              </w:rPr>
              <w:t>n</w:t>
            </w:r>
            <w:r w:rsidRPr="004C134F">
              <w:rPr>
                <w:rFonts w:ascii="Times New Roman" w:eastAsia="Times New Roman" w:hAnsi="Times New Roman" w:cs="Times New Roman"/>
                <w:spacing w:val="-2"/>
              </w:rPr>
              <w:t>g</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ments f</w:t>
            </w:r>
            <w:r w:rsidRPr="004C134F">
              <w:rPr>
                <w:rFonts w:ascii="Times New Roman" w:eastAsia="Times New Roman" w:hAnsi="Times New Roman" w:cs="Times New Roman"/>
                <w:spacing w:val="2"/>
              </w:rPr>
              <w:t>o</w:t>
            </w:r>
            <w:r w:rsidRPr="004C134F">
              <w:rPr>
                <w:rFonts w:ascii="Times New Roman" w:eastAsia="Times New Roman" w:hAnsi="Times New Roman" w:cs="Times New Roman"/>
              </w:rPr>
              <w:t xml:space="preserve">r </w:t>
            </w:r>
            <w:r w:rsidR="001C060B" w:rsidRPr="004C134F">
              <w:rPr>
                <w:rFonts w:ascii="Times New Roman" w:eastAsia="Times New Roman" w:hAnsi="Times New Roman" w:cs="Times New Roman"/>
              </w:rPr>
              <w:t>Qualifying Standard</w:t>
            </w:r>
            <w:r w:rsidRPr="004C134F">
              <w:rPr>
                <w:rFonts w:ascii="Times New Roman" w:eastAsia="Times New Roman" w:hAnsi="Times New Roman" w:cs="Times New Roman"/>
              </w:rPr>
              <w:t xml:space="preserve">s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nd</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rPr>
              <w:t>Annu</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 xml:space="preserve">l </w:t>
            </w:r>
            <w:r w:rsidRPr="004C134F">
              <w:rPr>
                <w:rFonts w:ascii="Times New Roman" w:eastAsia="Times New Roman" w:hAnsi="Times New Roman" w:cs="Times New Roman"/>
                <w:spacing w:val="1"/>
              </w:rPr>
              <w:t>R</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port of</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the Distribution Code</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spacing w:val="2"/>
              </w:rPr>
              <w:t>R</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view</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spacing w:val="1"/>
              </w:rPr>
              <w:t>P</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l and d</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finit</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on</w:t>
            </w:r>
          </w:p>
          <w:p w14:paraId="0359288F" w14:textId="77777777" w:rsidR="00015D47" w:rsidRPr="00EF5648" w:rsidRDefault="0026255B" w:rsidP="00280B56">
            <w:pPr>
              <w:spacing w:before="5" w:after="0" w:line="274" w:lineRule="exact"/>
              <w:ind w:left="97" w:right="115"/>
              <w:jc w:val="both"/>
              <w:rPr>
                <w:rFonts w:ascii="Times New Roman" w:eastAsia="Times New Roman" w:hAnsi="Times New Roman" w:cs="Times New Roman"/>
              </w:rPr>
            </w:pPr>
            <w:proofErr w:type="gramStart"/>
            <w:r w:rsidRPr="004C134F">
              <w:rPr>
                <w:rFonts w:ascii="Times New Roman" w:eastAsia="Times New Roman" w:hAnsi="Times New Roman" w:cs="Times New Roman"/>
              </w:rPr>
              <w:t>of</w:t>
            </w:r>
            <w:proofErr w:type="gramEnd"/>
            <w:r w:rsidRPr="004C134F">
              <w:rPr>
                <w:rFonts w:ascii="Times New Roman" w:eastAsia="Times New Roman" w:hAnsi="Times New Roman" w:cs="Times New Roman"/>
                <w:spacing w:val="-1"/>
              </w:rPr>
              <w:t xml:space="preserve"> c</w:t>
            </w:r>
            <w:r w:rsidRPr="004C134F">
              <w:rPr>
                <w:rFonts w:ascii="Times New Roman" w:eastAsia="Times New Roman" w:hAnsi="Times New Roman" w:cs="Times New Roman"/>
              </w:rPr>
              <w:t xml:space="preserve">onsultation and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ppr</w:t>
            </w:r>
            <w:r w:rsidRPr="004C134F">
              <w:rPr>
                <w:rFonts w:ascii="Times New Roman" w:eastAsia="Times New Roman" w:hAnsi="Times New Roman" w:cs="Times New Roman"/>
                <w:spacing w:val="1"/>
              </w:rPr>
              <w:t>o</w:t>
            </w:r>
            <w:r w:rsidRPr="004C134F">
              <w:rPr>
                <w:rFonts w:ascii="Times New Roman" w:eastAsia="Times New Roman" w:hAnsi="Times New Roman" w:cs="Times New Roman"/>
              </w:rPr>
              <w:t>v</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l pro</w:t>
            </w:r>
            <w:r w:rsidRPr="004C134F">
              <w:rPr>
                <w:rFonts w:ascii="Times New Roman" w:eastAsia="Times New Roman" w:hAnsi="Times New Roman" w:cs="Times New Roman"/>
                <w:spacing w:val="-1"/>
              </w:rPr>
              <w:t>ce</w:t>
            </w:r>
            <w:r w:rsidRPr="004C134F">
              <w:rPr>
                <w:rFonts w:ascii="Times New Roman" w:eastAsia="Times New Roman" w:hAnsi="Times New Roman" w:cs="Times New Roman"/>
              </w:rPr>
              <w:t>s</w:t>
            </w:r>
            <w:r w:rsidRPr="004C134F">
              <w:rPr>
                <w:rFonts w:ascii="Times New Roman" w:eastAsia="Times New Roman" w:hAnsi="Times New Roman" w:cs="Times New Roman"/>
                <w:spacing w:val="3"/>
              </w:rPr>
              <w:t>s</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s including publ</w:t>
            </w:r>
            <w:r w:rsidRPr="004C134F">
              <w:rPr>
                <w:rFonts w:ascii="Times New Roman" w:eastAsia="Times New Roman" w:hAnsi="Times New Roman" w:cs="Times New Roman"/>
                <w:spacing w:val="1"/>
              </w:rPr>
              <w:t>i</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i</w:t>
            </w:r>
            <w:r w:rsidRPr="004C134F">
              <w:rPr>
                <w:rFonts w:ascii="Times New Roman" w:eastAsia="Times New Roman" w:hAnsi="Times New Roman" w:cs="Times New Roman"/>
                <w:spacing w:val="3"/>
              </w:rPr>
              <w:t>t</w:t>
            </w:r>
            <w:r w:rsidRPr="004C134F">
              <w:rPr>
                <w:rFonts w:ascii="Times New Roman" w:eastAsia="Times New Roman" w:hAnsi="Times New Roman" w:cs="Times New Roman"/>
                <w:spacing w:val="-5"/>
              </w:rPr>
              <w:t>y</w:t>
            </w:r>
            <w:r w:rsidRPr="004C134F">
              <w:rPr>
                <w:rFonts w:ascii="Times New Roman" w:eastAsia="Times New Roman" w:hAnsi="Times New Roman" w:cs="Times New Roman"/>
              </w:rPr>
              <w:t>.</w:t>
            </w:r>
          </w:p>
        </w:tc>
      </w:tr>
      <w:tr w:rsidR="00015D47" w:rsidRPr="00F82760" w14:paraId="2675A955" w14:textId="77777777" w:rsidTr="00280B56">
        <w:trPr>
          <w:trHeight w:hRule="exact" w:val="1406"/>
        </w:trPr>
        <w:tc>
          <w:tcPr>
            <w:tcW w:w="2279" w:type="dxa"/>
            <w:tcBorders>
              <w:top w:val="single" w:sz="6" w:space="0" w:color="000000"/>
              <w:left w:val="single" w:sz="6" w:space="0" w:color="000000"/>
              <w:bottom w:val="single" w:sz="6" w:space="0" w:color="000000"/>
              <w:right w:val="single" w:sz="6" w:space="0" w:color="000000"/>
            </w:tcBorders>
          </w:tcPr>
          <w:p w14:paraId="538FA528" w14:textId="77777777" w:rsidR="00015D47" w:rsidRPr="00EF5648" w:rsidRDefault="00015D47" w:rsidP="00280B56">
            <w:pPr>
              <w:spacing w:before="3" w:after="0" w:line="110" w:lineRule="exact"/>
              <w:jc w:val="both"/>
              <w:rPr>
                <w:rFonts w:ascii="Times New Roman" w:hAnsi="Times New Roman" w:cs="Times New Roman"/>
              </w:rPr>
            </w:pPr>
          </w:p>
          <w:p w14:paraId="48BFCC71" w14:textId="77777777" w:rsidR="00015D47" w:rsidRPr="00EF5648" w:rsidRDefault="0026255B" w:rsidP="00280B56">
            <w:pPr>
              <w:spacing w:after="0" w:line="240" w:lineRule="auto"/>
              <w:ind w:left="100" w:right="-20"/>
              <w:jc w:val="both"/>
              <w:rPr>
                <w:rFonts w:ascii="Times New Roman" w:eastAsia="Times New Roman" w:hAnsi="Times New Roman" w:cs="Times New Roman"/>
              </w:rPr>
            </w:pP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2</w:t>
            </w:r>
          </w:p>
        </w:tc>
        <w:tc>
          <w:tcPr>
            <w:tcW w:w="1298" w:type="dxa"/>
            <w:tcBorders>
              <w:top w:val="single" w:sz="6" w:space="0" w:color="000000"/>
              <w:left w:val="single" w:sz="6" w:space="0" w:color="000000"/>
              <w:bottom w:val="single" w:sz="6" w:space="0" w:color="000000"/>
              <w:right w:val="single" w:sz="6" w:space="0" w:color="000000"/>
            </w:tcBorders>
          </w:tcPr>
          <w:p w14:paraId="0112EDE3" w14:textId="77777777" w:rsidR="00015D47" w:rsidRPr="00EF5648" w:rsidRDefault="00015D47" w:rsidP="00280B56">
            <w:pPr>
              <w:spacing w:before="3" w:after="0" w:line="110" w:lineRule="exact"/>
              <w:jc w:val="both"/>
              <w:rPr>
                <w:rFonts w:ascii="Times New Roman" w:hAnsi="Times New Roman" w:cs="Times New Roman"/>
              </w:rPr>
            </w:pPr>
          </w:p>
          <w:p w14:paraId="4E3CC0FB" w14:textId="77777777" w:rsidR="00015D47" w:rsidRPr="00EF5648" w:rsidRDefault="0026255B" w:rsidP="00280B56">
            <w:pPr>
              <w:spacing w:after="0" w:line="240" w:lineRule="auto"/>
              <w:ind w:left="97" w:right="-20"/>
              <w:jc w:val="both"/>
              <w:rPr>
                <w:rFonts w:ascii="Times New Roman" w:eastAsia="Times New Roman" w:hAnsi="Times New Roman" w:cs="Times New Roman"/>
              </w:rPr>
            </w:pPr>
            <w:r w:rsidRPr="00EF5648">
              <w:rPr>
                <w:rFonts w:ascii="Times New Roman" w:eastAsia="Times New Roman" w:hAnsi="Times New Roman" w:cs="Times New Roman"/>
              </w:rPr>
              <w:t>01.12.2008</w:t>
            </w:r>
          </w:p>
        </w:tc>
        <w:tc>
          <w:tcPr>
            <w:tcW w:w="4980" w:type="dxa"/>
            <w:tcBorders>
              <w:top w:val="single" w:sz="6" w:space="0" w:color="000000"/>
              <w:left w:val="single" w:sz="6" w:space="0" w:color="000000"/>
              <w:bottom w:val="single" w:sz="6" w:space="0" w:color="000000"/>
              <w:right w:val="single" w:sz="6" w:space="0" w:color="000000"/>
            </w:tcBorders>
          </w:tcPr>
          <w:p w14:paraId="0BC43AC6" w14:textId="77777777" w:rsidR="00015D47" w:rsidRPr="00EF5648" w:rsidRDefault="00015D47" w:rsidP="00280B56">
            <w:pPr>
              <w:spacing w:before="4" w:after="0" w:line="110" w:lineRule="exact"/>
              <w:jc w:val="both"/>
              <w:rPr>
                <w:rFonts w:ascii="Times New Roman" w:hAnsi="Times New Roman" w:cs="Times New Roman"/>
              </w:rPr>
            </w:pPr>
          </w:p>
          <w:p w14:paraId="020F77DA" w14:textId="77777777" w:rsidR="00015D47" w:rsidRPr="004C134F" w:rsidRDefault="0026255B" w:rsidP="00280B56">
            <w:pPr>
              <w:spacing w:after="0" w:line="239" w:lineRule="auto"/>
              <w:ind w:left="97" w:right="148"/>
              <w:jc w:val="both"/>
              <w:rPr>
                <w:rFonts w:ascii="Times New Roman" w:eastAsia="Times New Roman" w:hAnsi="Times New Roman" w:cs="Times New Roman"/>
              </w:rPr>
            </w:pPr>
            <w:r w:rsidRPr="004C134F">
              <w:rPr>
                <w:rFonts w:ascii="Times New Roman" w:eastAsia="Times New Roman" w:hAnsi="Times New Roman" w:cs="Times New Roman"/>
                <w:spacing w:val="-3"/>
              </w:rPr>
              <w:t>I</w:t>
            </w:r>
            <w:r w:rsidRPr="004C134F">
              <w:rPr>
                <w:rFonts w:ascii="Times New Roman" w:eastAsia="Times New Roman" w:hAnsi="Times New Roman" w:cs="Times New Roman"/>
                <w:spacing w:val="2"/>
              </w:rPr>
              <w:t>n</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lus</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on of</w:t>
            </w:r>
            <w:r w:rsidRPr="004C134F">
              <w:rPr>
                <w:rFonts w:ascii="Times New Roman" w:eastAsia="Times New Roman" w:hAnsi="Times New Roman" w:cs="Times New Roman"/>
                <w:spacing w:val="1"/>
              </w:rPr>
              <w:t xml:space="preserve"> </w:t>
            </w:r>
            <w:r w:rsidR="00B26818" w:rsidRPr="004C134F">
              <w:rPr>
                <w:rFonts w:ascii="Times New Roman" w:eastAsia="Times New Roman" w:hAnsi="Times New Roman" w:cs="Times New Roman"/>
                <w:spacing w:val="-3"/>
              </w:rPr>
              <w:t>I</w:t>
            </w:r>
            <w:r w:rsidR="002318AE" w:rsidRPr="004C134F">
              <w:rPr>
                <w:rFonts w:ascii="Times New Roman" w:eastAsia="Times New Roman" w:hAnsi="Times New Roman" w:cs="Times New Roman"/>
                <w:spacing w:val="-3"/>
              </w:rPr>
              <w:t>DNOs</w:t>
            </w:r>
            <w:r w:rsidRPr="004C134F">
              <w:rPr>
                <w:rFonts w:ascii="Times New Roman" w:eastAsia="Times New Roman" w:hAnsi="Times New Roman" w:cs="Times New Roman"/>
              </w:rPr>
              <w:t xml:space="preserve"> into</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rPr>
              <w:t xml:space="preserve">the </w:t>
            </w:r>
            <w:r w:rsidRPr="004C134F">
              <w:rPr>
                <w:rFonts w:ascii="Times New Roman" w:eastAsia="Times New Roman" w:hAnsi="Times New Roman" w:cs="Times New Roman"/>
                <w:spacing w:val="-3"/>
              </w:rPr>
              <w:t>g</w:t>
            </w:r>
            <w:r w:rsidRPr="004C134F">
              <w:rPr>
                <w:rFonts w:ascii="Times New Roman" w:eastAsia="Times New Roman" w:hAnsi="Times New Roman" w:cs="Times New Roman"/>
              </w:rPr>
              <w:t>o</w:t>
            </w:r>
            <w:r w:rsidRPr="004C134F">
              <w:rPr>
                <w:rFonts w:ascii="Times New Roman" w:eastAsia="Times New Roman" w:hAnsi="Times New Roman" w:cs="Times New Roman"/>
                <w:spacing w:val="2"/>
              </w:rPr>
              <w:t>v</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rn</w:t>
            </w:r>
            <w:r w:rsidRPr="004C134F">
              <w:rPr>
                <w:rFonts w:ascii="Times New Roman" w:eastAsia="Times New Roman" w:hAnsi="Times New Roman" w:cs="Times New Roman"/>
                <w:spacing w:val="-2"/>
              </w:rPr>
              <w:t>a</w:t>
            </w:r>
            <w:r w:rsidRPr="004C134F">
              <w:rPr>
                <w:rFonts w:ascii="Times New Roman" w:eastAsia="Times New Roman" w:hAnsi="Times New Roman" w:cs="Times New Roman"/>
                <w:spacing w:val="2"/>
              </w:rPr>
              <w:t>n</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 xml:space="preserve">e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r</w:t>
            </w:r>
            <w:r w:rsidRPr="004C134F">
              <w:rPr>
                <w:rFonts w:ascii="Times New Roman" w:eastAsia="Times New Roman" w:hAnsi="Times New Roman" w:cs="Times New Roman"/>
                <w:spacing w:val="-1"/>
              </w:rPr>
              <w:t>ra</w:t>
            </w:r>
            <w:r w:rsidRPr="004C134F">
              <w:rPr>
                <w:rFonts w:ascii="Times New Roman" w:eastAsia="Times New Roman" w:hAnsi="Times New Roman" w:cs="Times New Roman"/>
                <w:spacing w:val="2"/>
              </w:rPr>
              <w:t>n</w:t>
            </w:r>
            <w:r w:rsidRPr="004C134F">
              <w:rPr>
                <w:rFonts w:ascii="Times New Roman" w:eastAsia="Times New Roman" w:hAnsi="Times New Roman" w:cs="Times New Roman"/>
              </w:rPr>
              <w:t>g</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 xml:space="preserve">ments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nd sp</w:t>
            </w:r>
            <w:r w:rsidRPr="004C134F">
              <w:rPr>
                <w:rFonts w:ascii="Times New Roman" w:eastAsia="Times New Roman" w:hAnsi="Times New Roman" w:cs="Times New Roman"/>
                <w:spacing w:val="1"/>
              </w:rPr>
              <w:t>e</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if</w:t>
            </w:r>
            <w:r w:rsidRPr="004C134F">
              <w:rPr>
                <w:rFonts w:ascii="Times New Roman" w:eastAsia="Times New Roman" w:hAnsi="Times New Roman" w:cs="Times New Roman"/>
                <w:spacing w:val="2"/>
              </w:rPr>
              <w:t>i</w:t>
            </w:r>
            <w:r w:rsidRPr="004C134F">
              <w:rPr>
                <w:rFonts w:ascii="Times New Roman" w:eastAsia="Times New Roman" w:hAnsi="Times New Roman" w:cs="Times New Roman"/>
              </w:rPr>
              <w:t>c</w:t>
            </w:r>
            <w:r w:rsidRPr="004C134F">
              <w:rPr>
                <w:rFonts w:ascii="Times New Roman" w:eastAsia="Times New Roman" w:hAnsi="Times New Roman" w:cs="Times New Roman"/>
                <w:spacing w:val="-1"/>
              </w:rPr>
              <w:t xml:space="preserve"> re</w:t>
            </w:r>
            <w:r w:rsidRPr="004C134F">
              <w:rPr>
                <w:rFonts w:ascii="Times New Roman" w:eastAsia="Times New Roman" w:hAnsi="Times New Roman" w:cs="Times New Roman"/>
              </w:rPr>
              <w:t>qui</w:t>
            </w:r>
            <w:r w:rsidRPr="004C134F">
              <w:rPr>
                <w:rFonts w:ascii="Times New Roman" w:eastAsia="Times New Roman" w:hAnsi="Times New Roman" w:cs="Times New Roman"/>
                <w:spacing w:val="2"/>
              </w:rPr>
              <w:t>r</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 xml:space="preserve">ment </w:t>
            </w:r>
            <w:r w:rsidRPr="004C134F">
              <w:rPr>
                <w:rFonts w:ascii="Times New Roman" w:eastAsia="Times New Roman" w:hAnsi="Times New Roman" w:cs="Times New Roman"/>
                <w:spacing w:val="-1"/>
              </w:rPr>
              <w:t>f</w:t>
            </w:r>
            <w:r w:rsidRPr="004C134F">
              <w:rPr>
                <w:rFonts w:ascii="Times New Roman" w:eastAsia="Times New Roman" w:hAnsi="Times New Roman" w:cs="Times New Roman"/>
              </w:rPr>
              <w:t>or</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 xml:space="preserve">n </w:t>
            </w:r>
            <w:r w:rsidR="00B26818" w:rsidRPr="004C134F">
              <w:rPr>
                <w:rFonts w:ascii="Times New Roman" w:eastAsia="Times New Roman" w:hAnsi="Times New Roman" w:cs="Times New Roman"/>
                <w:spacing w:val="-3"/>
              </w:rPr>
              <w:t>IDNO</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s</w:t>
            </w:r>
            <w:r w:rsidRPr="004C134F">
              <w:rPr>
                <w:rFonts w:ascii="Times New Roman" w:eastAsia="Times New Roman" w:hAnsi="Times New Roman" w:cs="Times New Roman"/>
                <w:spacing w:val="1"/>
              </w:rPr>
              <w:t>e</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t on DCR</w:t>
            </w:r>
            <w:r w:rsidRPr="004C134F">
              <w:rPr>
                <w:rFonts w:ascii="Times New Roman" w:eastAsia="Times New Roman" w:hAnsi="Times New Roman" w:cs="Times New Roman"/>
                <w:spacing w:val="1"/>
              </w:rPr>
              <w:t>P</w:t>
            </w:r>
            <w:r w:rsidRPr="004C134F">
              <w:rPr>
                <w:rFonts w:ascii="Times New Roman" w:eastAsia="Times New Roman" w:hAnsi="Times New Roman" w:cs="Times New Roman"/>
              </w:rPr>
              <w:t>.</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spacing w:val="-6"/>
              </w:rPr>
              <w:t>I</w:t>
            </w:r>
            <w:r w:rsidRPr="004C134F">
              <w:rPr>
                <w:rFonts w:ascii="Times New Roman" w:eastAsia="Times New Roman" w:hAnsi="Times New Roman" w:cs="Times New Roman"/>
              </w:rPr>
              <w:t>n</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lus</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on of</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 xml:space="preserve">the </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 xml:space="preserve">ost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l</w:t>
            </w:r>
            <w:r w:rsidRPr="004C134F">
              <w:rPr>
                <w:rFonts w:ascii="Times New Roman" w:eastAsia="Times New Roman" w:hAnsi="Times New Roman" w:cs="Times New Roman"/>
                <w:spacing w:val="1"/>
              </w:rPr>
              <w:t>l</w:t>
            </w:r>
            <w:r w:rsidRPr="004C134F">
              <w:rPr>
                <w:rFonts w:ascii="Times New Roman" w:eastAsia="Times New Roman" w:hAnsi="Times New Roman" w:cs="Times New Roman"/>
              </w:rPr>
              <w:t>o</w:t>
            </w:r>
            <w:r w:rsidRPr="004C134F">
              <w:rPr>
                <w:rFonts w:ascii="Times New Roman" w:eastAsia="Times New Roman" w:hAnsi="Times New Roman" w:cs="Times New Roman"/>
                <w:spacing w:val="-1"/>
              </w:rPr>
              <w:t>ca</w:t>
            </w:r>
            <w:r w:rsidRPr="004C134F">
              <w:rPr>
                <w:rFonts w:ascii="Times New Roman" w:eastAsia="Times New Roman" w:hAnsi="Times New Roman" w:cs="Times New Roman"/>
              </w:rPr>
              <w:t>t</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on me</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h</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nism</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spacing w:val="1"/>
              </w:rPr>
              <w:t>a</w:t>
            </w:r>
            <w:r w:rsidRPr="004C134F">
              <w:rPr>
                <w:rFonts w:ascii="Times New Roman" w:eastAsia="Times New Roman" w:hAnsi="Times New Roman" w:cs="Times New Roman"/>
                <w:spacing w:val="-1"/>
              </w:rPr>
              <w:t>c</w:t>
            </w:r>
            <w:r w:rsidRPr="004C134F">
              <w:rPr>
                <w:rFonts w:ascii="Times New Roman" w:eastAsia="Times New Roman" w:hAnsi="Times New Roman" w:cs="Times New Roman"/>
                <w:spacing w:val="1"/>
              </w:rPr>
              <w:t>r</w:t>
            </w:r>
            <w:r w:rsidRPr="004C134F">
              <w:rPr>
                <w:rFonts w:ascii="Times New Roman" w:eastAsia="Times New Roman" w:hAnsi="Times New Roman" w:cs="Times New Roman"/>
              </w:rPr>
              <w:t xml:space="preserve">oss </w:t>
            </w:r>
            <w:r w:rsidR="002318AE" w:rsidRPr="004C134F">
              <w:rPr>
                <w:rFonts w:ascii="Times New Roman" w:eastAsia="Times New Roman" w:hAnsi="Times New Roman" w:cs="Times New Roman"/>
              </w:rPr>
              <w:t>DNOs</w:t>
            </w:r>
            <w:r w:rsidRPr="004C134F">
              <w:rPr>
                <w:rFonts w:ascii="Times New Roman" w:eastAsia="Times New Roman" w:hAnsi="Times New Roman" w:cs="Times New Roman"/>
              </w:rPr>
              <w:t xml:space="preserve"> and</w:t>
            </w:r>
            <w:r w:rsidRPr="004C134F">
              <w:rPr>
                <w:rFonts w:ascii="Times New Roman" w:eastAsia="Times New Roman" w:hAnsi="Times New Roman" w:cs="Times New Roman"/>
                <w:spacing w:val="1"/>
              </w:rPr>
              <w:t xml:space="preserve"> </w:t>
            </w:r>
            <w:r w:rsidR="00B26818" w:rsidRPr="004C134F">
              <w:rPr>
                <w:rFonts w:ascii="Times New Roman" w:eastAsia="Times New Roman" w:hAnsi="Times New Roman" w:cs="Times New Roman"/>
                <w:spacing w:val="-3"/>
              </w:rPr>
              <w:t>I</w:t>
            </w:r>
            <w:r w:rsidR="002318AE" w:rsidRPr="004C134F">
              <w:rPr>
                <w:rFonts w:ascii="Times New Roman" w:eastAsia="Times New Roman" w:hAnsi="Times New Roman" w:cs="Times New Roman"/>
                <w:spacing w:val="-3"/>
              </w:rPr>
              <w:t>DNOs</w:t>
            </w:r>
            <w:r w:rsidRPr="004C134F">
              <w:rPr>
                <w:rFonts w:ascii="Times New Roman" w:eastAsia="Times New Roman" w:hAnsi="Times New Roman" w:cs="Times New Roman"/>
              </w:rPr>
              <w:t>.</w:t>
            </w:r>
          </w:p>
        </w:tc>
      </w:tr>
      <w:tr w:rsidR="00015D47" w:rsidRPr="00F82760" w14:paraId="2258E679" w14:textId="77777777" w:rsidTr="00280B56">
        <w:trPr>
          <w:trHeight w:hRule="exact" w:val="2865"/>
        </w:trPr>
        <w:tc>
          <w:tcPr>
            <w:tcW w:w="2279" w:type="dxa"/>
            <w:tcBorders>
              <w:top w:val="single" w:sz="6" w:space="0" w:color="000000"/>
              <w:left w:val="single" w:sz="6" w:space="0" w:color="000000"/>
              <w:bottom w:val="single" w:sz="6" w:space="0" w:color="000000"/>
              <w:right w:val="single" w:sz="6" w:space="0" w:color="000000"/>
            </w:tcBorders>
          </w:tcPr>
          <w:p w14:paraId="0AEDF222" w14:textId="77777777" w:rsidR="00015D47" w:rsidRPr="00EF5648" w:rsidRDefault="00015D47" w:rsidP="00280B56">
            <w:pPr>
              <w:spacing w:before="1" w:after="0" w:line="110" w:lineRule="exact"/>
              <w:jc w:val="both"/>
              <w:rPr>
                <w:rFonts w:ascii="Times New Roman" w:hAnsi="Times New Roman" w:cs="Times New Roman"/>
              </w:rPr>
            </w:pPr>
          </w:p>
          <w:p w14:paraId="656EBB12" w14:textId="77777777" w:rsidR="00015D47" w:rsidRPr="00EF5648" w:rsidRDefault="0026255B" w:rsidP="00280B56">
            <w:pPr>
              <w:spacing w:after="0" w:line="240" w:lineRule="auto"/>
              <w:ind w:left="100" w:right="-20"/>
              <w:jc w:val="both"/>
              <w:rPr>
                <w:rFonts w:ascii="Times New Roman" w:eastAsia="Times New Roman" w:hAnsi="Times New Roman" w:cs="Times New Roman"/>
              </w:rPr>
            </w:pP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3</w:t>
            </w:r>
          </w:p>
        </w:tc>
        <w:tc>
          <w:tcPr>
            <w:tcW w:w="1298" w:type="dxa"/>
            <w:tcBorders>
              <w:top w:val="single" w:sz="6" w:space="0" w:color="000000"/>
              <w:left w:val="single" w:sz="6" w:space="0" w:color="000000"/>
              <w:bottom w:val="single" w:sz="6" w:space="0" w:color="000000"/>
              <w:right w:val="single" w:sz="6" w:space="0" w:color="000000"/>
            </w:tcBorders>
          </w:tcPr>
          <w:p w14:paraId="640B8EA2" w14:textId="77777777" w:rsidR="00015D47" w:rsidRPr="00EF5648" w:rsidRDefault="00015D47" w:rsidP="00280B56">
            <w:pPr>
              <w:spacing w:before="1" w:after="0" w:line="110" w:lineRule="exact"/>
              <w:jc w:val="both"/>
              <w:rPr>
                <w:rFonts w:ascii="Times New Roman" w:hAnsi="Times New Roman" w:cs="Times New Roman"/>
              </w:rPr>
            </w:pPr>
          </w:p>
          <w:p w14:paraId="2A6BC8AD" w14:textId="77777777" w:rsidR="00015D47" w:rsidRPr="00EF5648" w:rsidRDefault="0026255B" w:rsidP="00280B56">
            <w:pPr>
              <w:spacing w:after="0" w:line="240" w:lineRule="auto"/>
              <w:ind w:left="97" w:right="-20"/>
              <w:jc w:val="both"/>
              <w:rPr>
                <w:rFonts w:ascii="Times New Roman" w:eastAsia="Times New Roman" w:hAnsi="Times New Roman" w:cs="Times New Roman"/>
              </w:rPr>
            </w:pPr>
            <w:r w:rsidRPr="00EF5648">
              <w:rPr>
                <w:rFonts w:ascii="Times New Roman" w:eastAsia="Times New Roman" w:hAnsi="Times New Roman" w:cs="Times New Roman"/>
              </w:rPr>
              <w:t>01.10.2009</w:t>
            </w:r>
          </w:p>
        </w:tc>
        <w:tc>
          <w:tcPr>
            <w:tcW w:w="4980" w:type="dxa"/>
            <w:tcBorders>
              <w:top w:val="single" w:sz="6" w:space="0" w:color="000000"/>
              <w:left w:val="single" w:sz="6" w:space="0" w:color="000000"/>
              <w:bottom w:val="single" w:sz="6" w:space="0" w:color="000000"/>
              <w:right w:val="single" w:sz="6" w:space="0" w:color="000000"/>
            </w:tcBorders>
          </w:tcPr>
          <w:p w14:paraId="03FE56F0" w14:textId="77777777" w:rsidR="00015D47" w:rsidRPr="00EF5648" w:rsidRDefault="00015D47" w:rsidP="00280B56">
            <w:pPr>
              <w:spacing w:before="1" w:after="0" w:line="110" w:lineRule="exact"/>
              <w:jc w:val="both"/>
              <w:rPr>
                <w:rFonts w:ascii="Times New Roman" w:hAnsi="Times New Roman" w:cs="Times New Roman"/>
              </w:rPr>
            </w:pPr>
          </w:p>
          <w:p w14:paraId="4F59F09B" w14:textId="77777777" w:rsidR="00015D47" w:rsidRPr="004C134F" w:rsidRDefault="0026255B" w:rsidP="00280B56">
            <w:pPr>
              <w:spacing w:after="0" w:line="240" w:lineRule="auto"/>
              <w:ind w:left="97" w:right="437"/>
              <w:jc w:val="both"/>
              <w:rPr>
                <w:rFonts w:ascii="Times New Roman" w:eastAsia="Times New Roman" w:hAnsi="Times New Roman" w:cs="Times New Roman"/>
              </w:rPr>
            </w:pPr>
            <w:r w:rsidRPr="004C134F">
              <w:rPr>
                <w:rFonts w:ascii="Times New Roman" w:eastAsia="Times New Roman" w:hAnsi="Times New Roman" w:cs="Times New Roman"/>
              </w:rPr>
              <w:t>Cla</w:t>
            </w:r>
            <w:r w:rsidRPr="004C134F">
              <w:rPr>
                <w:rFonts w:ascii="Times New Roman" w:eastAsia="Times New Roman" w:hAnsi="Times New Roman" w:cs="Times New Roman"/>
                <w:spacing w:val="-1"/>
              </w:rPr>
              <w:t>r</w:t>
            </w:r>
            <w:r w:rsidRPr="004C134F">
              <w:rPr>
                <w:rFonts w:ascii="Times New Roman" w:eastAsia="Times New Roman" w:hAnsi="Times New Roman" w:cs="Times New Roman"/>
              </w:rPr>
              <w:t>ific</w:t>
            </w:r>
            <w:r w:rsidRPr="004C134F">
              <w:rPr>
                <w:rFonts w:ascii="Times New Roman" w:eastAsia="Times New Roman" w:hAnsi="Times New Roman" w:cs="Times New Roman"/>
                <w:spacing w:val="-2"/>
              </w:rPr>
              <w:t>a</w:t>
            </w:r>
            <w:r w:rsidRPr="004C134F">
              <w:rPr>
                <w:rFonts w:ascii="Times New Roman" w:eastAsia="Times New Roman" w:hAnsi="Times New Roman" w:cs="Times New Roman"/>
              </w:rPr>
              <w:t>t</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on of</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 xml:space="preserve">the </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ons</w:t>
            </w:r>
            <w:r w:rsidRPr="004C134F">
              <w:rPr>
                <w:rFonts w:ascii="Times New Roman" w:eastAsia="Times New Roman" w:hAnsi="Times New Roman" w:cs="Times New Roman"/>
                <w:spacing w:val="2"/>
              </w:rPr>
              <w:t>u</w:t>
            </w:r>
            <w:r w:rsidRPr="004C134F">
              <w:rPr>
                <w:rFonts w:ascii="Times New Roman" w:eastAsia="Times New Roman" w:hAnsi="Times New Roman" w:cs="Times New Roman"/>
              </w:rPr>
              <w:t>l</w:t>
            </w:r>
            <w:r w:rsidRPr="004C134F">
              <w:rPr>
                <w:rFonts w:ascii="Times New Roman" w:eastAsia="Times New Roman" w:hAnsi="Times New Roman" w:cs="Times New Roman"/>
                <w:spacing w:val="1"/>
              </w:rPr>
              <w:t>t</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t</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 xml:space="preserve">on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 xml:space="preserve">nd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ppro</w:t>
            </w:r>
            <w:r w:rsidRPr="004C134F">
              <w:rPr>
                <w:rFonts w:ascii="Times New Roman" w:eastAsia="Times New Roman" w:hAnsi="Times New Roman" w:cs="Times New Roman"/>
                <w:spacing w:val="-1"/>
              </w:rPr>
              <w:t>va</w:t>
            </w:r>
            <w:r w:rsidRPr="004C134F">
              <w:rPr>
                <w:rFonts w:ascii="Times New Roman" w:eastAsia="Times New Roman" w:hAnsi="Times New Roman" w:cs="Times New Roman"/>
              </w:rPr>
              <w:t>l p</w:t>
            </w:r>
            <w:r w:rsidRPr="004C134F">
              <w:rPr>
                <w:rFonts w:ascii="Times New Roman" w:eastAsia="Times New Roman" w:hAnsi="Times New Roman" w:cs="Times New Roman"/>
                <w:spacing w:val="-1"/>
              </w:rPr>
              <w:t>r</w:t>
            </w:r>
            <w:r w:rsidRPr="004C134F">
              <w:rPr>
                <w:rFonts w:ascii="Times New Roman" w:eastAsia="Times New Roman" w:hAnsi="Times New Roman" w:cs="Times New Roman"/>
              </w:rPr>
              <w:t>o</w:t>
            </w:r>
            <w:r w:rsidRPr="004C134F">
              <w:rPr>
                <w:rFonts w:ascii="Times New Roman" w:eastAsia="Times New Roman" w:hAnsi="Times New Roman" w:cs="Times New Roman"/>
                <w:spacing w:val="-1"/>
              </w:rPr>
              <w:t>ce</w:t>
            </w:r>
            <w:r w:rsidRPr="004C134F">
              <w:rPr>
                <w:rFonts w:ascii="Times New Roman" w:eastAsia="Times New Roman" w:hAnsi="Times New Roman" w:cs="Times New Roman"/>
              </w:rPr>
              <w:t>du</w:t>
            </w:r>
            <w:r w:rsidRPr="004C134F">
              <w:rPr>
                <w:rFonts w:ascii="Times New Roman" w:eastAsia="Times New Roman" w:hAnsi="Times New Roman" w:cs="Times New Roman"/>
                <w:spacing w:val="1"/>
              </w:rPr>
              <w:t>r</w:t>
            </w:r>
            <w:r w:rsidRPr="004C134F">
              <w:rPr>
                <w:rFonts w:ascii="Times New Roman" w:eastAsia="Times New Roman" w:hAnsi="Times New Roman" w:cs="Times New Roman"/>
              </w:rPr>
              <w:t>e</w:t>
            </w:r>
            <w:r w:rsidRPr="004C134F">
              <w:rPr>
                <w:rFonts w:ascii="Times New Roman" w:eastAsia="Times New Roman" w:hAnsi="Times New Roman" w:cs="Times New Roman"/>
                <w:spacing w:val="-1"/>
              </w:rPr>
              <w:t xml:space="preserve"> f</w:t>
            </w:r>
            <w:r w:rsidRPr="004C134F">
              <w:rPr>
                <w:rFonts w:ascii="Times New Roman" w:eastAsia="Times New Roman" w:hAnsi="Times New Roman" w:cs="Times New Roman"/>
              </w:rPr>
              <w:t>or</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Ann</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x</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rPr>
              <w:t xml:space="preserve">1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nd App</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ndix</w:t>
            </w:r>
            <w:r w:rsidRPr="004C134F">
              <w:rPr>
                <w:rFonts w:ascii="Times New Roman" w:eastAsia="Times New Roman" w:hAnsi="Times New Roman" w:cs="Times New Roman"/>
                <w:spacing w:val="3"/>
              </w:rPr>
              <w:t xml:space="preserve"> </w:t>
            </w:r>
            <w:r w:rsidRPr="004C134F">
              <w:rPr>
                <w:rFonts w:ascii="Times New Roman" w:eastAsia="Times New Roman" w:hAnsi="Times New Roman" w:cs="Times New Roman"/>
              </w:rPr>
              <w:t>2 do</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uments.</w:t>
            </w:r>
          </w:p>
          <w:p w14:paraId="487045B9" w14:textId="77777777" w:rsidR="00015D47" w:rsidRPr="004C134F" w:rsidRDefault="00015D47" w:rsidP="00280B56">
            <w:pPr>
              <w:spacing w:after="0" w:line="120" w:lineRule="exact"/>
              <w:jc w:val="both"/>
              <w:rPr>
                <w:rFonts w:ascii="Times New Roman" w:hAnsi="Times New Roman" w:cs="Times New Roman"/>
              </w:rPr>
            </w:pPr>
          </w:p>
          <w:p w14:paraId="162F94C3" w14:textId="77777777" w:rsidR="00015D47" w:rsidRPr="004C134F" w:rsidRDefault="0026255B" w:rsidP="00280B56">
            <w:pPr>
              <w:spacing w:after="0" w:line="240" w:lineRule="auto"/>
              <w:ind w:left="97" w:right="395"/>
              <w:jc w:val="both"/>
              <w:rPr>
                <w:rFonts w:ascii="Times New Roman" w:eastAsia="Times New Roman" w:hAnsi="Times New Roman" w:cs="Times New Roman"/>
              </w:rPr>
            </w:pPr>
            <w:r w:rsidRPr="004C134F">
              <w:rPr>
                <w:rFonts w:ascii="Times New Roman" w:eastAsia="Times New Roman" w:hAnsi="Times New Roman" w:cs="Times New Roman"/>
              </w:rPr>
              <w:t xml:space="preserve">Also </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h</w:t>
            </w:r>
            <w:r w:rsidRPr="004C134F">
              <w:rPr>
                <w:rFonts w:ascii="Times New Roman" w:eastAsia="Times New Roman" w:hAnsi="Times New Roman" w:cs="Times New Roman"/>
                <w:spacing w:val="-1"/>
              </w:rPr>
              <w:t>a</w:t>
            </w:r>
            <w:r w:rsidRPr="004C134F">
              <w:rPr>
                <w:rFonts w:ascii="Times New Roman" w:eastAsia="Times New Roman" w:hAnsi="Times New Roman" w:cs="Times New Roman"/>
                <w:spacing w:val="2"/>
              </w:rPr>
              <w:t>n</w:t>
            </w:r>
            <w:r w:rsidRPr="004C134F">
              <w:rPr>
                <w:rFonts w:ascii="Times New Roman" w:eastAsia="Times New Roman" w:hAnsi="Times New Roman" w:cs="Times New Roman"/>
                <w:spacing w:val="-2"/>
              </w:rPr>
              <w:t>g</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 xml:space="preserve">s to </w:t>
            </w:r>
            <w:r w:rsidR="00B26818" w:rsidRPr="004C134F">
              <w:rPr>
                <w:rFonts w:ascii="Times New Roman" w:eastAsia="Times New Roman" w:hAnsi="Times New Roman" w:cs="Times New Roman"/>
                <w:spacing w:val="1"/>
              </w:rPr>
              <w:t>Member</w:t>
            </w:r>
            <w:r w:rsidRPr="004C134F">
              <w:rPr>
                <w:rFonts w:ascii="Times New Roman" w:eastAsia="Times New Roman" w:hAnsi="Times New Roman" w:cs="Times New Roman"/>
              </w:rPr>
              <w:t xml:space="preserve">ship </w:t>
            </w:r>
            <w:r w:rsidRPr="004C134F">
              <w:rPr>
                <w:rFonts w:ascii="Times New Roman" w:eastAsia="Times New Roman" w:hAnsi="Times New Roman" w:cs="Times New Roman"/>
                <w:spacing w:val="1"/>
              </w:rPr>
              <w:t>t</w:t>
            </w:r>
            <w:r w:rsidRPr="004C134F">
              <w:rPr>
                <w:rFonts w:ascii="Times New Roman" w:eastAsia="Times New Roman" w:hAnsi="Times New Roman" w:cs="Times New Roman"/>
              </w:rPr>
              <w:t xml:space="preserve">o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l</w:t>
            </w:r>
            <w:r w:rsidRPr="004C134F">
              <w:rPr>
                <w:rFonts w:ascii="Times New Roman" w:eastAsia="Times New Roman" w:hAnsi="Times New Roman" w:cs="Times New Roman"/>
                <w:spacing w:val="1"/>
              </w:rPr>
              <w:t>i</w:t>
            </w:r>
            <w:r w:rsidRPr="004C134F">
              <w:rPr>
                <w:rFonts w:ascii="Times New Roman" w:eastAsia="Times New Roman" w:hAnsi="Times New Roman" w:cs="Times New Roman"/>
                <w:spacing w:val="-2"/>
              </w:rPr>
              <w:t>g</w:t>
            </w:r>
            <w:r w:rsidRPr="004C134F">
              <w:rPr>
                <w:rFonts w:ascii="Times New Roman" w:eastAsia="Times New Roman" w:hAnsi="Times New Roman" w:cs="Times New Roman"/>
              </w:rPr>
              <w:t>n with v</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rsion 11 of</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 xml:space="preserve">the </w:t>
            </w:r>
            <w:r w:rsidRPr="004C134F">
              <w:rPr>
                <w:rFonts w:ascii="Times New Roman" w:eastAsia="Times New Roman" w:hAnsi="Times New Roman" w:cs="Times New Roman"/>
                <w:spacing w:val="-1"/>
              </w:rPr>
              <w:t>D</w:t>
            </w:r>
            <w:r w:rsidRPr="004C134F">
              <w:rPr>
                <w:rFonts w:ascii="Times New Roman" w:eastAsia="Times New Roman" w:hAnsi="Times New Roman" w:cs="Times New Roman"/>
              </w:rPr>
              <w:t>is</w:t>
            </w:r>
            <w:r w:rsidRPr="004C134F">
              <w:rPr>
                <w:rFonts w:ascii="Times New Roman" w:eastAsia="Times New Roman" w:hAnsi="Times New Roman" w:cs="Times New Roman"/>
                <w:spacing w:val="1"/>
              </w:rPr>
              <w:t>t</w:t>
            </w:r>
            <w:r w:rsidRPr="004C134F">
              <w:rPr>
                <w:rFonts w:ascii="Times New Roman" w:eastAsia="Times New Roman" w:hAnsi="Times New Roman" w:cs="Times New Roman"/>
              </w:rPr>
              <w:t>ri</w:t>
            </w:r>
            <w:r w:rsidRPr="004C134F">
              <w:rPr>
                <w:rFonts w:ascii="Times New Roman" w:eastAsia="Times New Roman" w:hAnsi="Times New Roman" w:cs="Times New Roman"/>
                <w:spacing w:val="2"/>
              </w:rPr>
              <w:t>b</w:t>
            </w:r>
            <w:r w:rsidRPr="004C134F">
              <w:rPr>
                <w:rFonts w:ascii="Times New Roman" w:eastAsia="Times New Roman" w:hAnsi="Times New Roman" w:cs="Times New Roman"/>
              </w:rPr>
              <w:t>ut</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on Code</w:t>
            </w:r>
            <w:r w:rsidRPr="004C134F">
              <w:rPr>
                <w:rFonts w:ascii="Times New Roman" w:eastAsia="Times New Roman" w:hAnsi="Times New Roman" w:cs="Times New Roman"/>
                <w:spacing w:val="-1"/>
              </w:rPr>
              <w:t xml:space="preserve"> c</w:t>
            </w:r>
            <w:r w:rsidRPr="004C134F">
              <w:rPr>
                <w:rFonts w:ascii="Times New Roman" w:eastAsia="Times New Roman" w:hAnsi="Times New Roman" w:cs="Times New Roman"/>
              </w:rPr>
              <w:t>r</w:t>
            </w:r>
            <w:r w:rsidRPr="004C134F">
              <w:rPr>
                <w:rFonts w:ascii="Times New Roman" w:eastAsia="Times New Roman" w:hAnsi="Times New Roman" w:cs="Times New Roman"/>
                <w:spacing w:val="-2"/>
              </w:rPr>
              <w:t>e</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t</w:t>
            </w:r>
            <w:r w:rsidRPr="004C134F">
              <w:rPr>
                <w:rFonts w:ascii="Times New Roman" w:eastAsia="Times New Roman" w:hAnsi="Times New Roman" w:cs="Times New Roman"/>
                <w:spacing w:val="1"/>
              </w:rPr>
              <w:t>i</w:t>
            </w:r>
            <w:r w:rsidRPr="004C134F">
              <w:rPr>
                <w:rFonts w:ascii="Times New Roman" w:eastAsia="Times New Roman" w:hAnsi="Times New Roman" w:cs="Times New Roman"/>
                <w:spacing w:val="2"/>
              </w:rPr>
              <w:t>n</w:t>
            </w:r>
            <w:r w:rsidRPr="004C134F">
              <w:rPr>
                <w:rFonts w:ascii="Times New Roman" w:eastAsia="Times New Roman" w:hAnsi="Times New Roman" w:cs="Times New Roman"/>
              </w:rPr>
              <w:t>g</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rPr>
              <w:t>a n</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 xml:space="preserve">w </w:t>
            </w:r>
            <w:r w:rsidRPr="004C134F">
              <w:rPr>
                <w:rFonts w:ascii="Times New Roman" w:eastAsia="Times New Roman" w:hAnsi="Times New Roman" w:cs="Times New Roman"/>
                <w:spacing w:val="-1"/>
              </w:rPr>
              <w:t>O</w:t>
            </w:r>
            <w:r w:rsidRPr="004C134F">
              <w:rPr>
                <w:rFonts w:ascii="Times New Roman" w:eastAsia="Times New Roman" w:hAnsi="Times New Roman" w:cs="Times New Roman"/>
              </w:rPr>
              <w:t>TSO r</w:t>
            </w:r>
            <w:r w:rsidRPr="004C134F">
              <w:rPr>
                <w:rFonts w:ascii="Times New Roman" w:eastAsia="Times New Roman" w:hAnsi="Times New Roman" w:cs="Times New Roman"/>
                <w:spacing w:val="-1"/>
              </w:rPr>
              <w:t>e</w:t>
            </w:r>
            <w:r w:rsidRPr="004C134F">
              <w:rPr>
                <w:rFonts w:ascii="Times New Roman" w:eastAsia="Times New Roman" w:hAnsi="Times New Roman" w:cs="Times New Roman"/>
                <w:spacing w:val="2"/>
              </w:rPr>
              <w:t>p</w:t>
            </w:r>
            <w:r w:rsidRPr="004C134F">
              <w:rPr>
                <w:rFonts w:ascii="Times New Roman" w:eastAsia="Times New Roman" w:hAnsi="Times New Roman" w:cs="Times New Roman"/>
              </w:rPr>
              <w:t>r</w:t>
            </w:r>
            <w:r w:rsidRPr="004C134F">
              <w:rPr>
                <w:rFonts w:ascii="Times New Roman" w:eastAsia="Times New Roman" w:hAnsi="Times New Roman" w:cs="Times New Roman"/>
                <w:spacing w:val="-2"/>
              </w:rPr>
              <w:t>e</w:t>
            </w:r>
            <w:r w:rsidRPr="004C134F">
              <w:rPr>
                <w:rFonts w:ascii="Times New Roman" w:eastAsia="Times New Roman" w:hAnsi="Times New Roman" w:cs="Times New Roman"/>
              </w:rPr>
              <w:t>s</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n</w:t>
            </w:r>
            <w:r w:rsidRPr="004C134F">
              <w:rPr>
                <w:rFonts w:ascii="Times New Roman" w:eastAsia="Times New Roman" w:hAnsi="Times New Roman" w:cs="Times New Roman"/>
                <w:spacing w:val="3"/>
              </w:rPr>
              <w:t>t</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t</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v</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w:t>
            </w:r>
          </w:p>
          <w:p w14:paraId="3A6ACC6A" w14:textId="77777777" w:rsidR="00015D47" w:rsidRPr="004C134F" w:rsidRDefault="00015D47" w:rsidP="00280B56">
            <w:pPr>
              <w:spacing w:after="0" w:line="120" w:lineRule="exact"/>
              <w:jc w:val="both"/>
              <w:rPr>
                <w:rFonts w:ascii="Times New Roman" w:hAnsi="Times New Roman" w:cs="Times New Roman"/>
              </w:rPr>
            </w:pPr>
          </w:p>
          <w:p w14:paraId="2E30D49A" w14:textId="77777777" w:rsidR="00015D47" w:rsidRPr="00EF5648" w:rsidRDefault="0026255B" w:rsidP="00280B56">
            <w:pPr>
              <w:spacing w:after="0" w:line="240" w:lineRule="auto"/>
              <w:ind w:left="97" w:right="637"/>
              <w:jc w:val="both"/>
              <w:rPr>
                <w:rFonts w:ascii="Times New Roman" w:eastAsia="Times New Roman" w:hAnsi="Times New Roman" w:cs="Times New Roman"/>
              </w:rPr>
            </w:pPr>
            <w:r w:rsidRPr="004C134F">
              <w:rPr>
                <w:rFonts w:ascii="Times New Roman" w:eastAsia="Times New Roman" w:hAnsi="Times New Roman" w:cs="Times New Roman"/>
                <w:spacing w:val="1"/>
              </w:rPr>
              <w:t>S</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v</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r</w:t>
            </w:r>
            <w:r w:rsidRPr="004C134F">
              <w:rPr>
                <w:rFonts w:ascii="Times New Roman" w:eastAsia="Times New Roman" w:hAnsi="Times New Roman" w:cs="Times New Roman"/>
                <w:spacing w:val="-2"/>
              </w:rPr>
              <w:t>a</w:t>
            </w:r>
            <w:r w:rsidRPr="004C134F">
              <w:rPr>
                <w:rFonts w:ascii="Times New Roman" w:eastAsia="Times New Roman" w:hAnsi="Times New Roman" w:cs="Times New Roman"/>
              </w:rPr>
              <w:t xml:space="preserve">l </w:t>
            </w:r>
            <w:r w:rsidRPr="004C134F">
              <w:rPr>
                <w:rFonts w:ascii="Times New Roman" w:eastAsia="Times New Roman" w:hAnsi="Times New Roman" w:cs="Times New Roman"/>
                <w:spacing w:val="1"/>
              </w:rPr>
              <w:t>m</w:t>
            </w:r>
            <w:r w:rsidRPr="004C134F">
              <w:rPr>
                <w:rFonts w:ascii="Times New Roman" w:eastAsia="Times New Roman" w:hAnsi="Times New Roman" w:cs="Times New Roman"/>
              </w:rPr>
              <w:t xml:space="preserve">inor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mend</w:t>
            </w:r>
            <w:r w:rsidRPr="004C134F">
              <w:rPr>
                <w:rFonts w:ascii="Times New Roman" w:eastAsia="Times New Roman" w:hAnsi="Times New Roman" w:cs="Times New Roman"/>
                <w:spacing w:val="2"/>
              </w:rPr>
              <w:t>m</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 xml:space="preserve">nts </w:t>
            </w:r>
            <w:r w:rsidRPr="004C134F">
              <w:rPr>
                <w:rFonts w:ascii="Times New Roman" w:eastAsia="Times New Roman" w:hAnsi="Times New Roman" w:cs="Times New Roman"/>
                <w:spacing w:val="1"/>
              </w:rPr>
              <w:t>t</w:t>
            </w:r>
            <w:r w:rsidRPr="004C134F">
              <w:rPr>
                <w:rFonts w:ascii="Times New Roman" w:eastAsia="Times New Roman" w:hAnsi="Times New Roman" w:cs="Times New Roman"/>
              </w:rPr>
              <w:t>o r</w:t>
            </w:r>
            <w:r w:rsidRPr="004C134F">
              <w:rPr>
                <w:rFonts w:ascii="Times New Roman" w:eastAsia="Times New Roman" w:hAnsi="Times New Roman" w:cs="Times New Roman"/>
                <w:spacing w:val="-2"/>
              </w:rPr>
              <w:t>e</w:t>
            </w:r>
            <w:r w:rsidRPr="004C134F">
              <w:rPr>
                <w:rFonts w:ascii="Times New Roman" w:eastAsia="Times New Roman" w:hAnsi="Times New Roman" w:cs="Times New Roman"/>
              </w:rPr>
              <w:t>f</w:t>
            </w:r>
            <w:r w:rsidRPr="004C134F">
              <w:rPr>
                <w:rFonts w:ascii="Times New Roman" w:eastAsia="Times New Roman" w:hAnsi="Times New Roman" w:cs="Times New Roman"/>
                <w:spacing w:val="-2"/>
              </w:rPr>
              <w:t>e</w:t>
            </w:r>
            <w:r w:rsidRPr="004C134F">
              <w:rPr>
                <w:rFonts w:ascii="Times New Roman" w:eastAsia="Times New Roman" w:hAnsi="Times New Roman" w:cs="Times New Roman"/>
                <w:spacing w:val="1"/>
              </w:rPr>
              <w:t>r</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n</w:t>
            </w:r>
            <w:r w:rsidRPr="004C134F">
              <w:rPr>
                <w:rFonts w:ascii="Times New Roman" w:eastAsia="Times New Roman" w:hAnsi="Times New Roman" w:cs="Times New Roman"/>
                <w:spacing w:val="-1"/>
              </w:rPr>
              <w:t>ce</w:t>
            </w:r>
            <w:r w:rsidRPr="004C134F">
              <w:rPr>
                <w:rFonts w:ascii="Times New Roman" w:eastAsia="Times New Roman" w:hAnsi="Times New Roman" w:cs="Times New Roman"/>
              </w:rPr>
              <w:t xml:space="preserve">s to </w:t>
            </w:r>
            <w:r w:rsidRPr="004C134F">
              <w:rPr>
                <w:rFonts w:ascii="Times New Roman" w:eastAsia="Times New Roman" w:hAnsi="Times New Roman" w:cs="Times New Roman"/>
                <w:spacing w:val="-2"/>
              </w:rPr>
              <w:t>g</w:t>
            </w:r>
            <w:r w:rsidRPr="004C134F">
              <w:rPr>
                <w:rFonts w:ascii="Times New Roman" w:eastAsia="Times New Roman" w:hAnsi="Times New Roman" w:cs="Times New Roman"/>
              </w:rPr>
              <w:t>ov</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rnm</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nt de</w:t>
            </w:r>
            <w:r w:rsidRPr="004C134F">
              <w:rPr>
                <w:rFonts w:ascii="Times New Roman" w:eastAsia="Times New Roman" w:hAnsi="Times New Roman" w:cs="Times New Roman"/>
                <w:spacing w:val="2"/>
              </w:rPr>
              <w:t>p</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rtme</w:t>
            </w:r>
            <w:r w:rsidRPr="004C134F">
              <w:rPr>
                <w:rFonts w:ascii="Times New Roman" w:eastAsia="Times New Roman" w:hAnsi="Times New Roman" w:cs="Times New Roman"/>
                <w:spacing w:val="-1"/>
              </w:rPr>
              <w:t>n</w:t>
            </w:r>
            <w:r w:rsidRPr="004C134F">
              <w:rPr>
                <w:rFonts w:ascii="Times New Roman" w:eastAsia="Times New Roman" w:hAnsi="Times New Roman" w:cs="Times New Roman"/>
              </w:rPr>
              <w:t>ts</w:t>
            </w:r>
            <w:r w:rsidRPr="004C134F">
              <w:rPr>
                <w:rFonts w:ascii="Times New Roman" w:eastAsia="Times New Roman" w:hAnsi="Times New Roman" w:cs="Times New Roman"/>
                <w:spacing w:val="3"/>
              </w:rPr>
              <w:t xml:space="preserve">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nd p</w:t>
            </w:r>
            <w:r w:rsidRPr="004C134F">
              <w:rPr>
                <w:rFonts w:ascii="Times New Roman" w:eastAsia="Times New Roman" w:hAnsi="Times New Roman" w:cs="Times New Roman"/>
                <w:spacing w:val="-1"/>
              </w:rPr>
              <w:t>r</w:t>
            </w:r>
            <w:r w:rsidRPr="004C134F">
              <w:rPr>
                <w:rFonts w:ascii="Times New Roman" w:eastAsia="Times New Roman" w:hAnsi="Times New Roman" w:cs="Times New Roman"/>
              </w:rPr>
              <w:t>o</w:t>
            </w:r>
            <w:r w:rsidRPr="004C134F">
              <w:rPr>
                <w:rFonts w:ascii="Times New Roman" w:eastAsia="Times New Roman" w:hAnsi="Times New Roman" w:cs="Times New Roman"/>
                <w:spacing w:val="-1"/>
              </w:rPr>
              <w:t>fe</w:t>
            </w:r>
            <w:r w:rsidRPr="004C134F">
              <w:rPr>
                <w:rFonts w:ascii="Times New Roman" w:eastAsia="Times New Roman" w:hAnsi="Times New Roman" w:cs="Times New Roman"/>
              </w:rPr>
              <w:t>ss</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on</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l ins</w:t>
            </w:r>
            <w:r w:rsidRPr="004C134F">
              <w:rPr>
                <w:rFonts w:ascii="Times New Roman" w:eastAsia="Times New Roman" w:hAnsi="Times New Roman" w:cs="Times New Roman"/>
                <w:spacing w:val="1"/>
              </w:rPr>
              <w:t>t</w:t>
            </w:r>
            <w:r w:rsidRPr="004C134F">
              <w:rPr>
                <w:rFonts w:ascii="Times New Roman" w:eastAsia="Times New Roman" w:hAnsi="Times New Roman" w:cs="Times New Roman"/>
              </w:rPr>
              <w:t>i</w:t>
            </w:r>
            <w:r w:rsidRPr="004C134F">
              <w:rPr>
                <w:rFonts w:ascii="Times New Roman" w:eastAsia="Times New Roman" w:hAnsi="Times New Roman" w:cs="Times New Roman"/>
                <w:spacing w:val="1"/>
              </w:rPr>
              <w:t>t</w:t>
            </w:r>
            <w:r w:rsidRPr="004C134F">
              <w:rPr>
                <w:rFonts w:ascii="Times New Roman" w:eastAsia="Times New Roman" w:hAnsi="Times New Roman" w:cs="Times New Roman"/>
              </w:rPr>
              <w:t>ut</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ons.</w:t>
            </w:r>
          </w:p>
        </w:tc>
      </w:tr>
      <w:tr w:rsidR="00015D47" w:rsidRPr="00F82760" w14:paraId="1CCB1C7A" w14:textId="77777777" w:rsidTr="00280B56">
        <w:trPr>
          <w:trHeight w:hRule="exact" w:val="1858"/>
        </w:trPr>
        <w:tc>
          <w:tcPr>
            <w:tcW w:w="2279" w:type="dxa"/>
            <w:tcBorders>
              <w:top w:val="single" w:sz="6" w:space="0" w:color="000000"/>
              <w:left w:val="single" w:sz="6" w:space="0" w:color="000000"/>
              <w:bottom w:val="single" w:sz="6" w:space="0" w:color="000000"/>
              <w:right w:val="single" w:sz="6" w:space="0" w:color="000000"/>
            </w:tcBorders>
          </w:tcPr>
          <w:p w14:paraId="478E7138" w14:textId="77777777" w:rsidR="00015D47" w:rsidRPr="00EF5648" w:rsidRDefault="00015D47" w:rsidP="00280B56">
            <w:pPr>
              <w:spacing w:before="2" w:after="0" w:line="110" w:lineRule="exact"/>
              <w:jc w:val="both"/>
              <w:rPr>
                <w:rFonts w:ascii="Times New Roman" w:hAnsi="Times New Roman" w:cs="Times New Roman"/>
              </w:rPr>
            </w:pPr>
          </w:p>
          <w:p w14:paraId="3E9A5333" w14:textId="77777777" w:rsidR="00015D47" w:rsidRPr="00EF5648" w:rsidRDefault="0026255B" w:rsidP="00280B56">
            <w:pPr>
              <w:spacing w:after="0" w:line="240" w:lineRule="auto"/>
              <w:ind w:left="100" w:right="-20"/>
              <w:jc w:val="both"/>
              <w:rPr>
                <w:rFonts w:ascii="Times New Roman" w:eastAsia="Times New Roman" w:hAnsi="Times New Roman" w:cs="Times New Roman"/>
              </w:rPr>
            </w:pP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4</w:t>
            </w:r>
          </w:p>
        </w:tc>
        <w:tc>
          <w:tcPr>
            <w:tcW w:w="1298" w:type="dxa"/>
            <w:tcBorders>
              <w:top w:val="single" w:sz="6" w:space="0" w:color="000000"/>
              <w:left w:val="single" w:sz="6" w:space="0" w:color="000000"/>
              <w:bottom w:val="single" w:sz="6" w:space="0" w:color="000000"/>
              <w:right w:val="single" w:sz="6" w:space="0" w:color="000000"/>
            </w:tcBorders>
          </w:tcPr>
          <w:p w14:paraId="4176ADE9" w14:textId="77777777" w:rsidR="00015D47" w:rsidRPr="00EF5648" w:rsidRDefault="00015D47" w:rsidP="00280B56">
            <w:pPr>
              <w:spacing w:before="2" w:after="0" w:line="110" w:lineRule="exact"/>
              <w:jc w:val="both"/>
              <w:rPr>
                <w:rFonts w:ascii="Times New Roman" w:hAnsi="Times New Roman" w:cs="Times New Roman"/>
              </w:rPr>
            </w:pPr>
          </w:p>
          <w:p w14:paraId="00FA8A15" w14:textId="77777777" w:rsidR="00015D47" w:rsidRPr="00EF5648" w:rsidRDefault="0026255B" w:rsidP="00280B56">
            <w:pPr>
              <w:spacing w:after="0" w:line="240" w:lineRule="auto"/>
              <w:ind w:left="97" w:right="-20"/>
              <w:jc w:val="both"/>
              <w:rPr>
                <w:rFonts w:ascii="Times New Roman" w:eastAsia="Times New Roman" w:hAnsi="Times New Roman" w:cs="Times New Roman"/>
              </w:rPr>
            </w:pPr>
            <w:r w:rsidRPr="00EF5648">
              <w:rPr>
                <w:rFonts w:ascii="Times New Roman" w:eastAsia="Times New Roman" w:hAnsi="Times New Roman" w:cs="Times New Roman"/>
              </w:rPr>
              <w:t>01.02.2011</w:t>
            </w:r>
          </w:p>
        </w:tc>
        <w:tc>
          <w:tcPr>
            <w:tcW w:w="4980" w:type="dxa"/>
            <w:tcBorders>
              <w:top w:val="single" w:sz="6" w:space="0" w:color="000000"/>
              <w:left w:val="single" w:sz="6" w:space="0" w:color="000000"/>
              <w:bottom w:val="single" w:sz="6" w:space="0" w:color="000000"/>
              <w:right w:val="single" w:sz="6" w:space="0" w:color="000000"/>
            </w:tcBorders>
          </w:tcPr>
          <w:p w14:paraId="268FF137" w14:textId="77777777" w:rsidR="00015D47" w:rsidRPr="00EF5648" w:rsidRDefault="00015D47" w:rsidP="00280B56">
            <w:pPr>
              <w:spacing w:before="2" w:after="0" w:line="110" w:lineRule="exact"/>
              <w:jc w:val="both"/>
              <w:rPr>
                <w:rFonts w:ascii="Times New Roman" w:hAnsi="Times New Roman" w:cs="Times New Roman"/>
              </w:rPr>
            </w:pPr>
          </w:p>
          <w:p w14:paraId="7B259D8D" w14:textId="77777777" w:rsidR="00015D47" w:rsidRPr="004C134F" w:rsidRDefault="0026255B" w:rsidP="00280B56">
            <w:pPr>
              <w:spacing w:after="0" w:line="239" w:lineRule="auto"/>
              <w:ind w:left="97" w:right="256"/>
              <w:jc w:val="both"/>
              <w:rPr>
                <w:rFonts w:ascii="Times New Roman" w:eastAsia="Times New Roman" w:hAnsi="Times New Roman" w:cs="Times New Roman"/>
              </w:rPr>
            </w:pPr>
            <w:r w:rsidRPr="004C134F">
              <w:rPr>
                <w:rFonts w:ascii="Times New Roman" w:eastAsia="Times New Roman" w:hAnsi="Times New Roman" w:cs="Times New Roman"/>
                <w:spacing w:val="1"/>
              </w:rPr>
              <w:t>S</w:t>
            </w:r>
            <w:r w:rsidRPr="004C134F">
              <w:rPr>
                <w:rFonts w:ascii="Times New Roman" w:eastAsia="Times New Roman" w:hAnsi="Times New Roman" w:cs="Times New Roman"/>
              </w:rPr>
              <w:t>21 (</w:t>
            </w:r>
            <w:r w:rsidRPr="004C134F">
              <w:rPr>
                <w:rFonts w:ascii="Times New Roman" w:eastAsia="Times New Roman" w:hAnsi="Times New Roman" w:cs="Times New Roman"/>
                <w:spacing w:val="-1"/>
              </w:rPr>
              <w:t>d</w:t>
            </w:r>
            <w:r w:rsidRPr="004C134F">
              <w:rPr>
                <w:rFonts w:ascii="Times New Roman" w:eastAsia="Times New Roman" w:hAnsi="Times New Roman" w:cs="Times New Roman"/>
              </w:rPr>
              <w:t>)</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of</w:t>
            </w:r>
            <w:r w:rsidRPr="004C134F">
              <w:rPr>
                <w:rFonts w:ascii="Times New Roman" w:eastAsia="Times New Roman" w:hAnsi="Times New Roman" w:cs="Times New Roman"/>
                <w:spacing w:val="-1"/>
              </w:rPr>
              <w:t xml:space="preserve"> </w:t>
            </w:r>
            <w:r w:rsidR="00B26818" w:rsidRPr="004C134F">
              <w:rPr>
                <w:rFonts w:ascii="Times New Roman" w:eastAsia="Times New Roman" w:hAnsi="Times New Roman" w:cs="Times New Roman"/>
              </w:rPr>
              <w:t>Constitution</w:t>
            </w:r>
            <w:r w:rsidRPr="004C134F">
              <w:rPr>
                <w:rFonts w:ascii="Times New Roman" w:eastAsia="Times New Roman" w:hAnsi="Times New Roman" w:cs="Times New Roman"/>
              </w:rPr>
              <w:t xml:space="preserve">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nd</w:t>
            </w:r>
            <w:r w:rsidRPr="004C134F">
              <w:rPr>
                <w:rFonts w:ascii="Times New Roman" w:eastAsia="Times New Roman" w:hAnsi="Times New Roman" w:cs="Times New Roman"/>
                <w:spacing w:val="1"/>
              </w:rPr>
              <w:t xml:space="preserve"> S</w:t>
            </w:r>
            <w:r w:rsidRPr="004C134F">
              <w:rPr>
                <w:rFonts w:ascii="Times New Roman" w:eastAsia="Times New Roman" w:hAnsi="Times New Roman" w:cs="Times New Roman"/>
              </w:rPr>
              <w:t>4.1 xi</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of</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spacing w:val="1"/>
              </w:rPr>
              <w:t>S</w:t>
            </w:r>
            <w:r w:rsidRPr="004C134F">
              <w:rPr>
                <w:rFonts w:ascii="Times New Roman" w:eastAsia="Times New Roman" w:hAnsi="Times New Roman" w:cs="Times New Roman"/>
              </w:rPr>
              <w:t>tand</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 xml:space="preserve">rd </w:t>
            </w:r>
            <w:r w:rsidRPr="004C134F">
              <w:rPr>
                <w:rFonts w:ascii="Times New Roman" w:eastAsia="Times New Roman" w:hAnsi="Times New Roman" w:cs="Times New Roman"/>
                <w:spacing w:val="1"/>
              </w:rPr>
              <w:t>P</w:t>
            </w:r>
            <w:r w:rsidRPr="004C134F">
              <w:rPr>
                <w:rFonts w:ascii="Times New Roman" w:eastAsia="Times New Roman" w:hAnsi="Times New Roman" w:cs="Times New Roman"/>
              </w:rPr>
              <w:t>ro</w:t>
            </w:r>
            <w:r w:rsidRPr="004C134F">
              <w:rPr>
                <w:rFonts w:ascii="Times New Roman" w:eastAsia="Times New Roman" w:hAnsi="Times New Roman" w:cs="Times New Roman"/>
                <w:spacing w:val="-2"/>
              </w:rPr>
              <w:t>c</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dure</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rPr>
              <w:t>1</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mod</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f</w:t>
            </w:r>
            <w:r w:rsidRPr="004C134F">
              <w:rPr>
                <w:rFonts w:ascii="Times New Roman" w:eastAsia="Times New Roman" w:hAnsi="Times New Roman" w:cs="Times New Roman"/>
                <w:spacing w:val="2"/>
              </w:rPr>
              <w:t>i</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d to ali</w:t>
            </w:r>
            <w:r w:rsidRPr="004C134F">
              <w:rPr>
                <w:rFonts w:ascii="Times New Roman" w:eastAsia="Times New Roman" w:hAnsi="Times New Roman" w:cs="Times New Roman"/>
                <w:spacing w:val="-2"/>
              </w:rPr>
              <w:t>g</w:t>
            </w:r>
            <w:r w:rsidRPr="004C134F">
              <w:rPr>
                <w:rFonts w:ascii="Times New Roman" w:eastAsia="Times New Roman" w:hAnsi="Times New Roman" w:cs="Times New Roman"/>
              </w:rPr>
              <w:t>n with</w:t>
            </w:r>
            <w:r w:rsidRPr="004C134F">
              <w:rPr>
                <w:rFonts w:ascii="Times New Roman" w:eastAsia="Times New Roman" w:hAnsi="Times New Roman" w:cs="Times New Roman"/>
                <w:spacing w:val="3"/>
              </w:rPr>
              <w:t xml:space="preserve"> </w:t>
            </w:r>
            <w:r w:rsidRPr="004C134F">
              <w:rPr>
                <w:rFonts w:ascii="Times New Roman" w:eastAsia="Times New Roman" w:hAnsi="Times New Roman" w:cs="Times New Roman"/>
                <w:spacing w:val="-3"/>
              </w:rPr>
              <w:t>I</w:t>
            </w:r>
            <w:r w:rsidRPr="004C134F">
              <w:rPr>
                <w:rFonts w:ascii="Times New Roman" w:eastAsia="Times New Roman" w:hAnsi="Times New Roman" w:cs="Times New Roman"/>
              </w:rPr>
              <w:t xml:space="preserve">ssue 14 </w:t>
            </w:r>
            <w:r w:rsidRPr="004C134F">
              <w:rPr>
                <w:rFonts w:ascii="Times New Roman" w:eastAsia="Times New Roman" w:hAnsi="Times New Roman" w:cs="Times New Roman"/>
                <w:spacing w:val="2"/>
              </w:rPr>
              <w:t>o</w:t>
            </w:r>
            <w:r w:rsidRPr="004C134F">
              <w:rPr>
                <w:rFonts w:ascii="Times New Roman" w:eastAsia="Times New Roman" w:hAnsi="Times New Roman" w:cs="Times New Roman"/>
              </w:rPr>
              <w:t>f the D</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Cod</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 xml:space="preserve">, </w:t>
            </w:r>
            <w:r w:rsidRPr="004C134F">
              <w:rPr>
                <w:rFonts w:ascii="Times New Roman" w:eastAsia="Times New Roman" w:hAnsi="Times New Roman" w:cs="Times New Roman"/>
                <w:spacing w:val="-1"/>
              </w:rPr>
              <w:t>re</w:t>
            </w:r>
            <w:r w:rsidRPr="004C134F">
              <w:rPr>
                <w:rFonts w:ascii="Times New Roman" w:eastAsia="Times New Roman" w:hAnsi="Times New Roman" w:cs="Times New Roman"/>
              </w:rPr>
              <w:t>quiri</w:t>
            </w:r>
            <w:r w:rsidRPr="004C134F">
              <w:rPr>
                <w:rFonts w:ascii="Times New Roman" w:eastAsia="Times New Roman" w:hAnsi="Times New Roman" w:cs="Times New Roman"/>
                <w:spacing w:val="2"/>
              </w:rPr>
              <w:t>n</w:t>
            </w:r>
            <w:r w:rsidRPr="004C134F">
              <w:rPr>
                <w:rFonts w:ascii="Times New Roman" w:eastAsia="Times New Roman" w:hAnsi="Times New Roman" w:cs="Times New Roman"/>
              </w:rPr>
              <w:t xml:space="preserve">g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n</w:t>
            </w:r>
            <w:r w:rsidRPr="004C134F">
              <w:rPr>
                <w:rFonts w:ascii="Times New Roman" w:eastAsia="Times New Roman" w:hAnsi="Times New Roman" w:cs="Times New Roman"/>
                <w:spacing w:val="2"/>
              </w:rPr>
              <w:t xml:space="preserve"> </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ssessment of</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the i</w:t>
            </w:r>
            <w:r w:rsidRPr="004C134F">
              <w:rPr>
                <w:rFonts w:ascii="Times New Roman" w:eastAsia="Times New Roman" w:hAnsi="Times New Roman" w:cs="Times New Roman"/>
                <w:spacing w:val="1"/>
              </w:rPr>
              <w:t>m</w:t>
            </w:r>
            <w:r w:rsidRPr="004C134F">
              <w:rPr>
                <w:rFonts w:ascii="Times New Roman" w:eastAsia="Times New Roman" w:hAnsi="Times New Roman" w:cs="Times New Roman"/>
              </w:rPr>
              <w:t>p</w:t>
            </w:r>
            <w:r w:rsidRPr="004C134F">
              <w:rPr>
                <w:rFonts w:ascii="Times New Roman" w:eastAsia="Times New Roman" w:hAnsi="Times New Roman" w:cs="Times New Roman"/>
                <w:spacing w:val="-1"/>
              </w:rPr>
              <w:t>ac</w:t>
            </w:r>
            <w:r w:rsidRPr="004C134F">
              <w:rPr>
                <w:rFonts w:ascii="Times New Roman" w:eastAsia="Times New Roman" w:hAnsi="Times New Roman" w:cs="Times New Roman"/>
              </w:rPr>
              <w:t>t of D</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Code</w:t>
            </w:r>
            <w:r w:rsidRPr="004C134F">
              <w:rPr>
                <w:rFonts w:ascii="Times New Roman" w:eastAsia="Times New Roman" w:hAnsi="Times New Roman" w:cs="Times New Roman"/>
                <w:spacing w:val="-1"/>
              </w:rPr>
              <w:t xml:space="preserve"> c</w:t>
            </w:r>
            <w:r w:rsidRPr="004C134F">
              <w:rPr>
                <w:rFonts w:ascii="Times New Roman" w:eastAsia="Times New Roman" w:hAnsi="Times New Roman" w:cs="Times New Roman"/>
                <w:spacing w:val="2"/>
              </w:rPr>
              <w:t>h</w:t>
            </w:r>
            <w:r w:rsidRPr="004C134F">
              <w:rPr>
                <w:rFonts w:ascii="Times New Roman" w:eastAsia="Times New Roman" w:hAnsi="Times New Roman" w:cs="Times New Roman"/>
                <w:spacing w:val="-1"/>
              </w:rPr>
              <w:t>a</w:t>
            </w:r>
            <w:r w:rsidRPr="004C134F">
              <w:rPr>
                <w:rFonts w:ascii="Times New Roman" w:eastAsia="Times New Roman" w:hAnsi="Times New Roman" w:cs="Times New Roman"/>
                <w:spacing w:val="2"/>
              </w:rPr>
              <w:t>n</w:t>
            </w:r>
            <w:r w:rsidRPr="004C134F">
              <w:rPr>
                <w:rFonts w:ascii="Times New Roman" w:eastAsia="Times New Roman" w:hAnsi="Times New Roman" w:cs="Times New Roman"/>
                <w:spacing w:val="-2"/>
              </w:rPr>
              <w:t>g</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s on G</w:t>
            </w:r>
            <w:r w:rsidRPr="004C134F">
              <w:rPr>
                <w:rFonts w:ascii="Times New Roman" w:eastAsia="Times New Roman" w:hAnsi="Times New Roman" w:cs="Times New Roman"/>
                <w:spacing w:val="-1"/>
              </w:rPr>
              <w:t>H</w:t>
            </w:r>
            <w:r w:rsidRPr="004C134F">
              <w:rPr>
                <w:rFonts w:ascii="Times New Roman" w:eastAsia="Times New Roman" w:hAnsi="Times New Roman" w:cs="Times New Roman"/>
              </w:rPr>
              <w:t xml:space="preserve">G </w:t>
            </w:r>
            <w:r w:rsidRPr="004C134F">
              <w:rPr>
                <w:rFonts w:ascii="Times New Roman" w:eastAsia="Times New Roman" w:hAnsi="Times New Roman" w:cs="Times New Roman"/>
                <w:spacing w:val="-1"/>
              </w:rPr>
              <w:t>w</w:t>
            </w:r>
            <w:r w:rsidRPr="004C134F">
              <w:rPr>
                <w:rFonts w:ascii="Times New Roman" w:eastAsia="Times New Roman" w:hAnsi="Times New Roman" w:cs="Times New Roman"/>
              </w:rPr>
              <w:t>h</w:t>
            </w:r>
            <w:r w:rsidRPr="004C134F">
              <w:rPr>
                <w:rFonts w:ascii="Times New Roman" w:eastAsia="Times New Roman" w:hAnsi="Times New Roman" w:cs="Times New Roman"/>
                <w:spacing w:val="-1"/>
              </w:rPr>
              <w:t>e</w:t>
            </w:r>
            <w:r w:rsidRPr="004C134F">
              <w:rPr>
                <w:rFonts w:ascii="Times New Roman" w:eastAsia="Times New Roman" w:hAnsi="Times New Roman" w:cs="Times New Roman"/>
                <w:spacing w:val="1"/>
              </w:rPr>
              <w:t>r</w:t>
            </w:r>
            <w:r w:rsidRPr="004C134F">
              <w:rPr>
                <w:rFonts w:ascii="Times New Roman" w:eastAsia="Times New Roman" w:hAnsi="Times New Roman" w:cs="Times New Roman"/>
              </w:rPr>
              <w:t>e</w:t>
            </w:r>
          </w:p>
          <w:p w14:paraId="6D1A1601" w14:textId="77777777" w:rsidR="00015D47" w:rsidRPr="00EF5648" w:rsidRDefault="0026255B" w:rsidP="00280B56">
            <w:pPr>
              <w:spacing w:after="0" w:line="240" w:lineRule="auto"/>
              <w:ind w:left="97" w:right="73"/>
              <w:jc w:val="both"/>
              <w:rPr>
                <w:rFonts w:ascii="Times New Roman" w:eastAsia="Times New Roman" w:hAnsi="Times New Roman" w:cs="Times New Roman"/>
              </w:rPr>
            </w:pPr>
            <w:proofErr w:type="gramStart"/>
            <w:r w:rsidRPr="004C134F">
              <w:rPr>
                <w:rFonts w:ascii="Times New Roman" w:eastAsia="Times New Roman" w:hAnsi="Times New Roman" w:cs="Times New Roman"/>
              </w:rPr>
              <w:t>mat</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ri</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l</w:t>
            </w:r>
            <w:proofErr w:type="gramEnd"/>
            <w:r w:rsidRPr="004C134F">
              <w:rPr>
                <w:rFonts w:ascii="Times New Roman" w:eastAsia="Times New Roman" w:hAnsi="Times New Roman" w:cs="Times New Roman"/>
              </w:rPr>
              <w:t>. Revis</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on</w:t>
            </w:r>
            <w:r w:rsidRPr="004C134F">
              <w:rPr>
                <w:rFonts w:ascii="Times New Roman" w:eastAsia="Times New Roman" w:hAnsi="Times New Roman" w:cs="Times New Roman"/>
                <w:spacing w:val="1"/>
              </w:rPr>
              <w:t xml:space="preserve"> </w:t>
            </w:r>
            <w:r w:rsidRPr="004C134F">
              <w:rPr>
                <w:rFonts w:ascii="Times New Roman" w:eastAsia="Times New Roman" w:hAnsi="Times New Roman" w:cs="Times New Roman"/>
              </w:rPr>
              <w:t>in</w:t>
            </w:r>
            <w:r w:rsidRPr="004C134F">
              <w:rPr>
                <w:rFonts w:ascii="Times New Roman" w:eastAsia="Times New Roman" w:hAnsi="Times New Roman" w:cs="Times New Roman"/>
                <w:spacing w:val="1"/>
              </w:rPr>
              <w:t>i</w:t>
            </w:r>
            <w:r w:rsidRPr="004C134F">
              <w:rPr>
                <w:rFonts w:ascii="Times New Roman" w:eastAsia="Times New Roman" w:hAnsi="Times New Roman" w:cs="Times New Roman"/>
              </w:rPr>
              <w:t>t</w:t>
            </w:r>
            <w:r w:rsidRPr="004C134F">
              <w:rPr>
                <w:rFonts w:ascii="Times New Roman" w:eastAsia="Times New Roman" w:hAnsi="Times New Roman" w:cs="Times New Roman"/>
                <w:spacing w:val="1"/>
              </w:rPr>
              <w:t>i</w:t>
            </w:r>
            <w:r w:rsidRPr="004C134F">
              <w:rPr>
                <w:rFonts w:ascii="Times New Roman" w:eastAsia="Times New Roman" w:hAnsi="Times New Roman" w:cs="Times New Roman"/>
                <w:spacing w:val="-1"/>
              </w:rPr>
              <w:t>a</w:t>
            </w:r>
            <w:r w:rsidRPr="004C134F">
              <w:rPr>
                <w:rFonts w:ascii="Times New Roman" w:eastAsia="Times New Roman" w:hAnsi="Times New Roman" w:cs="Times New Roman"/>
              </w:rPr>
              <w:t xml:space="preserve">ted </w:t>
            </w:r>
            <w:r w:rsidRPr="004C134F">
              <w:rPr>
                <w:rFonts w:ascii="Times New Roman" w:eastAsia="Times New Roman" w:hAnsi="Times New Roman" w:cs="Times New Roman"/>
                <w:spacing w:val="2"/>
              </w:rPr>
              <w:t>b</w:t>
            </w:r>
            <w:r w:rsidRPr="004C134F">
              <w:rPr>
                <w:rFonts w:ascii="Times New Roman" w:eastAsia="Times New Roman" w:hAnsi="Times New Roman" w:cs="Times New Roman"/>
              </w:rPr>
              <w:t>y</w:t>
            </w:r>
            <w:r w:rsidRPr="004C134F">
              <w:rPr>
                <w:rFonts w:ascii="Times New Roman" w:eastAsia="Times New Roman" w:hAnsi="Times New Roman" w:cs="Times New Roman"/>
                <w:spacing w:val="-3"/>
              </w:rPr>
              <w:t xml:space="preserve"> </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h</w:t>
            </w:r>
            <w:r w:rsidRPr="004C134F">
              <w:rPr>
                <w:rFonts w:ascii="Times New Roman" w:eastAsia="Times New Roman" w:hAnsi="Times New Roman" w:cs="Times New Roman"/>
                <w:spacing w:val="-1"/>
              </w:rPr>
              <w:t>a</w:t>
            </w:r>
            <w:r w:rsidRPr="004C134F">
              <w:rPr>
                <w:rFonts w:ascii="Times New Roman" w:eastAsia="Times New Roman" w:hAnsi="Times New Roman" w:cs="Times New Roman"/>
                <w:spacing w:val="2"/>
              </w:rPr>
              <w:t>n</w:t>
            </w:r>
            <w:r w:rsidRPr="004C134F">
              <w:rPr>
                <w:rFonts w:ascii="Times New Roman" w:eastAsia="Times New Roman" w:hAnsi="Times New Roman" w:cs="Times New Roman"/>
              </w:rPr>
              <w:t>g</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 xml:space="preserve">s to </w:t>
            </w:r>
            <w:proofErr w:type="spellStart"/>
            <w:r w:rsidRPr="004C134F">
              <w:rPr>
                <w:rFonts w:ascii="Times New Roman" w:eastAsia="Times New Roman" w:hAnsi="Times New Roman" w:cs="Times New Roman"/>
                <w:spacing w:val="1"/>
              </w:rPr>
              <w:t>l</w:t>
            </w:r>
            <w:r w:rsidRPr="004C134F">
              <w:rPr>
                <w:rFonts w:ascii="Times New Roman" w:eastAsia="Times New Roman" w:hAnsi="Times New Roman" w:cs="Times New Roman"/>
              </w:rPr>
              <w:t>ic</w:t>
            </w:r>
            <w:r w:rsidRPr="004C134F">
              <w:rPr>
                <w:rFonts w:ascii="Times New Roman" w:eastAsia="Times New Roman" w:hAnsi="Times New Roman" w:cs="Times New Roman"/>
                <w:spacing w:val="-1"/>
              </w:rPr>
              <w:t>e</w:t>
            </w:r>
            <w:r w:rsidRPr="004C134F">
              <w:rPr>
                <w:rFonts w:ascii="Times New Roman" w:eastAsia="Times New Roman" w:hAnsi="Times New Roman" w:cs="Times New Roman"/>
              </w:rPr>
              <w:t>n</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e</w:t>
            </w:r>
            <w:proofErr w:type="spellEnd"/>
            <w:r w:rsidRPr="004C134F">
              <w:rPr>
                <w:rFonts w:ascii="Times New Roman" w:eastAsia="Times New Roman" w:hAnsi="Times New Roman" w:cs="Times New Roman"/>
              </w:rPr>
              <w:t xml:space="preserve"> </w:t>
            </w:r>
            <w:r w:rsidRPr="004C134F">
              <w:rPr>
                <w:rFonts w:ascii="Times New Roman" w:eastAsia="Times New Roman" w:hAnsi="Times New Roman" w:cs="Times New Roman"/>
                <w:spacing w:val="-1"/>
              </w:rPr>
              <w:t>c</w:t>
            </w:r>
            <w:r w:rsidRPr="004C134F">
              <w:rPr>
                <w:rFonts w:ascii="Times New Roman" w:eastAsia="Times New Roman" w:hAnsi="Times New Roman" w:cs="Times New Roman"/>
              </w:rPr>
              <w:t>ondi</w:t>
            </w:r>
            <w:r w:rsidRPr="004C134F">
              <w:rPr>
                <w:rFonts w:ascii="Times New Roman" w:eastAsia="Times New Roman" w:hAnsi="Times New Roman" w:cs="Times New Roman"/>
                <w:spacing w:val="1"/>
              </w:rPr>
              <w:t>t</w:t>
            </w:r>
            <w:r w:rsidRPr="004C134F">
              <w:rPr>
                <w:rFonts w:ascii="Times New Roman" w:eastAsia="Times New Roman" w:hAnsi="Times New Roman" w:cs="Times New Roman"/>
              </w:rPr>
              <w:t>ion 21.</w:t>
            </w:r>
          </w:p>
        </w:tc>
      </w:tr>
      <w:tr w:rsidR="008E13E8" w:rsidRPr="00F82760" w14:paraId="07F4F46F" w14:textId="77777777" w:rsidTr="00280B56">
        <w:trPr>
          <w:trHeight w:hRule="exact" w:val="866"/>
        </w:trPr>
        <w:tc>
          <w:tcPr>
            <w:tcW w:w="2279" w:type="dxa"/>
            <w:tcBorders>
              <w:top w:val="single" w:sz="6" w:space="0" w:color="000000"/>
              <w:left w:val="single" w:sz="6" w:space="0" w:color="000000"/>
              <w:bottom w:val="single" w:sz="6" w:space="0" w:color="000000"/>
              <w:right w:val="single" w:sz="6" w:space="0" w:color="000000"/>
            </w:tcBorders>
          </w:tcPr>
          <w:p w14:paraId="37102E64" w14:textId="77777777" w:rsidR="00D41D85" w:rsidRPr="00EF5648" w:rsidRDefault="00D41D85" w:rsidP="00280B56">
            <w:pPr>
              <w:spacing w:after="0" w:line="240" w:lineRule="auto"/>
              <w:jc w:val="both"/>
              <w:rPr>
                <w:rFonts w:ascii="Times New Roman" w:hAnsi="Times New Roman" w:cs="Times New Roman"/>
              </w:rPr>
            </w:pPr>
            <w:r w:rsidRPr="00EF5648">
              <w:rPr>
                <w:rFonts w:ascii="Times New Roman" w:hAnsi="Times New Roman" w:cs="Times New Roman"/>
              </w:rPr>
              <w:lastRenderedPageBreak/>
              <w:t>Rev</w:t>
            </w:r>
            <w:r w:rsidR="008E13E8" w:rsidRPr="00EF5648">
              <w:rPr>
                <w:rFonts w:ascii="Times New Roman" w:hAnsi="Times New Roman" w:cs="Times New Roman"/>
              </w:rPr>
              <w:t>ision 5</w:t>
            </w:r>
          </w:p>
        </w:tc>
        <w:tc>
          <w:tcPr>
            <w:tcW w:w="1298" w:type="dxa"/>
            <w:tcBorders>
              <w:top w:val="single" w:sz="6" w:space="0" w:color="000000"/>
              <w:left w:val="single" w:sz="6" w:space="0" w:color="000000"/>
              <w:bottom w:val="single" w:sz="6" w:space="0" w:color="000000"/>
              <w:right w:val="single" w:sz="6" w:space="0" w:color="000000"/>
            </w:tcBorders>
          </w:tcPr>
          <w:p w14:paraId="02D08368" w14:textId="77777777" w:rsidR="00D41D85" w:rsidRPr="00EF5648" w:rsidRDefault="008E13E8" w:rsidP="00280B56">
            <w:pPr>
              <w:spacing w:after="0" w:line="240" w:lineRule="auto"/>
              <w:jc w:val="both"/>
              <w:rPr>
                <w:rFonts w:ascii="Times New Roman" w:hAnsi="Times New Roman" w:cs="Times New Roman"/>
              </w:rPr>
            </w:pPr>
            <w:r w:rsidRPr="00EF5648">
              <w:rPr>
                <w:rFonts w:ascii="Times New Roman" w:hAnsi="Times New Roman" w:cs="Times New Roman"/>
              </w:rPr>
              <w:t>01.01.2014</w:t>
            </w:r>
          </w:p>
        </w:tc>
        <w:tc>
          <w:tcPr>
            <w:tcW w:w="4980" w:type="dxa"/>
            <w:tcBorders>
              <w:top w:val="single" w:sz="6" w:space="0" w:color="000000"/>
              <w:left w:val="single" w:sz="6" w:space="0" w:color="000000"/>
              <w:bottom w:val="single" w:sz="6" w:space="0" w:color="000000"/>
              <w:right w:val="single" w:sz="6" w:space="0" w:color="000000"/>
            </w:tcBorders>
          </w:tcPr>
          <w:p w14:paraId="144DCE6D" w14:textId="77777777" w:rsidR="00D41D85" w:rsidRPr="00EF5648" w:rsidRDefault="008E13E8" w:rsidP="00280B56">
            <w:pPr>
              <w:spacing w:after="0" w:line="240" w:lineRule="auto"/>
              <w:jc w:val="both"/>
              <w:rPr>
                <w:rFonts w:ascii="Times New Roman" w:hAnsi="Times New Roman" w:cs="Times New Roman"/>
              </w:rPr>
            </w:pPr>
            <w:r w:rsidRPr="00EF5648">
              <w:rPr>
                <w:rFonts w:ascii="Times New Roman" w:hAnsi="Times New Roman" w:cs="Times New Roman"/>
              </w:rPr>
              <w:t xml:space="preserve">Modified to include the requirements of </w:t>
            </w:r>
            <w:proofErr w:type="spellStart"/>
            <w:r w:rsidRPr="00EF5648">
              <w:rPr>
                <w:rFonts w:ascii="Times New Roman" w:hAnsi="Times New Roman" w:cs="Times New Roman"/>
              </w:rPr>
              <w:t>Licence</w:t>
            </w:r>
            <w:proofErr w:type="spellEnd"/>
            <w:r w:rsidRPr="00EF5648">
              <w:rPr>
                <w:rFonts w:ascii="Times New Roman" w:hAnsi="Times New Roman" w:cs="Times New Roman"/>
              </w:rPr>
              <w:t xml:space="preserve"> Conditions implementing Code Administration Code of Practice.</w:t>
            </w:r>
          </w:p>
        </w:tc>
      </w:tr>
      <w:tr w:rsidR="00F82760" w:rsidRPr="00F82760" w14:paraId="2E7304A0" w14:textId="77777777" w:rsidTr="00280B56">
        <w:trPr>
          <w:trHeight w:hRule="exact" w:val="1133"/>
        </w:trPr>
        <w:tc>
          <w:tcPr>
            <w:tcW w:w="2279" w:type="dxa"/>
            <w:tcBorders>
              <w:top w:val="single" w:sz="6" w:space="0" w:color="000000"/>
              <w:left w:val="single" w:sz="6" w:space="0" w:color="000000"/>
              <w:bottom w:val="single" w:sz="6" w:space="0" w:color="000000"/>
              <w:right w:val="single" w:sz="6" w:space="0" w:color="000000"/>
            </w:tcBorders>
          </w:tcPr>
          <w:p w14:paraId="5B51FFB8" w14:textId="77777777" w:rsidR="00F82760" w:rsidRPr="00EF5648" w:rsidRDefault="00F82760" w:rsidP="00280B56">
            <w:pPr>
              <w:spacing w:after="0" w:line="240" w:lineRule="auto"/>
              <w:jc w:val="both"/>
              <w:rPr>
                <w:rFonts w:ascii="Times New Roman" w:hAnsi="Times New Roman" w:cs="Times New Roman"/>
              </w:rPr>
            </w:pPr>
            <w:r w:rsidRPr="00EF5648">
              <w:rPr>
                <w:rFonts w:ascii="Times New Roman" w:hAnsi="Times New Roman" w:cs="Times New Roman"/>
              </w:rPr>
              <w:t>Revision 6</w:t>
            </w:r>
          </w:p>
        </w:tc>
        <w:tc>
          <w:tcPr>
            <w:tcW w:w="1298" w:type="dxa"/>
            <w:tcBorders>
              <w:top w:val="single" w:sz="6" w:space="0" w:color="000000"/>
              <w:left w:val="single" w:sz="6" w:space="0" w:color="000000"/>
              <w:bottom w:val="single" w:sz="6" w:space="0" w:color="000000"/>
              <w:right w:val="single" w:sz="6" w:space="0" w:color="000000"/>
            </w:tcBorders>
          </w:tcPr>
          <w:p w14:paraId="73CC14ED" w14:textId="77777777" w:rsidR="00F82760" w:rsidRPr="00EF5648" w:rsidRDefault="00F82760" w:rsidP="00280B56">
            <w:pPr>
              <w:spacing w:after="0" w:line="240" w:lineRule="auto"/>
              <w:jc w:val="both"/>
              <w:rPr>
                <w:rFonts w:ascii="Times New Roman" w:hAnsi="Times New Roman" w:cs="Times New Roman"/>
              </w:rPr>
            </w:pPr>
            <w:r w:rsidRPr="00EF5648">
              <w:rPr>
                <w:rFonts w:ascii="Times New Roman" w:hAnsi="Times New Roman" w:cs="Times New Roman"/>
              </w:rPr>
              <w:t>09.09.14</w:t>
            </w:r>
          </w:p>
        </w:tc>
        <w:tc>
          <w:tcPr>
            <w:tcW w:w="4980" w:type="dxa"/>
            <w:tcBorders>
              <w:top w:val="single" w:sz="6" w:space="0" w:color="000000"/>
              <w:left w:val="single" w:sz="6" w:space="0" w:color="000000"/>
              <w:bottom w:val="single" w:sz="6" w:space="0" w:color="000000"/>
              <w:right w:val="single" w:sz="6" w:space="0" w:color="000000"/>
            </w:tcBorders>
          </w:tcPr>
          <w:p w14:paraId="774BB531" w14:textId="77777777" w:rsidR="00F82760" w:rsidRPr="00EF5648" w:rsidRDefault="00F82760" w:rsidP="00280B56">
            <w:pPr>
              <w:spacing w:after="0" w:line="240" w:lineRule="auto"/>
              <w:jc w:val="both"/>
              <w:rPr>
                <w:rFonts w:ascii="Times New Roman" w:hAnsi="Times New Roman" w:cs="Times New Roman"/>
              </w:rPr>
            </w:pPr>
            <w:r w:rsidRPr="00EF5648">
              <w:rPr>
                <w:rFonts w:ascii="Times New Roman" w:hAnsi="Times New Roman" w:cs="Times New Roman"/>
              </w:rPr>
              <w:t>Minor amendment to reflect that the National Consumer Council has been abolished and its responsibilities have been transferred to Citizens Advice and Citizens Advice Scotland.</w:t>
            </w:r>
          </w:p>
        </w:tc>
      </w:tr>
      <w:tr w:rsidR="00B26818" w:rsidRPr="00F82760" w14:paraId="3DEE97BF" w14:textId="77777777" w:rsidTr="00280B56">
        <w:trPr>
          <w:trHeight w:hRule="exact" w:val="2551"/>
        </w:trPr>
        <w:tc>
          <w:tcPr>
            <w:tcW w:w="2279" w:type="dxa"/>
            <w:tcBorders>
              <w:top w:val="single" w:sz="6" w:space="0" w:color="000000"/>
              <w:left w:val="single" w:sz="6" w:space="0" w:color="000000"/>
              <w:bottom w:val="single" w:sz="6" w:space="0" w:color="000000"/>
              <w:right w:val="single" w:sz="6" w:space="0" w:color="000000"/>
            </w:tcBorders>
          </w:tcPr>
          <w:p w14:paraId="0D85304A" w14:textId="77777777" w:rsidR="00B26818" w:rsidRPr="00EF5648" w:rsidRDefault="00B26818" w:rsidP="00280B56">
            <w:pPr>
              <w:spacing w:after="0" w:line="240" w:lineRule="auto"/>
              <w:jc w:val="both"/>
              <w:rPr>
                <w:rFonts w:ascii="Times New Roman" w:hAnsi="Times New Roman" w:cs="Times New Roman"/>
              </w:rPr>
            </w:pPr>
            <w:r>
              <w:rPr>
                <w:rFonts w:ascii="Times New Roman" w:hAnsi="Times New Roman" w:cs="Times New Roman"/>
              </w:rPr>
              <w:t>Revision 7</w:t>
            </w:r>
          </w:p>
        </w:tc>
        <w:tc>
          <w:tcPr>
            <w:tcW w:w="1298" w:type="dxa"/>
            <w:tcBorders>
              <w:top w:val="single" w:sz="6" w:space="0" w:color="000000"/>
              <w:left w:val="single" w:sz="6" w:space="0" w:color="000000"/>
              <w:bottom w:val="single" w:sz="6" w:space="0" w:color="000000"/>
              <w:right w:val="single" w:sz="6" w:space="0" w:color="000000"/>
            </w:tcBorders>
          </w:tcPr>
          <w:p w14:paraId="499A4945" w14:textId="77777777" w:rsidR="00B26818" w:rsidRPr="00EF5648" w:rsidRDefault="00B26818" w:rsidP="00280B56">
            <w:pPr>
              <w:spacing w:after="0" w:line="240" w:lineRule="auto"/>
              <w:jc w:val="both"/>
              <w:rPr>
                <w:rFonts w:ascii="Times New Roman" w:hAnsi="Times New Roman" w:cs="Times New Roman"/>
              </w:rPr>
            </w:pPr>
            <w:r>
              <w:rPr>
                <w:rFonts w:ascii="Times New Roman" w:hAnsi="Times New Roman" w:cs="Times New Roman"/>
              </w:rPr>
              <w:t>06.04.2017</w:t>
            </w:r>
          </w:p>
        </w:tc>
        <w:tc>
          <w:tcPr>
            <w:tcW w:w="4980" w:type="dxa"/>
            <w:tcBorders>
              <w:top w:val="single" w:sz="6" w:space="0" w:color="000000"/>
              <w:left w:val="single" w:sz="6" w:space="0" w:color="000000"/>
              <w:bottom w:val="single" w:sz="6" w:space="0" w:color="000000"/>
              <w:right w:val="single" w:sz="6" w:space="0" w:color="000000"/>
            </w:tcBorders>
          </w:tcPr>
          <w:p w14:paraId="3EF9B35C" w14:textId="77777777" w:rsidR="00B26818" w:rsidRDefault="009921DF" w:rsidP="00280B56">
            <w:pPr>
              <w:spacing w:after="0" w:line="240" w:lineRule="auto"/>
              <w:jc w:val="both"/>
              <w:rPr>
                <w:rFonts w:ascii="Times New Roman" w:hAnsi="Times New Roman" w:cs="Times New Roman"/>
              </w:rPr>
            </w:pPr>
            <w:r>
              <w:rPr>
                <w:rFonts w:ascii="Times New Roman" w:hAnsi="Times New Roman" w:cs="Times New Roman"/>
              </w:rPr>
              <w:t>Modified to reference the</w:t>
            </w:r>
            <w:r w:rsidRPr="009921DF">
              <w:rPr>
                <w:rFonts w:ascii="Times New Roman" w:hAnsi="Times New Roman" w:cs="Times New Roman"/>
              </w:rPr>
              <w:t xml:space="preserve"> third Code Governance Review, </w:t>
            </w:r>
            <w:proofErr w:type="spellStart"/>
            <w:r w:rsidRPr="009921DF">
              <w:rPr>
                <w:rFonts w:ascii="Times New Roman" w:hAnsi="Times New Roman" w:cs="Times New Roman"/>
              </w:rPr>
              <w:t>Ofgem</w:t>
            </w:r>
            <w:proofErr w:type="spellEnd"/>
            <w:r w:rsidRPr="009921DF">
              <w:rPr>
                <w:rFonts w:ascii="Times New Roman" w:hAnsi="Times New Roman" w:cs="Times New Roman"/>
              </w:rPr>
              <w:t xml:space="preserve"> </w:t>
            </w:r>
            <w:r>
              <w:rPr>
                <w:rFonts w:ascii="Times New Roman" w:hAnsi="Times New Roman" w:cs="Times New Roman"/>
              </w:rPr>
              <w:t>has</w:t>
            </w:r>
            <w:r w:rsidRPr="009921DF">
              <w:rPr>
                <w:rFonts w:ascii="Times New Roman" w:hAnsi="Times New Roman" w:cs="Times New Roman"/>
              </w:rPr>
              <w:t xml:space="preserve"> introduce</w:t>
            </w:r>
            <w:r>
              <w:rPr>
                <w:rFonts w:ascii="Times New Roman" w:hAnsi="Times New Roman" w:cs="Times New Roman"/>
              </w:rPr>
              <w:t>d</w:t>
            </w:r>
            <w:r w:rsidRPr="009921DF">
              <w:rPr>
                <w:rFonts w:ascii="Times New Roman" w:hAnsi="Times New Roman" w:cs="Times New Roman"/>
              </w:rPr>
              <w:t xml:space="preserve"> more flexibility to the GB Distribution Code (</w:t>
            </w:r>
            <w:proofErr w:type="spellStart"/>
            <w:r w:rsidRPr="009921DF">
              <w:rPr>
                <w:rFonts w:ascii="Times New Roman" w:hAnsi="Times New Roman" w:cs="Times New Roman"/>
              </w:rPr>
              <w:t>DCode</w:t>
            </w:r>
            <w:proofErr w:type="spellEnd"/>
            <w:r w:rsidRPr="009921DF">
              <w:rPr>
                <w:rFonts w:ascii="Times New Roman" w:hAnsi="Times New Roman" w:cs="Times New Roman"/>
              </w:rPr>
              <w:t xml:space="preserve">) modifications process following a Significant Code Review (SCR). The proposed changes include three routes for progressing an SCR’s conclusions, with potential allowance to move between the processes. </w:t>
            </w:r>
            <w:r>
              <w:rPr>
                <w:rFonts w:ascii="Times New Roman" w:hAnsi="Times New Roman" w:cs="Times New Roman"/>
              </w:rPr>
              <w:t>This modification</w:t>
            </w:r>
            <w:r w:rsidRPr="009921DF">
              <w:rPr>
                <w:rFonts w:ascii="Times New Roman" w:hAnsi="Times New Roman" w:cs="Times New Roman"/>
              </w:rPr>
              <w:t xml:space="preserve"> </w:t>
            </w:r>
            <w:r>
              <w:rPr>
                <w:rFonts w:ascii="Times New Roman" w:hAnsi="Times New Roman" w:cs="Times New Roman"/>
              </w:rPr>
              <w:t>aligns</w:t>
            </w:r>
            <w:r w:rsidRPr="009921DF">
              <w:rPr>
                <w:rFonts w:ascii="Times New Roman" w:hAnsi="Times New Roman" w:cs="Times New Roman"/>
              </w:rPr>
              <w:t xml:space="preserve"> </w:t>
            </w:r>
            <w:proofErr w:type="spellStart"/>
            <w:r w:rsidRPr="009921DF">
              <w:rPr>
                <w:rFonts w:ascii="Times New Roman" w:hAnsi="Times New Roman" w:cs="Times New Roman"/>
              </w:rPr>
              <w:t>DCode’s</w:t>
            </w:r>
            <w:proofErr w:type="spellEnd"/>
            <w:r w:rsidRPr="009921DF">
              <w:rPr>
                <w:rFonts w:ascii="Times New Roman" w:hAnsi="Times New Roman" w:cs="Times New Roman"/>
              </w:rPr>
              <w:t xml:space="preserve"> Constitution and Rules with the </w:t>
            </w:r>
            <w:proofErr w:type="spellStart"/>
            <w:r w:rsidRPr="009921DF">
              <w:rPr>
                <w:rFonts w:ascii="Times New Roman" w:hAnsi="Times New Roman" w:cs="Times New Roman"/>
              </w:rPr>
              <w:t>licence</w:t>
            </w:r>
            <w:proofErr w:type="spellEnd"/>
            <w:r w:rsidRPr="009921DF">
              <w:rPr>
                <w:rFonts w:ascii="Times New Roman" w:hAnsi="Times New Roman" w:cs="Times New Roman"/>
              </w:rPr>
              <w:t xml:space="preserve"> changes made by </w:t>
            </w:r>
            <w:proofErr w:type="spellStart"/>
            <w:r w:rsidRPr="009921DF">
              <w:rPr>
                <w:rFonts w:ascii="Times New Roman" w:hAnsi="Times New Roman" w:cs="Times New Roman"/>
              </w:rPr>
              <w:t>Ofgem</w:t>
            </w:r>
            <w:proofErr w:type="spellEnd"/>
            <w:r w:rsidRPr="009921DF">
              <w:rPr>
                <w:rFonts w:ascii="Times New Roman" w:hAnsi="Times New Roman" w:cs="Times New Roman"/>
              </w:rPr>
              <w:t xml:space="preserve"> to deliver these new processes.</w:t>
            </w:r>
          </w:p>
          <w:p w14:paraId="0C629B5B" w14:textId="77777777" w:rsidR="00A02EA9" w:rsidRPr="00EF5648" w:rsidRDefault="00A02EA9" w:rsidP="00280B56">
            <w:pPr>
              <w:spacing w:after="0" w:line="240" w:lineRule="auto"/>
              <w:jc w:val="both"/>
              <w:rPr>
                <w:rFonts w:ascii="Times New Roman" w:hAnsi="Times New Roman" w:cs="Times New Roman"/>
              </w:rPr>
            </w:pPr>
          </w:p>
        </w:tc>
      </w:tr>
    </w:tbl>
    <w:p w14:paraId="0540623E" w14:textId="77777777" w:rsidR="00015D47" w:rsidRPr="00984CD6" w:rsidRDefault="00280B56">
      <w:pPr>
        <w:spacing w:after="0"/>
        <w:sectPr w:rsidR="00015D47" w:rsidRPr="00984CD6" w:rsidSect="00DC59E2">
          <w:headerReference w:type="default" r:id="rId12"/>
          <w:footerReference w:type="default" r:id="rId13"/>
          <w:pgSz w:w="11900" w:h="16860"/>
          <w:pgMar w:top="1580" w:right="1220" w:bottom="960" w:left="1440" w:header="0" w:footer="771" w:gutter="0"/>
          <w:pgBorders w:display="firstPage" w:offsetFrom="page">
            <w:top w:val="thinThickSmallGap" w:sz="24" w:space="24" w:color="FFFFFF" w:themeColor="background1"/>
            <w:left w:val="thinThickSmallGap" w:sz="24" w:space="24" w:color="FFFFFF" w:themeColor="background1"/>
            <w:bottom w:val="thickThinSmallGap" w:sz="24" w:space="24" w:color="FFFFFF" w:themeColor="background1"/>
            <w:right w:val="thickThinSmallGap" w:sz="24" w:space="24" w:color="FFFFFF" w:themeColor="background1"/>
          </w:pgBorders>
          <w:pgNumType w:start="1"/>
          <w:cols w:space="720"/>
        </w:sectPr>
      </w:pPr>
      <w:r>
        <w:br w:type="textWrapping" w:clear="all"/>
      </w:r>
    </w:p>
    <w:p w14:paraId="12058E90" w14:textId="77777777" w:rsidR="00015D47" w:rsidRPr="00984CD6" w:rsidRDefault="00015D47">
      <w:pPr>
        <w:spacing w:after="0" w:line="200" w:lineRule="exact"/>
        <w:rPr>
          <w:sz w:val="20"/>
          <w:szCs w:val="20"/>
        </w:rPr>
      </w:pPr>
    </w:p>
    <w:p w14:paraId="7A3AD9F7" w14:textId="77777777" w:rsidR="00015D47" w:rsidRPr="00984CD6" w:rsidRDefault="00015D47">
      <w:pPr>
        <w:spacing w:before="17" w:after="0" w:line="220" w:lineRule="exact"/>
      </w:pPr>
    </w:p>
    <w:p w14:paraId="3EC8C6A7" w14:textId="77777777" w:rsidR="00015D47" w:rsidRPr="005D6559" w:rsidRDefault="0026255B">
      <w:pPr>
        <w:spacing w:before="25" w:after="0" w:line="240" w:lineRule="auto"/>
        <w:ind w:left="2239" w:right="2212"/>
        <w:jc w:val="center"/>
        <w:rPr>
          <w:rFonts w:ascii="Times New Roman" w:eastAsia="Arial" w:hAnsi="Times New Roman" w:cs="Times New Roman"/>
          <w:sz w:val="28"/>
          <w:szCs w:val="28"/>
        </w:rPr>
      </w:pPr>
      <w:r w:rsidRPr="005D6559">
        <w:rPr>
          <w:rFonts w:ascii="Times New Roman" w:eastAsia="Arial" w:hAnsi="Times New Roman" w:cs="Times New Roman"/>
          <w:b/>
          <w:bCs/>
          <w:spacing w:val="-1"/>
          <w:sz w:val="28"/>
          <w:szCs w:val="28"/>
        </w:rPr>
        <w:t>D</w:t>
      </w:r>
      <w:r w:rsidRPr="005D6559">
        <w:rPr>
          <w:rFonts w:ascii="Times New Roman" w:eastAsia="Arial" w:hAnsi="Times New Roman" w:cs="Times New Roman"/>
          <w:b/>
          <w:bCs/>
          <w:spacing w:val="1"/>
          <w:sz w:val="28"/>
          <w:szCs w:val="28"/>
        </w:rPr>
        <w:t>I</w:t>
      </w:r>
      <w:r w:rsidRPr="005D6559">
        <w:rPr>
          <w:rFonts w:ascii="Times New Roman" w:eastAsia="Arial" w:hAnsi="Times New Roman" w:cs="Times New Roman"/>
          <w:b/>
          <w:bCs/>
          <w:sz w:val="28"/>
          <w:szCs w:val="28"/>
        </w:rPr>
        <w:t>S</w:t>
      </w:r>
      <w:r w:rsidRPr="005D6559">
        <w:rPr>
          <w:rFonts w:ascii="Times New Roman" w:eastAsia="Arial" w:hAnsi="Times New Roman" w:cs="Times New Roman"/>
          <w:b/>
          <w:bCs/>
          <w:spacing w:val="-1"/>
          <w:sz w:val="28"/>
          <w:szCs w:val="28"/>
        </w:rPr>
        <w:t>TR</w:t>
      </w:r>
      <w:r w:rsidRPr="005D6559">
        <w:rPr>
          <w:rFonts w:ascii="Times New Roman" w:eastAsia="Arial" w:hAnsi="Times New Roman" w:cs="Times New Roman"/>
          <w:b/>
          <w:bCs/>
          <w:spacing w:val="1"/>
          <w:sz w:val="28"/>
          <w:szCs w:val="28"/>
        </w:rPr>
        <w:t>I</w:t>
      </w:r>
      <w:r w:rsidRPr="005D6559">
        <w:rPr>
          <w:rFonts w:ascii="Times New Roman" w:eastAsia="Arial" w:hAnsi="Times New Roman" w:cs="Times New Roman"/>
          <w:b/>
          <w:bCs/>
          <w:spacing w:val="-1"/>
          <w:sz w:val="28"/>
          <w:szCs w:val="28"/>
        </w:rPr>
        <w:t>BUT</w:t>
      </w:r>
      <w:r w:rsidRPr="005D6559">
        <w:rPr>
          <w:rFonts w:ascii="Times New Roman" w:eastAsia="Arial" w:hAnsi="Times New Roman" w:cs="Times New Roman"/>
          <w:b/>
          <w:bCs/>
          <w:spacing w:val="1"/>
          <w:sz w:val="28"/>
          <w:szCs w:val="28"/>
        </w:rPr>
        <w:t>I</w:t>
      </w:r>
      <w:r w:rsidRPr="005D6559">
        <w:rPr>
          <w:rFonts w:ascii="Times New Roman" w:eastAsia="Arial" w:hAnsi="Times New Roman" w:cs="Times New Roman"/>
          <w:b/>
          <w:bCs/>
          <w:sz w:val="28"/>
          <w:szCs w:val="28"/>
        </w:rPr>
        <w:t xml:space="preserve">ON </w:t>
      </w:r>
      <w:r w:rsidRPr="005D6559">
        <w:rPr>
          <w:rFonts w:ascii="Times New Roman" w:eastAsia="Arial" w:hAnsi="Times New Roman" w:cs="Times New Roman"/>
          <w:b/>
          <w:bCs/>
          <w:spacing w:val="-4"/>
          <w:sz w:val="28"/>
          <w:szCs w:val="28"/>
        </w:rPr>
        <w:t>C</w:t>
      </w:r>
      <w:r w:rsidRPr="005D6559">
        <w:rPr>
          <w:rFonts w:ascii="Times New Roman" w:eastAsia="Arial" w:hAnsi="Times New Roman" w:cs="Times New Roman"/>
          <w:b/>
          <w:bCs/>
          <w:sz w:val="28"/>
          <w:szCs w:val="28"/>
        </w:rPr>
        <w:t>O</w:t>
      </w:r>
      <w:r w:rsidRPr="005D6559">
        <w:rPr>
          <w:rFonts w:ascii="Times New Roman" w:eastAsia="Arial" w:hAnsi="Times New Roman" w:cs="Times New Roman"/>
          <w:b/>
          <w:bCs/>
          <w:spacing w:val="-1"/>
          <w:sz w:val="28"/>
          <w:szCs w:val="28"/>
        </w:rPr>
        <w:t>D</w:t>
      </w:r>
      <w:r w:rsidRPr="005D6559">
        <w:rPr>
          <w:rFonts w:ascii="Times New Roman" w:eastAsia="Arial" w:hAnsi="Times New Roman" w:cs="Times New Roman"/>
          <w:b/>
          <w:bCs/>
          <w:sz w:val="28"/>
          <w:szCs w:val="28"/>
        </w:rPr>
        <w:t>E</w:t>
      </w:r>
      <w:r w:rsidRPr="005D6559">
        <w:rPr>
          <w:rFonts w:ascii="Times New Roman" w:eastAsia="Arial" w:hAnsi="Times New Roman" w:cs="Times New Roman"/>
          <w:b/>
          <w:bCs/>
          <w:spacing w:val="1"/>
          <w:sz w:val="28"/>
          <w:szCs w:val="28"/>
        </w:rPr>
        <w:t xml:space="preserve"> </w:t>
      </w:r>
      <w:r w:rsidRPr="005D6559">
        <w:rPr>
          <w:rFonts w:ascii="Times New Roman" w:eastAsia="Arial" w:hAnsi="Times New Roman" w:cs="Times New Roman"/>
          <w:b/>
          <w:bCs/>
          <w:spacing w:val="-1"/>
          <w:sz w:val="28"/>
          <w:szCs w:val="28"/>
        </w:rPr>
        <w:t>R</w:t>
      </w:r>
      <w:r w:rsidRPr="005D6559">
        <w:rPr>
          <w:rFonts w:ascii="Times New Roman" w:eastAsia="Arial" w:hAnsi="Times New Roman" w:cs="Times New Roman"/>
          <w:b/>
          <w:bCs/>
          <w:sz w:val="28"/>
          <w:szCs w:val="28"/>
        </w:rPr>
        <w:t>EV</w:t>
      </w:r>
      <w:r w:rsidRPr="005D6559">
        <w:rPr>
          <w:rFonts w:ascii="Times New Roman" w:eastAsia="Arial" w:hAnsi="Times New Roman" w:cs="Times New Roman"/>
          <w:b/>
          <w:bCs/>
          <w:spacing w:val="-1"/>
          <w:sz w:val="28"/>
          <w:szCs w:val="28"/>
        </w:rPr>
        <w:t>I</w:t>
      </w:r>
      <w:r w:rsidRPr="005D6559">
        <w:rPr>
          <w:rFonts w:ascii="Times New Roman" w:eastAsia="Arial" w:hAnsi="Times New Roman" w:cs="Times New Roman"/>
          <w:b/>
          <w:bCs/>
          <w:sz w:val="28"/>
          <w:szCs w:val="28"/>
        </w:rPr>
        <w:t xml:space="preserve">EW </w:t>
      </w:r>
      <w:r w:rsidRPr="005D6559">
        <w:rPr>
          <w:rFonts w:ascii="Times New Roman" w:eastAsia="Arial" w:hAnsi="Times New Roman" w:cs="Times New Roman"/>
          <w:b/>
          <w:bCs/>
          <w:spacing w:val="-19"/>
          <w:sz w:val="28"/>
          <w:szCs w:val="28"/>
        </w:rPr>
        <w:t>P</w:t>
      </w:r>
      <w:r w:rsidRPr="005D6559">
        <w:rPr>
          <w:rFonts w:ascii="Times New Roman" w:eastAsia="Arial" w:hAnsi="Times New Roman" w:cs="Times New Roman"/>
          <w:b/>
          <w:bCs/>
          <w:spacing w:val="-6"/>
          <w:sz w:val="28"/>
          <w:szCs w:val="28"/>
        </w:rPr>
        <w:t>A</w:t>
      </w:r>
      <w:r w:rsidRPr="005D6559">
        <w:rPr>
          <w:rFonts w:ascii="Times New Roman" w:eastAsia="Arial" w:hAnsi="Times New Roman" w:cs="Times New Roman"/>
          <w:b/>
          <w:bCs/>
          <w:spacing w:val="1"/>
          <w:sz w:val="28"/>
          <w:szCs w:val="28"/>
        </w:rPr>
        <w:t>N</w:t>
      </w:r>
      <w:r w:rsidRPr="005D6559">
        <w:rPr>
          <w:rFonts w:ascii="Times New Roman" w:eastAsia="Arial" w:hAnsi="Times New Roman" w:cs="Times New Roman"/>
          <w:b/>
          <w:bCs/>
          <w:sz w:val="28"/>
          <w:szCs w:val="28"/>
        </w:rPr>
        <w:t>EL</w:t>
      </w:r>
    </w:p>
    <w:p w14:paraId="3779BA21" w14:textId="77777777" w:rsidR="00015D47" w:rsidRPr="005D6559" w:rsidRDefault="00015D47">
      <w:pPr>
        <w:spacing w:before="9" w:after="0" w:line="120" w:lineRule="exact"/>
        <w:rPr>
          <w:rFonts w:ascii="Times New Roman" w:hAnsi="Times New Roman" w:cs="Times New Roman"/>
          <w:sz w:val="12"/>
          <w:szCs w:val="12"/>
        </w:rPr>
      </w:pPr>
    </w:p>
    <w:p w14:paraId="53E64613" w14:textId="77777777" w:rsidR="00015D47" w:rsidRPr="005D6559" w:rsidRDefault="00015D47">
      <w:pPr>
        <w:spacing w:after="0" w:line="200" w:lineRule="exact"/>
        <w:rPr>
          <w:rFonts w:ascii="Times New Roman" w:hAnsi="Times New Roman" w:cs="Times New Roman"/>
          <w:sz w:val="20"/>
          <w:szCs w:val="20"/>
        </w:rPr>
      </w:pPr>
    </w:p>
    <w:p w14:paraId="441B28AF" w14:textId="77777777" w:rsidR="005D6559" w:rsidRPr="009921DF" w:rsidRDefault="0026255B" w:rsidP="009921DF">
      <w:pPr>
        <w:pStyle w:val="Heading1"/>
        <w:jc w:val="center"/>
        <w:rPr>
          <w:rFonts w:ascii="Times New Roman" w:eastAsia="Arial" w:hAnsi="Times New Roman" w:cs="Times New Roman"/>
          <w:spacing w:val="-1"/>
        </w:rPr>
      </w:pPr>
      <w:bookmarkStart w:id="33" w:name="_Toc480797414"/>
      <w:r w:rsidRPr="009921DF">
        <w:rPr>
          <w:rFonts w:ascii="Times New Roman" w:eastAsia="Arial" w:hAnsi="Times New Roman" w:cs="Times New Roman"/>
        </w:rPr>
        <w:t>S</w:t>
      </w:r>
      <w:r w:rsidRPr="009921DF">
        <w:rPr>
          <w:rFonts w:ascii="Times New Roman" w:eastAsia="Arial" w:hAnsi="Times New Roman" w:cs="Times New Roman"/>
          <w:spacing w:val="-18"/>
        </w:rPr>
        <w:t>T</w:t>
      </w:r>
      <w:r w:rsidRPr="009921DF">
        <w:rPr>
          <w:rFonts w:ascii="Times New Roman" w:eastAsia="Arial" w:hAnsi="Times New Roman" w:cs="Times New Roman"/>
          <w:spacing w:val="-6"/>
        </w:rPr>
        <w:t>A</w:t>
      </w:r>
      <w:r w:rsidRPr="009921DF">
        <w:rPr>
          <w:rFonts w:ascii="Times New Roman" w:eastAsia="Arial" w:hAnsi="Times New Roman" w:cs="Times New Roman"/>
          <w:spacing w:val="-1"/>
        </w:rPr>
        <w:t>N</w:t>
      </w:r>
      <w:r w:rsidRPr="009921DF">
        <w:rPr>
          <w:rFonts w:ascii="Times New Roman" w:eastAsia="Arial" w:hAnsi="Times New Roman" w:cs="Times New Roman"/>
          <w:spacing w:val="3"/>
        </w:rPr>
        <w:t>D</w:t>
      </w:r>
      <w:r w:rsidRPr="009921DF">
        <w:rPr>
          <w:rFonts w:ascii="Times New Roman" w:eastAsia="Arial" w:hAnsi="Times New Roman" w:cs="Times New Roman"/>
          <w:spacing w:val="-6"/>
        </w:rPr>
        <w:t>A</w:t>
      </w:r>
      <w:r w:rsidRPr="009921DF">
        <w:rPr>
          <w:rFonts w:ascii="Times New Roman" w:eastAsia="Arial" w:hAnsi="Times New Roman" w:cs="Times New Roman"/>
          <w:spacing w:val="1"/>
        </w:rPr>
        <w:t>R</w:t>
      </w:r>
      <w:r w:rsidRPr="009921DF">
        <w:rPr>
          <w:rFonts w:ascii="Times New Roman" w:eastAsia="Arial" w:hAnsi="Times New Roman" w:cs="Times New Roman"/>
        </w:rPr>
        <w:t>D P</w:t>
      </w:r>
      <w:r w:rsidRPr="009921DF">
        <w:rPr>
          <w:rFonts w:ascii="Times New Roman" w:eastAsia="Arial" w:hAnsi="Times New Roman" w:cs="Times New Roman"/>
          <w:spacing w:val="-1"/>
        </w:rPr>
        <w:t>R</w:t>
      </w:r>
      <w:r w:rsidRPr="009921DF">
        <w:rPr>
          <w:rFonts w:ascii="Times New Roman" w:eastAsia="Arial" w:hAnsi="Times New Roman" w:cs="Times New Roman"/>
        </w:rPr>
        <w:t>O</w:t>
      </w:r>
      <w:r w:rsidRPr="009921DF">
        <w:rPr>
          <w:rFonts w:ascii="Times New Roman" w:eastAsia="Arial" w:hAnsi="Times New Roman" w:cs="Times New Roman"/>
          <w:spacing w:val="1"/>
        </w:rPr>
        <w:t>C</w:t>
      </w:r>
      <w:r w:rsidRPr="009921DF">
        <w:rPr>
          <w:rFonts w:ascii="Times New Roman" w:eastAsia="Arial" w:hAnsi="Times New Roman" w:cs="Times New Roman"/>
        </w:rPr>
        <w:t>E</w:t>
      </w:r>
      <w:r w:rsidRPr="009921DF">
        <w:rPr>
          <w:rFonts w:ascii="Times New Roman" w:eastAsia="Arial" w:hAnsi="Times New Roman" w:cs="Times New Roman"/>
          <w:spacing w:val="-1"/>
        </w:rPr>
        <w:t>DUR</w:t>
      </w:r>
      <w:r w:rsidRPr="009921DF">
        <w:rPr>
          <w:rFonts w:ascii="Times New Roman" w:eastAsia="Arial" w:hAnsi="Times New Roman" w:cs="Times New Roman"/>
        </w:rPr>
        <w:t>E</w:t>
      </w:r>
      <w:r w:rsidRPr="009921DF">
        <w:rPr>
          <w:rFonts w:ascii="Times New Roman" w:eastAsia="Arial" w:hAnsi="Times New Roman" w:cs="Times New Roman"/>
          <w:spacing w:val="1"/>
        </w:rPr>
        <w:t xml:space="preserve"> </w:t>
      </w:r>
      <w:r w:rsidRPr="009921DF">
        <w:rPr>
          <w:rFonts w:ascii="Times New Roman" w:eastAsia="Arial" w:hAnsi="Times New Roman" w:cs="Times New Roman"/>
        </w:rPr>
        <w:t>1</w:t>
      </w:r>
      <w:bookmarkEnd w:id="33"/>
    </w:p>
    <w:p w14:paraId="60F49CFC" w14:textId="77777777" w:rsidR="005D6559" w:rsidRDefault="009921DF" w:rsidP="009921DF">
      <w:pPr>
        <w:spacing w:after="0" w:line="322" w:lineRule="exact"/>
        <w:ind w:right="673"/>
        <w:jc w:val="center"/>
        <w:rPr>
          <w:rFonts w:ascii="Times New Roman" w:eastAsia="Arial" w:hAnsi="Times New Roman" w:cs="Times New Roman"/>
          <w:b/>
          <w:bCs/>
          <w:spacing w:val="-1"/>
          <w:sz w:val="28"/>
          <w:szCs w:val="28"/>
        </w:rPr>
      </w:pPr>
      <w:r>
        <w:rPr>
          <w:rFonts w:ascii="Times New Roman" w:eastAsia="Arial" w:hAnsi="Times New Roman" w:cs="Times New Roman"/>
          <w:b/>
          <w:bCs/>
          <w:spacing w:val="-1"/>
          <w:sz w:val="28"/>
          <w:szCs w:val="28"/>
        </w:rPr>
        <w:t xml:space="preserve">       </w:t>
      </w:r>
      <w:r w:rsidR="005D6559">
        <w:rPr>
          <w:rFonts w:ascii="Times New Roman" w:eastAsia="Arial" w:hAnsi="Times New Roman" w:cs="Times New Roman"/>
          <w:b/>
          <w:bCs/>
          <w:spacing w:val="-1"/>
          <w:sz w:val="28"/>
          <w:szCs w:val="28"/>
        </w:rPr>
        <w:t>Governance of Qualifying Standards</w:t>
      </w:r>
    </w:p>
    <w:p w14:paraId="23376077" w14:textId="77777777" w:rsidR="00015D47" w:rsidRPr="00984CD6" w:rsidRDefault="00015D47">
      <w:pPr>
        <w:spacing w:after="0" w:line="200" w:lineRule="exact"/>
        <w:rPr>
          <w:sz w:val="20"/>
          <w:szCs w:val="20"/>
        </w:rPr>
      </w:pPr>
    </w:p>
    <w:p w14:paraId="1E7C84CF" w14:textId="77777777" w:rsidR="00015D47" w:rsidRPr="00984CD6" w:rsidRDefault="00015D47">
      <w:pPr>
        <w:spacing w:after="0" w:line="200" w:lineRule="exact"/>
        <w:rPr>
          <w:sz w:val="20"/>
          <w:szCs w:val="20"/>
        </w:rPr>
      </w:pPr>
    </w:p>
    <w:p w14:paraId="29FFA8EE" w14:textId="77777777" w:rsidR="00015D47" w:rsidRPr="00984CD6" w:rsidRDefault="00015D47">
      <w:pPr>
        <w:spacing w:before="13" w:after="0" w:line="280" w:lineRule="exact"/>
        <w:rPr>
          <w:sz w:val="28"/>
          <w:szCs w:val="28"/>
        </w:rPr>
      </w:pPr>
    </w:p>
    <w:p w14:paraId="500080FC" w14:textId="77777777" w:rsidR="00015D47" w:rsidRDefault="0026255B" w:rsidP="00EF5648">
      <w:pPr>
        <w:spacing w:after="0" w:line="240" w:lineRule="auto"/>
        <w:ind w:left="141" w:right="209"/>
        <w:jc w:val="both"/>
        <w:rPr>
          <w:rFonts w:ascii="Times New Roman" w:eastAsia="Times New Roman" w:hAnsi="Times New Roman" w:cs="Times New Roman"/>
        </w:rPr>
      </w:pPr>
      <w:r w:rsidRPr="00EF5648">
        <w:rPr>
          <w:rFonts w:ascii="Times New Roman" w:eastAsia="Times New Roman" w:hAnsi="Times New Roman" w:cs="Times New Roman"/>
        </w:rPr>
        <w:t>This docum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set outs the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ments 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2"/>
        </w:rPr>
        <w:t xml:space="preserve"> </w:t>
      </w:r>
      <w:r w:rsidR="001C060B" w:rsidRPr="001C060B">
        <w:rPr>
          <w:rFonts w:ascii="Times New Roman" w:eastAsia="Times New Roman" w:hAnsi="Times New Roman" w:cs="Times New Roman"/>
          <w:b/>
          <w:bCs/>
        </w:rPr>
        <w:t>Qualifying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stablished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b/>
          <w:bCs/>
        </w:rPr>
        <w:t>Dis</w:t>
      </w:r>
      <w:r w:rsidRPr="00EF5648">
        <w:rPr>
          <w:rFonts w:ascii="Times New Roman" w:eastAsia="Times New Roman" w:hAnsi="Times New Roman" w:cs="Times New Roman"/>
          <w:b/>
          <w:bCs/>
          <w:spacing w:val="2"/>
        </w:rPr>
        <w:t>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 xml:space="preserve">tion </w:t>
      </w:r>
      <w:r w:rsidRPr="00EF5648">
        <w:rPr>
          <w:rFonts w:ascii="Times New Roman" w:eastAsia="Times New Roman" w:hAnsi="Times New Roman" w:cs="Times New Roman"/>
          <w:b/>
          <w:bCs/>
          <w:spacing w:val="2"/>
        </w:rPr>
        <w:t>C</w:t>
      </w:r>
      <w:r w:rsidRPr="00EF5648">
        <w:rPr>
          <w:rFonts w:ascii="Times New Roman" w:eastAsia="Times New Roman" w:hAnsi="Times New Roman" w:cs="Times New Roman"/>
          <w:b/>
          <w:bCs/>
        </w:rPr>
        <w:t>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e</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b/>
          <w:bCs/>
        </w:rPr>
        <w:t>R</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view</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pursu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to DGC4.2 (h)</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of the </w:t>
      </w:r>
      <w:r w:rsidRPr="00EF5648">
        <w:rPr>
          <w:rFonts w:ascii="Times New Roman" w:eastAsia="Times New Roman" w:hAnsi="Times New Roman" w:cs="Times New Roman"/>
          <w:b/>
          <w:bCs/>
        </w:rPr>
        <w:t>D</w:t>
      </w:r>
      <w:r w:rsidRPr="00EF5648">
        <w:rPr>
          <w:rFonts w:ascii="Times New Roman" w:eastAsia="Times New Roman" w:hAnsi="Times New Roman" w:cs="Times New Roman"/>
          <w:b/>
          <w:bCs/>
          <w:spacing w:val="2"/>
        </w:rPr>
        <w:t>i</w:t>
      </w:r>
      <w:r w:rsidRPr="00EF5648">
        <w:rPr>
          <w:rFonts w:ascii="Times New Roman" w:eastAsia="Times New Roman" w:hAnsi="Times New Roman" w:cs="Times New Roman"/>
          <w:b/>
          <w:bCs/>
        </w:rPr>
        <w:t>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ra</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ph 4.1 </w:t>
      </w:r>
      <w:r w:rsidRPr="00EF5648">
        <w:rPr>
          <w:rFonts w:ascii="Times New Roman" w:eastAsia="Times New Roman" w:hAnsi="Times New Roman" w:cs="Times New Roman"/>
          <w:spacing w:val="-1"/>
        </w:rPr>
        <w: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1"/>
        </w:rPr>
        <w:t xml:space="preserve"> </w:t>
      </w:r>
      <w:r w:rsidR="00B26818" w:rsidRPr="005367FC">
        <w:rPr>
          <w:rFonts w:ascii="Times New Roman" w:eastAsia="Times New Roman" w:hAnsi="Times New Roman" w:cs="Times New Roman"/>
        </w:rPr>
        <w:t>Constitution</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Rules </w:t>
      </w:r>
      <w:r w:rsidRPr="00EF5648">
        <w:rPr>
          <w:rFonts w:ascii="Times New Roman" w:eastAsia="Times New Roman" w:hAnsi="Times New Roman" w:cs="Times New Roman"/>
          <w:spacing w:val="-3"/>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spacing w:val="1"/>
        </w:rPr>
        <w:t>P</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n</w:t>
      </w:r>
      <w:r w:rsidRPr="005367FC">
        <w:rPr>
          <w:rFonts w:ascii="Times New Roman" w:eastAsia="Times New Roman" w:hAnsi="Times New Roman" w:cs="Times New Roman"/>
          <w:b/>
          <w:spacing w:val="-1"/>
        </w:rPr>
        <w:t>e</w:t>
      </w:r>
      <w:r w:rsidRPr="005367FC">
        <w:rPr>
          <w:rFonts w:ascii="Times New Roman" w:eastAsia="Times New Roman" w:hAnsi="Times New Roman" w:cs="Times New Roman"/>
          <w:b/>
        </w:rPr>
        <w:t>l</w:t>
      </w:r>
      <w:r w:rsidRPr="00EF5648">
        <w:rPr>
          <w:rFonts w:ascii="Times New Roman" w:eastAsia="Times New Roman" w:hAnsi="Times New Roman" w:cs="Times New Roman"/>
        </w:rPr>
        <w:t>.</w:t>
      </w:r>
    </w:p>
    <w:p w14:paraId="3E612B2C" w14:textId="77777777" w:rsidR="004C134F" w:rsidRPr="00EF5648" w:rsidRDefault="004C134F" w:rsidP="00EF5648">
      <w:pPr>
        <w:spacing w:after="0" w:line="240" w:lineRule="auto"/>
        <w:ind w:left="141" w:right="209"/>
        <w:jc w:val="both"/>
        <w:rPr>
          <w:rFonts w:ascii="Times New Roman" w:eastAsia="Times New Roman" w:hAnsi="Times New Roman" w:cs="Times New Roman"/>
        </w:rPr>
      </w:pPr>
    </w:p>
    <w:p w14:paraId="30C218D8" w14:textId="77777777" w:rsidR="00015D47" w:rsidRPr="00EF5648" w:rsidRDefault="00015D47">
      <w:pPr>
        <w:spacing w:before="5" w:after="0" w:line="120" w:lineRule="exact"/>
      </w:pPr>
    </w:p>
    <w:p w14:paraId="213FD27D" w14:textId="77777777" w:rsidR="00015D47" w:rsidRPr="004C134F" w:rsidRDefault="004C134F" w:rsidP="00A02EA9">
      <w:pPr>
        <w:tabs>
          <w:tab w:val="left" w:pos="860"/>
        </w:tabs>
        <w:spacing w:after="0" w:line="240" w:lineRule="auto"/>
        <w:ind w:left="141" w:right="-20"/>
        <w:jc w:val="both"/>
        <w:rPr>
          <w:rFonts w:ascii="Times New Roman" w:eastAsia="Times New Roman" w:hAnsi="Times New Roman" w:cs="Times New Roman"/>
          <w:color w:val="1F497D" w:themeColor="text2"/>
          <w:sz w:val="24"/>
          <w:szCs w:val="24"/>
        </w:rPr>
      </w:pPr>
      <w:r>
        <w:rPr>
          <w:rFonts w:ascii="Times New Roman" w:eastAsia="Times New Roman" w:hAnsi="Times New Roman" w:cs="Times New Roman"/>
          <w:b/>
          <w:bCs/>
          <w:color w:val="1F497D" w:themeColor="text2"/>
          <w:sz w:val="24"/>
          <w:szCs w:val="24"/>
        </w:rPr>
        <w:t xml:space="preserve">1.       </w:t>
      </w:r>
      <w:r w:rsidR="0026255B" w:rsidRPr="004C134F">
        <w:rPr>
          <w:rFonts w:ascii="Times New Roman" w:eastAsia="Times New Roman" w:hAnsi="Times New Roman" w:cs="Times New Roman"/>
          <w:b/>
          <w:bCs/>
          <w:color w:val="1F497D" w:themeColor="text2"/>
          <w:spacing w:val="-3"/>
          <w:sz w:val="24"/>
          <w:szCs w:val="24"/>
        </w:rPr>
        <w:t>P</w:t>
      </w:r>
      <w:r w:rsidR="0026255B" w:rsidRPr="004C134F">
        <w:rPr>
          <w:rFonts w:ascii="Times New Roman" w:eastAsia="Times New Roman" w:hAnsi="Times New Roman" w:cs="Times New Roman"/>
          <w:b/>
          <w:bCs/>
          <w:color w:val="1F497D" w:themeColor="text2"/>
          <w:sz w:val="24"/>
          <w:szCs w:val="24"/>
        </w:rPr>
        <w:t>RI</w:t>
      </w:r>
      <w:r w:rsidR="0026255B" w:rsidRPr="004C134F">
        <w:rPr>
          <w:rFonts w:ascii="Times New Roman" w:eastAsia="Times New Roman" w:hAnsi="Times New Roman" w:cs="Times New Roman"/>
          <w:b/>
          <w:bCs/>
          <w:color w:val="1F497D" w:themeColor="text2"/>
          <w:spacing w:val="1"/>
          <w:sz w:val="24"/>
          <w:szCs w:val="24"/>
        </w:rPr>
        <w:t>N</w:t>
      </w:r>
      <w:r w:rsidR="0026255B" w:rsidRPr="004C134F">
        <w:rPr>
          <w:rFonts w:ascii="Times New Roman" w:eastAsia="Times New Roman" w:hAnsi="Times New Roman" w:cs="Times New Roman"/>
          <w:b/>
          <w:bCs/>
          <w:color w:val="1F497D" w:themeColor="text2"/>
          <w:sz w:val="24"/>
          <w:szCs w:val="24"/>
        </w:rPr>
        <w:t>C</w:t>
      </w:r>
      <w:r w:rsidR="0026255B" w:rsidRPr="004C134F">
        <w:rPr>
          <w:rFonts w:ascii="Times New Roman" w:eastAsia="Times New Roman" w:hAnsi="Times New Roman" w:cs="Times New Roman"/>
          <w:b/>
          <w:bCs/>
          <w:color w:val="1F497D" w:themeColor="text2"/>
          <w:spacing w:val="2"/>
          <w:sz w:val="24"/>
          <w:szCs w:val="24"/>
        </w:rPr>
        <w:t>I</w:t>
      </w:r>
      <w:r w:rsidR="0026255B" w:rsidRPr="004C134F">
        <w:rPr>
          <w:rFonts w:ascii="Times New Roman" w:eastAsia="Times New Roman" w:hAnsi="Times New Roman" w:cs="Times New Roman"/>
          <w:b/>
          <w:bCs/>
          <w:color w:val="1F497D" w:themeColor="text2"/>
          <w:spacing w:val="-3"/>
          <w:sz w:val="24"/>
          <w:szCs w:val="24"/>
        </w:rPr>
        <w:t>P</w:t>
      </w:r>
      <w:r w:rsidR="0026255B" w:rsidRPr="004C134F">
        <w:rPr>
          <w:rFonts w:ascii="Times New Roman" w:eastAsia="Times New Roman" w:hAnsi="Times New Roman" w:cs="Times New Roman"/>
          <w:b/>
          <w:bCs/>
          <w:color w:val="1F497D" w:themeColor="text2"/>
          <w:sz w:val="24"/>
          <w:szCs w:val="24"/>
        </w:rPr>
        <w:t>LES</w:t>
      </w:r>
      <w:r w:rsidR="0026255B" w:rsidRPr="004C134F">
        <w:rPr>
          <w:rFonts w:ascii="Times New Roman" w:eastAsia="Times New Roman" w:hAnsi="Times New Roman" w:cs="Times New Roman"/>
          <w:b/>
          <w:bCs/>
          <w:color w:val="1F497D" w:themeColor="text2"/>
          <w:spacing w:val="1"/>
          <w:sz w:val="24"/>
          <w:szCs w:val="24"/>
        </w:rPr>
        <w:t xml:space="preserve"> </w:t>
      </w:r>
      <w:r w:rsidR="0026255B" w:rsidRPr="004C134F">
        <w:rPr>
          <w:rFonts w:ascii="Times New Roman" w:eastAsia="Times New Roman" w:hAnsi="Times New Roman" w:cs="Times New Roman"/>
          <w:b/>
          <w:bCs/>
          <w:color w:val="1F497D" w:themeColor="text2"/>
          <w:sz w:val="24"/>
          <w:szCs w:val="24"/>
        </w:rPr>
        <w:t>OF</w:t>
      </w:r>
      <w:r w:rsidR="0026255B" w:rsidRPr="004C134F">
        <w:rPr>
          <w:rFonts w:ascii="Times New Roman" w:eastAsia="Times New Roman" w:hAnsi="Times New Roman" w:cs="Times New Roman"/>
          <w:b/>
          <w:bCs/>
          <w:color w:val="1F497D" w:themeColor="text2"/>
          <w:spacing w:val="-2"/>
          <w:sz w:val="24"/>
          <w:szCs w:val="24"/>
        </w:rPr>
        <w:t xml:space="preserve"> </w:t>
      </w:r>
      <w:r w:rsidR="0026255B" w:rsidRPr="004C134F">
        <w:rPr>
          <w:rFonts w:ascii="Times New Roman" w:eastAsia="Times New Roman" w:hAnsi="Times New Roman" w:cs="Times New Roman"/>
          <w:b/>
          <w:bCs/>
          <w:color w:val="1F497D" w:themeColor="text2"/>
          <w:spacing w:val="1"/>
          <w:sz w:val="24"/>
          <w:szCs w:val="24"/>
        </w:rPr>
        <w:t>S</w:t>
      </w:r>
      <w:r w:rsidR="0026255B" w:rsidRPr="004C134F">
        <w:rPr>
          <w:rFonts w:ascii="Times New Roman" w:eastAsia="Times New Roman" w:hAnsi="Times New Roman" w:cs="Times New Roman"/>
          <w:b/>
          <w:bCs/>
          <w:color w:val="1F497D" w:themeColor="text2"/>
          <w:sz w:val="24"/>
          <w:szCs w:val="24"/>
        </w:rPr>
        <w:t>TA</w:t>
      </w:r>
      <w:r w:rsidR="0026255B" w:rsidRPr="004C134F">
        <w:rPr>
          <w:rFonts w:ascii="Times New Roman" w:eastAsia="Times New Roman" w:hAnsi="Times New Roman" w:cs="Times New Roman"/>
          <w:b/>
          <w:bCs/>
          <w:color w:val="1F497D" w:themeColor="text2"/>
          <w:spacing w:val="-1"/>
          <w:sz w:val="24"/>
          <w:szCs w:val="24"/>
        </w:rPr>
        <w:t>N</w:t>
      </w:r>
      <w:r w:rsidR="0026255B" w:rsidRPr="004C134F">
        <w:rPr>
          <w:rFonts w:ascii="Times New Roman" w:eastAsia="Times New Roman" w:hAnsi="Times New Roman" w:cs="Times New Roman"/>
          <w:b/>
          <w:bCs/>
          <w:color w:val="1F497D" w:themeColor="text2"/>
          <w:sz w:val="24"/>
          <w:szCs w:val="24"/>
        </w:rPr>
        <w:t>D</w:t>
      </w:r>
      <w:r w:rsidR="0026255B" w:rsidRPr="004C134F">
        <w:rPr>
          <w:rFonts w:ascii="Times New Roman" w:eastAsia="Times New Roman" w:hAnsi="Times New Roman" w:cs="Times New Roman"/>
          <w:b/>
          <w:bCs/>
          <w:color w:val="1F497D" w:themeColor="text2"/>
          <w:spacing w:val="-1"/>
          <w:sz w:val="24"/>
          <w:szCs w:val="24"/>
        </w:rPr>
        <w:t>A</w:t>
      </w:r>
      <w:r w:rsidR="0026255B" w:rsidRPr="004C134F">
        <w:rPr>
          <w:rFonts w:ascii="Times New Roman" w:eastAsia="Times New Roman" w:hAnsi="Times New Roman" w:cs="Times New Roman"/>
          <w:b/>
          <w:bCs/>
          <w:color w:val="1F497D" w:themeColor="text2"/>
          <w:sz w:val="24"/>
          <w:szCs w:val="24"/>
        </w:rPr>
        <w:t>R</w:t>
      </w:r>
      <w:r w:rsidR="0026255B" w:rsidRPr="004C134F">
        <w:rPr>
          <w:rFonts w:ascii="Times New Roman" w:eastAsia="Times New Roman" w:hAnsi="Times New Roman" w:cs="Times New Roman"/>
          <w:b/>
          <w:bCs/>
          <w:color w:val="1F497D" w:themeColor="text2"/>
          <w:spacing w:val="-1"/>
          <w:sz w:val="24"/>
          <w:szCs w:val="24"/>
        </w:rPr>
        <w:t>D</w:t>
      </w:r>
      <w:r w:rsidR="0026255B" w:rsidRPr="004C134F">
        <w:rPr>
          <w:rFonts w:ascii="Times New Roman" w:eastAsia="Times New Roman" w:hAnsi="Times New Roman" w:cs="Times New Roman"/>
          <w:b/>
          <w:bCs/>
          <w:color w:val="1F497D" w:themeColor="text2"/>
          <w:sz w:val="24"/>
          <w:szCs w:val="24"/>
        </w:rPr>
        <w:t>S</w:t>
      </w:r>
      <w:r w:rsidR="0026255B" w:rsidRPr="004C134F">
        <w:rPr>
          <w:rFonts w:ascii="Times New Roman" w:eastAsia="Times New Roman" w:hAnsi="Times New Roman" w:cs="Times New Roman"/>
          <w:b/>
          <w:bCs/>
          <w:color w:val="1F497D" w:themeColor="text2"/>
          <w:spacing w:val="1"/>
          <w:sz w:val="24"/>
          <w:szCs w:val="24"/>
        </w:rPr>
        <w:t xml:space="preserve"> </w:t>
      </w:r>
      <w:r w:rsidR="0026255B" w:rsidRPr="004C134F">
        <w:rPr>
          <w:rFonts w:ascii="Times New Roman" w:eastAsia="Times New Roman" w:hAnsi="Times New Roman" w:cs="Times New Roman"/>
          <w:b/>
          <w:bCs/>
          <w:color w:val="1F497D" w:themeColor="text2"/>
          <w:spacing w:val="-2"/>
          <w:sz w:val="24"/>
          <w:szCs w:val="24"/>
        </w:rPr>
        <w:t>G</w:t>
      </w:r>
      <w:r w:rsidR="0026255B" w:rsidRPr="004C134F">
        <w:rPr>
          <w:rFonts w:ascii="Times New Roman" w:eastAsia="Times New Roman" w:hAnsi="Times New Roman" w:cs="Times New Roman"/>
          <w:b/>
          <w:bCs/>
          <w:color w:val="1F497D" w:themeColor="text2"/>
          <w:sz w:val="24"/>
          <w:szCs w:val="24"/>
        </w:rPr>
        <w:t>OVE</w:t>
      </w:r>
      <w:r w:rsidR="0026255B" w:rsidRPr="004C134F">
        <w:rPr>
          <w:rFonts w:ascii="Times New Roman" w:eastAsia="Times New Roman" w:hAnsi="Times New Roman" w:cs="Times New Roman"/>
          <w:b/>
          <w:bCs/>
          <w:color w:val="1F497D" w:themeColor="text2"/>
          <w:spacing w:val="2"/>
          <w:sz w:val="24"/>
          <w:szCs w:val="24"/>
        </w:rPr>
        <w:t>R</w:t>
      </w:r>
      <w:r w:rsidR="0026255B" w:rsidRPr="004C134F">
        <w:rPr>
          <w:rFonts w:ascii="Times New Roman" w:eastAsia="Times New Roman" w:hAnsi="Times New Roman" w:cs="Times New Roman"/>
          <w:b/>
          <w:bCs/>
          <w:color w:val="1F497D" w:themeColor="text2"/>
          <w:sz w:val="24"/>
          <w:szCs w:val="24"/>
        </w:rPr>
        <w:t>N</w:t>
      </w:r>
      <w:r w:rsidR="0026255B" w:rsidRPr="004C134F">
        <w:rPr>
          <w:rFonts w:ascii="Times New Roman" w:eastAsia="Times New Roman" w:hAnsi="Times New Roman" w:cs="Times New Roman"/>
          <w:b/>
          <w:bCs/>
          <w:color w:val="1F497D" w:themeColor="text2"/>
          <w:spacing w:val="1"/>
          <w:sz w:val="24"/>
          <w:szCs w:val="24"/>
        </w:rPr>
        <w:t>A</w:t>
      </w:r>
      <w:r w:rsidR="0026255B" w:rsidRPr="004C134F">
        <w:rPr>
          <w:rFonts w:ascii="Times New Roman" w:eastAsia="Times New Roman" w:hAnsi="Times New Roman" w:cs="Times New Roman"/>
          <w:b/>
          <w:bCs/>
          <w:color w:val="1F497D" w:themeColor="text2"/>
          <w:sz w:val="24"/>
          <w:szCs w:val="24"/>
        </w:rPr>
        <w:t>N</w:t>
      </w:r>
      <w:r w:rsidR="0026255B" w:rsidRPr="004C134F">
        <w:rPr>
          <w:rFonts w:ascii="Times New Roman" w:eastAsia="Times New Roman" w:hAnsi="Times New Roman" w:cs="Times New Roman"/>
          <w:b/>
          <w:bCs/>
          <w:color w:val="1F497D" w:themeColor="text2"/>
          <w:spacing w:val="-1"/>
          <w:sz w:val="24"/>
          <w:szCs w:val="24"/>
        </w:rPr>
        <w:t>C</w:t>
      </w:r>
      <w:r w:rsidR="0026255B" w:rsidRPr="004C134F">
        <w:rPr>
          <w:rFonts w:ascii="Times New Roman" w:eastAsia="Times New Roman" w:hAnsi="Times New Roman" w:cs="Times New Roman"/>
          <w:b/>
          <w:bCs/>
          <w:color w:val="1F497D" w:themeColor="text2"/>
          <w:sz w:val="24"/>
          <w:szCs w:val="24"/>
        </w:rPr>
        <w:t>E</w:t>
      </w:r>
    </w:p>
    <w:p w14:paraId="287ACBD8" w14:textId="77777777" w:rsidR="00015D47" w:rsidRPr="00EF5648" w:rsidRDefault="00015D47" w:rsidP="00A02EA9">
      <w:pPr>
        <w:spacing w:before="8" w:after="0" w:line="110" w:lineRule="exact"/>
        <w:jc w:val="both"/>
      </w:pPr>
    </w:p>
    <w:p w14:paraId="09EAED6C" w14:textId="77777777" w:rsidR="00015D47" w:rsidRPr="00EF5648" w:rsidRDefault="0026255B" w:rsidP="00A02EA9">
      <w:pPr>
        <w:spacing w:after="0" w:line="240" w:lineRule="auto"/>
        <w:ind w:left="681" w:right="350" w:hanging="307"/>
        <w:jc w:val="both"/>
        <w:rPr>
          <w:rFonts w:ascii="Times New Roman" w:eastAsia="Times New Roman" w:hAnsi="Times New Roman" w:cs="Times New Roman"/>
        </w:rPr>
      </w:pPr>
      <w:proofErr w:type="spellStart"/>
      <w:r w:rsidRPr="00EF5648">
        <w:rPr>
          <w:rFonts w:ascii="Times New Roman" w:eastAsia="Times New Roman" w:hAnsi="Times New Roman" w:cs="Times New Roman"/>
        </w:rPr>
        <w:t>i</w:t>
      </w:r>
      <w:proofErr w:type="spellEnd"/>
      <w:r w:rsidRPr="00EF5648">
        <w:rPr>
          <w:rFonts w:ascii="Times New Roman" w:eastAsia="Times New Roman" w:hAnsi="Times New Roman" w:cs="Times New Roman"/>
        </w:rPr>
        <w:t>.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ments will be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hose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hni</w:t>
      </w:r>
      <w:r w:rsidRPr="00EF5648">
        <w:rPr>
          <w:rFonts w:ascii="Times New Roman" w:eastAsia="Times New Roman" w:hAnsi="Times New Roman" w:cs="Times New Roman"/>
          <w:spacing w:val="2"/>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s</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that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 identifi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ha</w:t>
      </w:r>
      <w:r w:rsidRPr="00EF5648">
        <w:rPr>
          <w:rFonts w:ascii="Times New Roman" w:eastAsia="Times New Roman" w:hAnsi="Times New Roman" w:cs="Times New Roman"/>
          <w:spacing w:val="-1"/>
        </w:rPr>
        <w:t>v</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ial </w:t>
      </w:r>
      <w:proofErr w:type="spellStart"/>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proofErr w:type="spellEnd"/>
      <w:r w:rsidRPr="00EF5648">
        <w:rPr>
          <w:rFonts w:ascii="Times New Roman" w:eastAsia="Times New Roman" w:hAnsi="Times New Roman" w:cs="Times New Roman"/>
        </w:rPr>
        <w:t xml:space="preserve"> on </w:t>
      </w:r>
      <w:r w:rsidRPr="005367FC">
        <w:rPr>
          <w:rFonts w:ascii="Times New Roman" w:eastAsia="Times New Roman" w:hAnsi="Times New Roman" w:cs="Times New Roman"/>
          <w:b/>
        </w:rPr>
        <w:t>U</w:t>
      </w:r>
      <w:r w:rsidRPr="005367FC">
        <w:rPr>
          <w:rFonts w:ascii="Times New Roman" w:eastAsia="Times New Roman" w:hAnsi="Times New Roman" w:cs="Times New Roman"/>
          <w:b/>
          <w:spacing w:val="2"/>
        </w:rPr>
        <w:t>s</w:t>
      </w:r>
      <w:r w:rsidRPr="005367FC">
        <w:rPr>
          <w:rFonts w:ascii="Times New Roman" w:eastAsia="Times New Roman" w:hAnsi="Times New Roman" w:cs="Times New Roman"/>
          <w:b/>
          <w:spacing w:val="-1"/>
        </w:rPr>
        <w:t>e</w:t>
      </w:r>
      <w:r w:rsidRPr="005367FC">
        <w:rPr>
          <w:rFonts w:ascii="Times New Roman" w:eastAsia="Times New Roman" w:hAnsi="Times New Roman" w:cs="Times New Roman"/>
          <w:b/>
        </w:rPr>
        <w:t>rs</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k</w:t>
      </w:r>
      <w:r w:rsidRPr="00EF5648">
        <w:rPr>
          <w:rFonts w:ascii="Times New Roman" w:eastAsia="Times New Roman" w:hAnsi="Times New Roman" w:cs="Times New Roman"/>
        </w:rPr>
        <w:t xml:space="preserve">nown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w:t>
      </w:r>
      <w:r w:rsidR="001C060B" w:rsidRPr="001C060B">
        <w:rPr>
          <w:rFonts w:ascii="Times New Roman" w:eastAsia="Times New Roman" w:hAnsi="Times New Roman" w:cs="Times New Roman"/>
          <w:b/>
          <w:bCs/>
        </w:rPr>
        <w:t>Qualifying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fin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w:t>
      </w:r>
      <w:r w:rsidRPr="00EF5648">
        <w:rPr>
          <w:rFonts w:ascii="Times New Roman" w:eastAsia="Times New Roman" w:hAnsi="Times New Roman" w:cs="Times New Roman"/>
          <w:b/>
          <w:bCs/>
          <w:spacing w:val="2"/>
        </w:rPr>
        <w:t>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de</w:t>
      </w:r>
      <w:r w:rsidRPr="00EF5648">
        <w:rPr>
          <w:rFonts w:ascii="Times New Roman" w:eastAsia="Times New Roman" w:hAnsi="Times New Roman" w:cs="Times New Roman"/>
        </w:rPr>
        <w:t>.</w:t>
      </w:r>
    </w:p>
    <w:p w14:paraId="14A2F472" w14:textId="77777777" w:rsidR="00015D47" w:rsidRPr="00EF5648" w:rsidRDefault="00015D47" w:rsidP="00A02EA9">
      <w:pPr>
        <w:spacing w:before="3" w:after="0" w:line="240" w:lineRule="auto"/>
        <w:jc w:val="both"/>
      </w:pPr>
    </w:p>
    <w:p w14:paraId="4A887355" w14:textId="77777777" w:rsidR="00015D47" w:rsidRPr="00EF5648" w:rsidRDefault="0026255B" w:rsidP="00A02EA9">
      <w:pPr>
        <w:spacing w:after="0" w:line="240" w:lineRule="auto"/>
        <w:ind w:left="681" w:right="188" w:hanging="374"/>
        <w:jc w:val="both"/>
        <w:rPr>
          <w:rFonts w:ascii="Times New Roman" w:eastAsia="Times New Roman" w:hAnsi="Times New Roman" w:cs="Times New Roman"/>
        </w:rPr>
      </w:pPr>
      <w:r w:rsidRPr="00EF5648">
        <w:rPr>
          <w:rFonts w:ascii="Times New Roman" w:eastAsia="Times New Roman" w:hAnsi="Times New Roman" w:cs="Times New Roman"/>
        </w:rPr>
        <w:t xml:space="preserve">ii.   All </w:t>
      </w:r>
      <w:r w:rsidR="001C060B" w:rsidRPr="001C060B">
        <w:rPr>
          <w:rFonts w:ascii="Times New Roman" w:eastAsia="Times New Roman" w:hAnsi="Times New Roman" w:cs="Times New Roman"/>
          <w:b/>
          <w:bCs/>
        </w:rPr>
        <w:t>Annex 1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bCs/>
        </w:rPr>
        <w:t>Annex 2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own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3"/>
        </w:rPr>
        <w:t xml:space="preserve"> </w:t>
      </w:r>
      <w:r w:rsidR="002318AE" w:rsidRPr="002318AE">
        <w:rPr>
          <w:rFonts w:ascii="Times New Roman" w:eastAsia="Times New Roman" w:hAnsi="Times New Roman" w:cs="Times New Roman"/>
          <w:b/>
          <w:bCs/>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will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loped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ns</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nt and 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lus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proc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ss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3"/>
        </w:rPr>
        <w:t>o</w:t>
      </w:r>
      <w:r w:rsidRPr="00EF5648">
        <w:rPr>
          <w:rFonts w:ascii="Times New Roman" w:eastAsia="Times New Roman" w:hAnsi="Times New Roman" w:cs="Times New Roman"/>
        </w:rPr>
        <w:t>u</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h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onsultation and publicity</w:t>
      </w:r>
      <w:r w:rsidRPr="00EF5648">
        <w:rPr>
          <w:rFonts w:ascii="Times New Roman" w:eastAsia="Times New Roman" w:hAnsi="Times New Roman" w:cs="Times New Roman"/>
          <w:spacing w:val="-2"/>
        </w:rPr>
        <w:t xml:space="preserve"> </w:t>
      </w:r>
      <w:r w:rsidR="00D41D85" w:rsidRPr="00EF5648">
        <w:rPr>
          <w:rFonts w:ascii="Times New Roman" w:hAnsi="Times New Roman" w:cs="Times New Roman"/>
        </w:rPr>
        <w:t xml:space="preserve">as determined in accordance with this Standard Procedure and as </w:t>
      </w:r>
      <w:r w:rsidR="00141733" w:rsidRPr="00EF5648">
        <w:rPr>
          <w:rFonts w:ascii="Times New Roman" w:hAnsi="Times New Roman" w:cs="Times New Roman"/>
        </w:rPr>
        <w:t>otherwise</w:t>
      </w:r>
      <w:r w:rsidR="00141733" w:rsidRPr="00EF5648">
        <w:rPr>
          <w:rFonts w:ascii="Times New Roman" w:eastAsia="Times New Roman" w:hAnsi="Times New Roman" w:cs="Times New Roman"/>
          <w:spacing w:val="-1"/>
        </w:rPr>
        <w:t xml:space="preserve"> </w:t>
      </w:r>
      <w:r w:rsidR="00141733" w:rsidRPr="00EF5648">
        <w:rPr>
          <w:rFonts w:ascii="Times New Roman" w:eastAsia="Times New Roman" w:hAnsi="Times New Roman" w:cs="Times New Roman"/>
        </w:rPr>
        <w:t>determined</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so</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ut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w:t>
      </w:r>
    </w:p>
    <w:p w14:paraId="6FBD6D60" w14:textId="77777777" w:rsidR="00015D47" w:rsidRPr="00EF5648" w:rsidRDefault="00015D47" w:rsidP="00A02EA9">
      <w:pPr>
        <w:spacing w:before="10" w:after="0" w:line="240" w:lineRule="auto"/>
        <w:jc w:val="both"/>
      </w:pPr>
    </w:p>
    <w:p w14:paraId="5119F27C" w14:textId="77777777" w:rsidR="00015D47" w:rsidRPr="00EF5648" w:rsidRDefault="0026255B" w:rsidP="00A02EA9">
      <w:pPr>
        <w:spacing w:after="0" w:line="240" w:lineRule="auto"/>
        <w:ind w:left="681" w:right="395" w:hanging="439"/>
        <w:jc w:val="both"/>
        <w:rPr>
          <w:rFonts w:ascii="Times New Roman" w:eastAsia="Times New Roman" w:hAnsi="Times New Roman" w:cs="Times New Roman"/>
        </w:rPr>
      </w:pPr>
      <w:r w:rsidRPr="00EF5648">
        <w:rPr>
          <w:rFonts w:ascii="Times New Roman" w:eastAsia="Times New Roman" w:hAnsi="Times New Roman" w:cs="Times New Roman"/>
        </w:rPr>
        <w:t>iii</w:t>
      </w:r>
      <w:proofErr w:type="gramStart"/>
      <w:r w:rsidRPr="00EF5648">
        <w:rPr>
          <w:rFonts w:ascii="Times New Roman" w:eastAsia="Times New Roman" w:hAnsi="Times New Roman" w:cs="Times New Roman"/>
        </w:rPr>
        <w:t xml:space="preserve">. </w:t>
      </w:r>
      <w:r w:rsidR="00A02EA9">
        <w:rPr>
          <w:rFonts w:ascii="Times New Roman" w:eastAsia="Times New Roman" w:hAnsi="Times New Roman" w:cs="Times New Roman"/>
          <w:spacing w:val="58"/>
        </w:rPr>
        <w:t xml:space="preserve"> </w:t>
      </w:r>
      <w:r w:rsidR="002318AE" w:rsidRPr="002318AE">
        <w:rPr>
          <w:rFonts w:ascii="Times New Roman" w:eastAsia="Times New Roman" w:hAnsi="Times New Roman" w:cs="Times New Roman"/>
          <w:b/>
          <w:bCs/>
        </w:rPr>
        <w:t>DNOs</w:t>
      </w:r>
      <w:proofErr w:type="gramEnd"/>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er</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ra</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on</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Qualifying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rPr>
        <w:t xml:space="preserve">with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subj</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a jurisd</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mat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3"/>
        </w:rPr>
        <w:t>it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test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3"/>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 out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1"/>
        </w:rPr>
        <w:t>S</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ons 2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3,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4"/>
        </w:rPr>
        <w:t>S</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6 of this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 Pro</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w:t>
      </w:r>
    </w:p>
    <w:p w14:paraId="6B786D90" w14:textId="77777777" w:rsidR="00015D47" w:rsidRPr="00EF5648" w:rsidRDefault="00015D47" w:rsidP="00A02EA9">
      <w:pPr>
        <w:spacing w:before="10" w:after="0" w:line="240" w:lineRule="auto"/>
        <w:jc w:val="both"/>
      </w:pPr>
    </w:p>
    <w:p w14:paraId="06102A72" w14:textId="77777777" w:rsidR="00015D47" w:rsidRPr="00EF5648" w:rsidRDefault="0026255B" w:rsidP="00A02EA9">
      <w:pPr>
        <w:spacing w:after="0" w:line="240" w:lineRule="auto"/>
        <w:ind w:left="681" w:right="602" w:hanging="427"/>
        <w:jc w:val="both"/>
        <w:rPr>
          <w:rFonts w:ascii="Times New Roman" w:eastAsia="Times New Roman" w:hAnsi="Times New Roman" w:cs="Times New Roman"/>
        </w:rPr>
      </w:pPr>
      <w:r w:rsidRPr="00EF5648">
        <w:rPr>
          <w:rFonts w:ascii="Times New Roman" w:eastAsia="Times New Roman" w:hAnsi="Times New Roman" w:cs="Times New Roman"/>
        </w:rPr>
        <w:t xml:space="preserve">iv.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un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is </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 xml:space="preserve">on the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ontent of</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n </w:t>
      </w:r>
      <w:r w:rsidR="001C060B" w:rsidRPr="001C060B">
        <w:rPr>
          <w:rFonts w:ascii="Times New Roman" w:eastAsia="Times New Roman" w:hAnsi="Times New Roman" w:cs="Times New Roman"/>
          <w:b/>
          <w:bCs/>
        </w:rPr>
        <w:t>Annex 2 Standard</w:t>
      </w:r>
      <w:r w:rsidRPr="00EF5648">
        <w:rPr>
          <w:rFonts w:ascii="Times New Roman" w:eastAsia="Times New Roman" w:hAnsi="Times New Roman" w:cs="Times New Roman"/>
          <w:b/>
          <w:bCs/>
        </w:rPr>
        <w:t xml:space="preserve">, </w:t>
      </w:r>
      <w:r w:rsidR="002318AE" w:rsidRPr="002318AE">
        <w:rPr>
          <w:rFonts w:ascii="Times New Roman" w:eastAsia="Times New Roman" w:hAnsi="Times New Roman" w:cs="Times New Roman"/>
          <w:b/>
          <w:bCs/>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ppro</w:t>
      </w:r>
      <w:r w:rsidRPr="00EF5648">
        <w:rPr>
          <w:rFonts w:ascii="Times New Roman" w:eastAsia="Times New Roman" w:hAnsi="Times New Roman" w:cs="Times New Roman"/>
          <w:spacing w:val="-1"/>
        </w:rPr>
        <w:t>v</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 st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 </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r modifi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ion of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without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ther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fer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2"/>
        </w:rPr>
        <w:t>t</w:t>
      </w:r>
      <w:r w:rsidRPr="00EF5648">
        <w:rPr>
          <w:rFonts w:ascii="Times New Roman" w:eastAsia="Times New Roman" w:hAnsi="Times New Roman" w:cs="Times New Roman"/>
          <w:b/>
          <w:bCs/>
        </w:rPr>
        <w:t>y</w:t>
      </w:r>
      <w:r w:rsidRPr="00EF5648">
        <w:rPr>
          <w:rFonts w:ascii="Times New Roman" w:eastAsia="Times New Roman" w:hAnsi="Times New Roman" w:cs="Times New Roman"/>
        </w:rPr>
        <w:t>.</w:t>
      </w:r>
    </w:p>
    <w:p w14:paraId="353917EE" w14:textId="77777777" w:rsidR="00015D47" w:rsidRPr="00EF5648" w:rsidRDefault="00015D47" w:rsidP="00A02EA9">
      <w:pPr>
        <w:spacing w:before="10" w:after="0" w:line="240" w:lineRule="auto"/>
        <w:jc w:val="both"/>
      </w:pPr>
    </w:p>
    <w:p w14:paraId="6A57C7FF" w14:textId="77777777" w:rsidR="00A02EA9" w:rsidRDefault="00141733" w:rsidP="00A02EA9">
      <w:pPr>
        <w:spacing w:after="0" w:line="240" w:lineRule="auto"/>
        <w:ind w:left="681" w:right="-20" w:hanging="397"/>
        <w:jc w:val="both"/>
        <w:rPr>
          <w:rFonts w:ascii="Times New Roman" w:eastAsia="Times New Roman" w:hAnsi="Times New Roman" w:cs="Times New Roman"/>
        </w:rPr>
      </w:pPr>
      <w:proofErr w:type="gramStart"/>
      <w:r>
        <w:rPr>
          <w:rFonts w:ascii="Times New Roman" w:eastAsia="Times New Roman" w:hAnsi="Times New Roman" w:cs="Times New Roman"/>
        </w:rPr>
        <w:t>v</w:t>
      </w:r>
      <w:proofErr w:type="gramEnd"/>
      <w:r>
        <w:rPr>
          <w:rFonts w:ascii="Times New Roman" w:eastAsia="Times New Roman" w:hAnsi="Times New Roman" w:cs="Times New Roman"/>
        </w:rPr>
        <w:t xml:space="preserve">.  </w:t>
      </w:r>
      <w:r w:rsidR="00A02EA9">
        <w:rPr>
          <w:rFonts w:ascii="Times New Roman" w:eastAsia="Times New Roman" w:hAnsi="Times New Roman" w:cs="Times New Roman"/>
        </w:rPr>
        <w:t xml:space="preserve">  </w:t>
      </w:r>
      <w:r w:rsidR="0026255B" w:rsidRPr="00EF5648">
        <w:rPr>
          <w:rFonts w:ascii="Times New Roman" w:eastAsia="Times New Roman" w:hAnsi="Times New Roman" w:cs="Times New Roman"/>
          <w:spacing w:val="-1"/>
        </w:rPr>
        <w:t>F</w:t>
      </w:r>
      <w:r w:rsidR="0026255B" w:rsidRPr="00EF5648">
        <w:rPr>
          <w:rFonts w:ascii="Times New Roman" w:eastAsia="Times New Roman" w:hAnsi="Times New Roman" w:cs="Times New Roman"/>
        </w:rPr>
        <w:t>or</w:t>
      </w:r>
      <w:r w:rsidR="0026255B"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Annex 1 Standard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2"/>
        </w:rPr>
        <w:t xml:space="preserve"> </w:t>
      </w:r>
      <w:r w:rsidR="0026255B" w:rsidRPr="00EF5648">
        <w:rPr>
          <w:rFonts w:ascii="Times New Roman" w:eastAsia="Times New Roman" w:hAnsi="Times New Roman" w:cs="Times New Roman"/>
        </w:rPr>
        <w:t>or</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wh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un</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ni</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 xml:space="preserve">is </w:t>
      </w:r>
      <w:r w:rsidR="0026255B" w:rsidRPr="00EF5648">
        <w:rPr>
          <w:rFonts w:ascii="Times New Roman" w:eastAsia="Times New Roman" w:hAnsi="Times New Roman" w:cs="Times New Roman"/>
          <w:spacing w:val="3"/>
        </w:rPr>
        <w:t>n</w:t>
      </w:r>
      <w:r w:rsidR="0026255B" w:rsidRPr="00EF5648">
        <w:rPr>
          <w:rFonts w:ascii="Times New Roman" w:eastAsia="Times New Roman" w:hAnsi="Times New Roman" w:cs="Times New Roman"/>
        </w:rPr>
        <w:t>ot r</w:t>
      </w:r>
      <w:r w:rsidR="0026255B" w:rsidRPr="00EF5648">
        <w:rPr>
          <w:rFonts w:ascii="Times New Roman" w:eastAsia="Times New Roman" w:hAnsi="Times New Roman" w:cs="Times New Roman"/>
          <w:spacing w:val="-1"/>
        </w:rPr>
        <w:t>eac</w:t>
      </w:r>
      <w:r w:rsidR="0026255B" w:rsidRPr="00EF5648">
        <w:rPr>
          <w:rFonts w:ascii="Times New Roman" w:eastAsia="Times New Roman" w:hAnsi="Times New Roman" w:cs="Times New Roman"/>
          <w:spacing w:val="2"/>
        </w:rPr>
        <w:t>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d reg</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rdi</w:t>
      </w:r>
      <w:r w:rsidR="0026255B" w:rsidRPr="00EF5648">
        <w:rPr>
          <w:rFonts w:ascii="Times New Roman" w:eastAsia="Times New Roman" w:hAnsi="Times New Roman" w:cs="Times New Roman"/>
          <w:spacing w:val="2"/>
        </w:rPr>
        <w:t>n</w:t>
      </w:r>
      <w:r w:rsidR="0026255B" w:rsidRPr="00EF5648">
        <w:rPr>
          <w:rFonts w:ascii="Times New Roman" w:eastAsia="Times New Roman" w:hAnsi="Times New Roman" w:cs="Times New Roman"/>
        </w:rPr>
        <w:t>g</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b/>
          <w:bCs/>
        </w:rPr>
        <w:t>A</w:t>
      </w:r>
      <w:r>
        <w:rPr>
          <w:rFonts w:ascii="Times New Roman" w:eastAsia="Times New Roman" w:hAnsi="Times New Roman" w:cs="Times New Roman"/>
          <w:b/>
          <w:bCs/>
        </w:rPr>
        <w:t xml:space="preserve">nnex </w:t>
      </w:r>
      <w:r w:rsidR="0026255B" w:rsidRPr="00EF5648">
        <w:rPr>
          <w:rFonts w:ascii="Times New Roman" w:eastAsia="Times New Roman" w:hAnsi="Times New Roman" w:cs="Times New Roman"/>
          <w:b/>
          <w:bCs/>
        </w:rPr>
        <w:t xml:space="preserve"> 2</w:t>
      </w:r>
      <w:r>
        <w:rPr>
          <w:rFonts w:ascii="Times New Roman" w:eastAsia="Times New Roman" w:hAnsi="Times New Roman" w:cs="Times New Roman"/>
        </w:rPr>
        <w:t xml:space="preserve"> </w:t>
      </w:r>
      <w:r w:rsidR="0026255B" w:rsidRPr="00EF5648">
        <w:rPr>
          <w:rFonts w:ascii="Times New Roman" w:eastAsia="Times New Roman" w:hAnsi="Times New Roman" w:cs="Times New Roman"/>
          <w:b/>
          <w:bCs/>
          <w:spacing w:val="1"/>
        </w:rPr>
        <w:t>S</w:t>
      </w:r>
      <w:r w:rsidR="0026255B" w:rsidRPr="00EF5648">
        <w:rPr>
          <w:rFonts w:ascii="Times New Roman" w:eastAsia="Times New Roman" w:hAnsi="Times New Roman" w:cs="Times New Roman"/>
          <w:b/>
          <w:bCs/>
        </w:rPr>
        <w:t>tan</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rPr>
        <w:t xml:space="preserve">, </w:t>
      </w:r>
    </w:p>
    <w:p w14:paraId="44A066DD" w14:textId="77777777" w:rsidR="00A02EA9" w:rsidRDefault="0026255B" w:rsidP="00A02EA9">
      <w:pPr>
        <w:spacing w:after="0" w:line="240" w:lineRule="auto"/>
        <w:ind w:left="681" w:right="-20"/>
        <w:jc w:val="both"/>
        <w:rPr>
          <w:rFonts w:ascii="Times New Roman" w:eastAsia="Times New Roman" w:hAnsi="Times New Roman" w:cs="Times New Roman"/>
        </w:rPr>
      </w:pPr>
      <w:proofErr w:type="gramStart"/>
      <w:r w:rsidRPr="00EF5648">
        <w:rPr>
          <w:rFonts w:ascii="Times New Roman" w:eastAsia="Times New Roman" w:hAnsi="Times New Roman" w:cs="Times New Roman"/>
        </w:rPr>
        <w:t>the</w:t>
      </w:r>
      <w:proofErr w:type="gramEnd"/>
      <w:r w:rsidRPr="00EF5648">
        <w:rPr>
          <w:rFonts w:ascii="Times New Roman" w:eastAsia="Times New Roman" w:hAnsi="Times New Roman" w:cs="Times New Roman"/>
        </w:rPr>
        <w:t xml:space="preserve"> </w:t>
      </w:r>
      <w:r w:rsidR="002318AE" w:rsidRPr="002318AE">
        <w:rPr>
          <w:rFonts w:ascii="Times New Roman" w:eastAsia="Times New Roman" w:hAnsi="Times New Roman" w:cs="Times New Roman"/>
          <w:b/>
          <w:bCs/>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wi</w:t>
      </w:r>
      <w:r w:rsidRPr="00EF5648">
        <w:rPr>
          <w:rFonts w:ascii="Times New Roman" w:eastAsia="Times New Roman" w:hAnsi="Times New Roman" w:cs="Times New Roman"/>
          <w:spacing w:val="-2"/>
        </w:rPr>
        <w:t>l</w:t>
      </w:r>
      <w:r w:rsidRPr="00EF5648">
        <w:rPr>
          <w:rFonts w:ascii="Times New Roman" w:eastAsia="Times New Roman" w:hAnsi="Times New Roman" w:cs="Times New Roman"/>
        </w:rPr>
        <w:t>l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port to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ity</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rPr>
        <w:t xml:space="preserve">who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ke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 xml:space="preserve">inal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ut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 d</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to 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th</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r </w:t>
      </w:r>
    </w:p>
    <w:p w14:paraId="58971555" w14:textId="77777777" w:rsidR="00015D47" w:rsidRPr="00EF5648" w:rsidRDefault="0026255B" w:rsidP="00A02EA9">
      <w:pPr>
        <w:spacing w:after="0" w:line="240" w:lineRule="auto"/>
        <w:ind w:left="681" w:right="-20"/>
        <w:jc w:val="both"/>
        <w:rPr>
          <w:rFonts w:ascii="Times New Roman" w:eastAsia="Times New Roman" w:hAnsi="Times New Roman" w:cs="Times New Roman"/>
        </w:rPr>
      </w:pPr>
      <w:proofErr w:type="gramStart"/>
      <w:r w:rsidRPr="00EF5648">
        <w:rPr>
          <w:rFonts w:ascii="Times New Roman" w:eastAsia="Times New Roman" w:hAnsi="Times New Roman" w:cs="Times New Roman"/>
        </w:rPr>
        <w:t>or</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not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osed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d or modifi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should be 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plem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nted.</w:t>
      </w:r>
    </w:p>
    <w:p w14:paraId="371A510B" w14:textId="77777777" w:rsidR="00015D47" w:rsidRPr="00EF5648" w:rsidRDefault="00015D47" w:rsidP="00A02EA9">
      <w:pPr>
        <w:spacing w:before="10" w:after="0" w:line="240" w:lineRule="auto"/>
        <w:jc w:val="both"/>
      </w:pPr>
    </w:p>
    <w:p w14:paraId="07A3F3CF" w14:textId="77777777" w:rsidR="00015D47" w:rsidRPr="00EF5648" w:rsidRDefault="0026255B" w:rsidP="00A02EA9">
      <w:pPr>
        <w:spacing w:after="0" w:line="240" w:lineRule="auto"/>
        <w:ind w:left="681" w:right="375" w:hanging="427"/>
        <w:jc w:val="both"/>
        <w:rPr>
          <w:rFonts w:ascii="Times New Roman" w:eastAsia="Times New Roman" w:hAnsi="Times New Roman" w:cs="Times New Roman"/>
        </w:rPr>
      </w:pPr>
      <w:r w:rsidRPr="00EF5648">
        <w:rPr>
          <w:rFonts w:ascii="Times New Roman" w:eastAsia="Times New Roman" w:hAnsi="Times New Roman" w:cs="Times New Roman"/>
        </w:rPr>
        <w:t>vi.   Due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wide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dopted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in</w:t>
      </w:r>
      <w:r w:rsidRPr="00EF5648">
        <w:rPr>
          <w:rFonts w:ascii="Times New Roman" w:eastAsia="Times New Roman" w:hAnsi="Times New Roman" w:cs="Times New Roman"/>
          <w:spacing w:val="3"/>
        </w:rPr>
        <w:t>d</w:t>
      </w:r>
      <w:r w:rsidRPr="00EF5648">
        <w:rPr>
          <w:rFonts w:ascii="Times New Roman" w:eastAsia="Times New Roman" w:hAnsi="Times New Roman" w:cs="Times New Roman"/>
        </w:rPr>
        <w:t>iv</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du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2"/>
        </w:rPr>
        <w:t xml:space="preserve"> </w:t>
      </w:r>
      <w:r w:rsidR="002318AE" w:rsidRPr="002318AE">
        <w:rPr>
          <w:rFonts w:ascii="Times New Roman" w:eastAsia="Times New Roman" w:hAnsi="Times New Roman" w:cs="Times New Roman"/>
          <w:b/>
          <w:bCs/>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 xml:space="preserve">stem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 xml:space="preserve">f </w:t>
      </w:r>
      <w:r w:rsidRPr="00EF5648">
        <w:rPr>
          <w:rFonts w:ascii="Times New Roman" w:eastAsia="Times New Roman" w:hAnsi="Times New Roman" w:cs="Times New Roman"/>
          <w:spacing w:val="-3"/>
        </w:rPr>
        <w:t>g</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pt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w:t>
      </w:r>
      <w:r w:rsidRPr="00EF5648">
        <w:rPr>
          <w:rFonts w:ascii="Times New Roman" w:eastAsia="Times New Roman" w:hAnsi="Times New Roman" w:cs="Times New Roman"/>
          <w:spacing w:val="5"/>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Individual DNO Standard</w:t>
      </w:r>
      <w:r w:rsidRPr="00EF5648">
        <w:rPr>
          <w:rFonts w:ascii="Times New Roman" w:eastAsia="Times New Roman" w:hAnsi="Times New Roman" w:cs="Times New Roman"/>
          <w:b/>
          <w:bCs/>
          <w:spacing w:val="2"/>
        </w:rPr>
        <w:t>s</w:t>
      </w:r>
      <w:r w:rsidRPr="00EF5648">
        <w:rPr>
          <w:rFonts w:ascii="Times New Roman" w:eastAsia="Times New Roman" w:hAnsi="Times New Roman" w:cs="Times New Roman"/>
        </w:rPr>
        <w:t>, 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4"/>
        </w:rPr>
        <w:t xml:space="preserve"> </w:t>
      </w:r>
      <w:r w:rsidR="002318AE" w:rsidRPr="002318AE">
        <w:rPr>
          <w:rFonts w:ascii="Times New Roman" w:eastAsia="Times New Roman" w:hAnsi="Times New Roman" w:cs="Times New Roman"/>
          <w:b/>
          <w:bCs/>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2"/>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ist</w:t>
      </w:r>
      <w:r w:rsidR="00141733">
        <w:rPr>
          <w:rFonts w:ascii="Times New Roman" w:eastAsia="Times New Roman" w:hAnsi="Times New Roman" w:cs="Times New Roman"/>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 xml:space="preserve">hich </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e</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fe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 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er</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rPr>
        <w:t>on their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rPr>
        <w:tab/>
      </w:r>
      <w:r w:rsidRPr="005367FC">
        <w:rPr>
          <w:rFonts w:ascii="Times New Roman" w:eastAsia="Times New Roman" w:hAnsi="Times New Roman" w:cs="Times New Roman"/>
          <w:b/>
        </w:rPr>
        <w:t>Us</w:t>
      </w:r>
      <w:r w:rsidRPr="005367FC">
        <w:rPr>
          <w:rFonts w:ascii="Times New Roman" w:eastAsia="Times New Roman" w:hAnsi="Times New Roman" w:cs="Times New Roman"/>
          <w:b/>
          <w:spacing w:val="1"/>
        </w:rPr>
        <w:t>er</w:t>
      </w:r>
      <w:r w:rsidRPr="005367FC">
        <w:rPr>
          <w:rFonts w:ascii="Times New Roman" w:eastAsia="Times New Roman" w:hAnsi="Times New Roman" w:cs="Times New Roman"/>
          <w:b/>
        </w:rPr>
        <w:t>s</w:t>
      </w:r>
      <w:r w:rsidRPr="00EF5648">
        <w:rPr>
          <w:rFonts w:ascii="Times New Roman" w:eastAsia="Times New Roman" w:hAnsi="Times New Roman" w:cs="Times New Roman"/>
        </w:rPr>
        <w:t xml:space="preserve"> 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ise issu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on these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 xml:space="preserve">DNO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 xml:space="preserve">or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und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e</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b/>
          <w:bCs/>
        </w:rPr>
        <w:t>R</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view</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 xml:space="preserve">l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w:t>
      </w:r>
      <w:r w:rsidR="0067574F" w:rsidRPr="00EF5648">
        <w:rPr>
          <w:rFonts w:ascii="Times New Roman" w:eastAsia="Times New Roman" w:hAnsi="Times New Roman" w:cs="Times New Roman"/>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 xml:space="preserve">Panel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not fo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mal</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ro</w:t>
      </w:r>
      <w:r w:rsidRPr="00EF5648">
        <w:rPr>
          <w:rFonts w:ascii="Times New Roman" w:eastAsia="Times New Roman" w:hAnsi="Times New Roman" w:cs="Times New Roman"/>
          <w:spacing w:val="1"/>
        </w:rPr>
        <w:t>v</w:t>
      </w:r>
      <w:r w:rsidRPr="00EF5648">
        <w:rPr>
          <w:rFonts w:ascii="Times New Roman" w:eastAsia="Times New Roman" w:hAnsi="Times New Roman" w:cs="Times New Roman"/>
        </w:rPr>
        <w:t xml:space="preserve">e </w:t>
      </w:r>
      <w:r w:rsidR="001C060B" w:rsidRPr="001C060B">
        <w:rPr>
          <w:rFonts w:ascii="Times New Roman" w:eastAsia="Times New Roman" w:hAnsi="Times New Roman" w:cs="Times New Roman"/>
          <w:b/>
          <w:bCs/>
        </w:rPr>
        <w:t>Individual DNO Standard</w:t>
      </w:r>
      <w:r w:rsidRPr="00EF5648">
        <w:rPr>
          <w:rFonts w:ascii="Times New Roman" w:eastAsia="Times New Roman" w:hAnsi="Times New Roman" w:cs="Times New Roman"/>
          <w:b/>
          <w:bCs/>
        </w:rPr>
        <w:t>s.</w:t>
      </w:r>
    </w:p>
    <w:p w14:paraId="37CCF363" w14:textId="77777777" w:rsidR="00015D47" w:rsidRPr="00984CD6" w:rsidRDefault="00015D47" w:rsidP="00EF5648">
      <w:pPr>
        <w:spacing w:before="6" w:after="0" w:line="240" w:lineRule="exact"/>
        <w:jc w:val="both"/>
        <w:rPr>
          <w:sz w:val="24"/>
          <w:szCs w:val="24"/>
        </w:rPr>
      </w:pPr>
    </w:p>
    <w:p w14:paraId="4CA1F6BA" w14:textId="77777777" w:rsidR="00015D47" w:rsidRPr="004C134F" w:rsidRDefault="0026255B" w:rsidP="00EF5648">
      <w:pPr>
        <w:tabs>
          <w:tab w:val="left" w:pos="860"/>
        </w:tabs>
        <w:spacing w:after="0" w:line="240" w:lineRule="auto"/>
        <w:ind w:left="141" w:right="-20"/>
        <w:jc w:val="both"/>
        <w:rPr>
          <w:rFonts w:ascii="Times New Roman" w:eastAsia="Times New Roman" w:hAnsi="Times New Roman" w:cs="Times New Roman"/>
          <w:color w:val="1F497D" w:themeColor="text2"/>
          <w:sz w:val="24"/>
          <w:szCs w:val="24"/>
        </w:rPr>
      </w:pPr>
      <w:r w:rsidRPr="004C134F">
        <w:rPr>
          <w:rFonts w:ascii="Times New Roman" w:eastAsia="Times New Roman" w:hAnsi="Times New Roman" w:cs="Times New Roman"/>
          <w:b/>
          <w:bCs/>
          <w:color w:val="1F497D" w:themeColor="text2"/>
          <w:sz w:val="24"/>
          <w:szCs w:val="24"/>
        </w:rPr>
        <w:t xml:space="preserve">2. </w:t>
      </w:r>
      <w:r w:rsidRPr="004C134F">
        <w:rPr>
          <w:rFonts w:ascii="Times New Roman" w:eastAsia="Times New Roman" w:hAnsi="Times New Roman" w:cs="Times New Roman"/>
          <w:b/>
          <w:bCs/>
          <w:color w:val="1F497D" w:themeColor="text2"/>
          <w:sz w:val="24"/>
          <w:szCs w:val="24"/>
        </w:rPr>
        <w:tab/>
      </w:r>
      <w:r w:rsidR="001C060B" w:rsidRPr="004C134F">
        <w:rPr>
          <w:rFonts w:ascii="Times New Roman" w:eastAsia="Times New Roman" w:hAnsi="Times New Roman" w:cs="Times New Roman"/>
          <w:b/>
          <w:bCs/>
          <w:color w:val="1F497D" w:themeColor="text2"/>
          <w:sz w:val="24"/>
          <w:szCs w:val="24"/>
        </w:rPr>
        <w:t>QUALIFYING STANDARD</w:t>
      </w:r>
      <w:r w:rsidRPr="004C134F">
        <w:rPr>
          <w:rFonts w:ascii="Times New Roman" w:eastAsia="Times New Roman" w:hAnsi="Times New Roman" w:cs="Times New Roman"/>
          <w:b/>
          <w:bCs/>
          <w:color w:val="1F497D" w:themeColor="text2"/>
          <w:sz w:val="24"/>
          <w:szCs w:val="24"/>
        </w:rPr>
        <w:t>S</w:t>
      </w:r>
    </w:p>
    <w:p w14:paraId="7C832EA2" w14:textId="77777777" w:rsidR="00015D47" w:rsidRPr="00984CD6" w:rsidRDefault="00015D47" w:rsidP="00EF5648">
      <w:pPr>
        <w:spacing w:before="5" w:after="0" w:line="110" w:lineRule="exact"/>
        <w:jc w:val="both"/>
        <w:rPr>
          <w:sz w:val="11"/>
          <w:szCs w:val="11"/>
        </w:rPr>
      </w:pPr>
    </w:p>
    <w:p w14:paraId="4FA100BA" w14:textId="77777777" w:rsidR="00015D47" w:rsidRPr="00EF5648" w:rsidRDefault="0026255B" w:rsidP="004C134F">
      <w:pPr>
        <w:spacing w:after="0" w:line="240" w:lineRule="auto"/>
        <w:ind w:left="141" w:right="159"/>
        <w:jc w:val="both"/>
        <w:rPr>
          <w:rFonts w:ascii="Times New Roman" w:eastAsia="Times New Roman" w:hAnsi="Times New Roman" w:cs="Times New Roman"/>
        </w:rPr>
      </w:pP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rPr>
        <w:t>ol</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owing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 identifi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ving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proofErr w:type="spellStart"/>
      <w:r w:rsidRPr="00EF5648">
        <w:rPr>
          <w:rFonts w:ascii="Times New Roman" w:eastAsia="Times New Roman" w:hAnsi="Times New Roman" w:cs="Times New Roman"/>
        </w:rPr>
        <w:t>a</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proofErr w:type="spellEnd"/>
      <w:r w:rsidRPr="00EF5648">
        <w:rPr>
          <w:rFonts w:ascii="Times New Roman" w:eastAsia="Times New Roman" w:hAnsi="Times New Roman" w:cs="Times New Roman"/>
        </w:rPr>
        <w:t xml:space="preserve"> on</w:t>
      </w:r>
      <w:r w:rsidRPr="00EF5648">
        <w:rPr>
          <w:rFonts w:ascii="Times New Roman" w:eastAsia="Times New Roman" w:hAnsi="Times New Roman" w:cs="Times New Roman"/>
          <w:spacing w:val="6"/>
        </w:rPr>
        <w:t xml:space="preserve">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er</w:t>
      </w:r>
      <w:r w:rsidRPr="00EF5648">
        <w:rPr>
          <w:rFonts w:ascii="Times New Roman" w:eastAsia="Times New Roman" w:hAnsi="Times New Roman" w:cs="Times New Roman"/>
          <w:b/>
          <w:bCs/>
        </w:rPr>
        <w:t xml:space="preserv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subj</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3"/>
        </w:rPr>
        <w:t>n</w:t>
      </w:r>
      <w:r w:rsidRPr="00EF5648">
        <w:rPr>
          <w:rFonts w:ascii="Times New Roman" w:eastAsia="Times New Roman" w:hAnsi="Times New Roman" w:cs="Times New Roman"/>
          <w:spacing w:val="-1"/>
        </w:rPr>
        <w:t>ce.</w:t>
      </w:r>
    </w:p>
    <w:p w14:paraId="6EA5AD6B" w14:textId="77777777" w:rsidR="00015D47" w:rsidRPr="00EF5648" w:rsidRDefault="00015D47" w:rsidP="004C134F">
      <w:pPr>
        <w:spacing w:before="1" w:after="0" w:line="240" w:lineRule="auto"/>
        <w:jc w:val="both"/>
      </w:pPr>
    </w:p>
    <w:p w14:paraId="64FAD782" w14:textId="77777777" w:rsidR="00015D47" w:rsidRPr="00EF5648" w:rsidRDefault="0026255B" w:rsidP="004C134F">
      <w:pPr>
        <w:spacing w:after="0" w:line="240" w:lineRule="auto"/>
        <w:ind w:left="374" w:right="-20"/>
        <w:jc w:val="both"/>
        <w:rPr>
          <w:rFonts w:ascii="Times New Roman" w:eastAsia="Times New Roman" w:hAnsi="Times New Roman" w:cs="Times New Roman"/>
        </w:rPr>
      </w:pPr>
      <w:proofErr w:type="spellStart"/>
      <w:r w:rsidRPr="00EF5648">
        <w:rPr>
          <w:rFonts w:ascii="Times New Roman" w:eastAsia="Times New Roman" w:hAnsi="Times New Roman" w:cs="Times New Roman"/>
        </w:rPr>
        <w:t>i</w:t>
      </w:r>
      <w:proofErr w:type="spellEnd"/>
      <w:r w:rsidRPr="00EF5648">
        <w:rPr>
          <w:rFonts w:ascii="Times New Roman" w:eastAsia="Times New Roman" w:hAnsi="Times New Roman" w:cs="Times New Roman"/>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001C060B" w:rsidRPr="001C060B">
        <w:rPr>
          <w:rFonts w:ascii="Times New Roman" w:eastAsia="Times New Roman" w:hAnsi="Times New Roman" w:cs="Times New Roman"/>
          <w:b/>
          <w:bCs/>
        </w:rPr>
        <w:t xml:space="preserve">Annex 1 </w:t>
      </w:r>
      <w:proofErr w:type="gramStart"/>
      <w:r w:rsidR="001C060B" w:rsidRPr="001C060B">
        <w:rPr>
          <w:rFonts w:ascii="Times New Roman" w:eastAsia="Times New Roman" w:hAnsi="Times New Roman" w:cs="Times New Roman"/>
          <w:b/>
          <w:bCs/>
        </w:rPr>
        <w:t>Standard</w:t>
      </w:r>
      <w:r w:rsidRPr="00EF5648">
        <w:rPr>
          <w:rFonts w:ascii="Times New Roman" w:eastAsia="Times New Roman" w:hAnsi="Times New Roman" w:cs="Times New Roman"/>
          <w:b/>
          <w:bCs/>
        </w:rPr>
        <w:t>s</w:t>
      </w:r>
      <w:proofErr w:type="gramEnd"/>
    </w:p>
    <w:p w14:paraId="062A76D0" w14:textId="77777777" w:rsidR="00015D47" w:rsidRPr="00EF5648" w:rsidRDefault="00015D47" w:rsidP="004C134F">
      <w:pPr>
        <w:spacing w:before="3" w:after="0" w:line="240" w:lineRule="auto"/>
        <w:jc w:val="both"/>
      </w:pPr>
    </w:p>
    <w:p w14:paraId="261CC236" w14:textId="77777777" w:rsidR="00015D47" w:rsidRPr="00EF5648" w:rsidRDefault="0026255B" w:rsidP="004C134F">
      <w:pPr>
        <w:tabs>
          <w:tab w:val="left" w:pos="2840"/>
        </w:tabs>
        <w:spacing w:after="0" w:line="240" w:lineRule="auto"/>
        <w:ind w:left="708" w:right="227"/>
        <w:jc w:val="both"/>
        <w:rPr>
          <w:rFonts w:ascii="Times New Roman" w:eastAsia="Times New Roman" w:hAnsi="Times New Roman" w:cs="Times New Roman"/>
        </w:rPr>
      </w:pP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el</w:t>
      </w:r>
      <w:r w:rsidRPr="00EF5648">
        <w:rPr>
          <w:rFonts w:ascii="Times New Roman" w:eastAsia="Times New Roman" w:hAnsi="Times New Roman" w:cs="Times New Roman"/>
          <w:spacing w:val="-1"/>
        </w:rPr>
        <w:t>ec</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indu</w:t>
      </w:r>
      <w:r w:rsidRPr="00EF5648">
        <w:rPr>
          <w:rFonts w:ascii="Times New Roman" w:eastAsia="Times New Roman" w:hAnsi="Times New Roman" w:cs="Times New Roman"/>
          <w:spacing w:val="3"/>
        </w:rPr>
        <w:t>s</w:t>
      </w:r>
      <w:r w:rsidRPr="00EF5648">
        <w:rPr>
          <w:rFonts w:ascii="Times New Roman" w:eastAsia="Times New Roman" w:hAnsi="Times New Roman" w:cs="Times New Roman"/>
        </w:rPr>
        <w:t>t</w:t>
      </w:r>
      <w:r w:rsidRPr="00EF5648">
        <w:rPr>
          <w:rFonts w:ascii="Times New Roman" w:eastAsia="Times New Roman" w:hAnsi="Times New Roman" w:cs="Times New Roman"/>
          <w:spacing w:val="2"/>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stan</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 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mp</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e</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b/>
          <w:bCs/>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ments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sted in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nn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x</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1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f</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rm 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rt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e</w:t>
      </w:r>
      <w:r w:rsidRPr="00EF5648">
        <w:rPr>
          <w:rFonts w:ascii="Times New Roman" w:eastAsia="Times New Roman" w:hAnsi="Times New Roman" w:cs="Times New Roman"/>
        </w:rPr>
        <w:t>.</w:t>
      </w:r>
      <w:r w:rsidRPr="00EF5648">
        <w:rPr>
          <w:rFonts w:ascii="Times New Roman" w:eastAsia="Times New Roman" w:hAnsi="Times New Roman" w:cs="Times New Roman"/>
        </w:rPr>
        <w:tab/>
        <w:t>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to en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ble </w:t>
      </w:r>
      <w:r w:rsidR="002318AE" w:rsidRPr="002318AE">
        <w:rPr>
          <w:rFonts w:ascii="Times New Roman" w:eastAsia="Times New Roman" w:hAnsi="Times New Roman" w:cs="Times New Roman"/>
          <w:b/>
          <w:bCs/>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ntain st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y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d</w:t>
      </w:r>
      <w:r w:rsidRPr="00EF5648">
        <w:rPr>
          <w:rFonts w:ascii="Times New Roman" w:eastAsia="Times New Roman" w:hAnsi="Times New Roman" w:cs="Times New Roman"/>
          <w:spacing w:val="-1"/>
        </w:rPr>
        <w:t>ec</w:t>
      </w:r>
      <w:r w:rsidRPr="00EF5648">
        <w:rPr>
          <w:rFonts w:ascii="Times New Roman" w:eastAsia="Times New Roman" w:hAnsi="Times New Roman" w:cs="Times New Roman"/>
          <w:spacing w:val="3"/>
        </w:rPr>
        <w:t>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red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ac</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ics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vol</w:t>
      </w:r>
      <w:r w:rsidRPr="00EF5648">
        <w:rPr>
          <w:rFonts w:ascii="Times New Roman" w:eastAsia="Times New Roman" w:hAnsi="Times New Roman" w:cs="Times New Roman"/>
          <w:spacing w:val="1"/>
        </w:rPr>
        <w:t>ta</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f</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4"/>
        </w:rPr>
        <w:t>c</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in</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rop</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bi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of </w:t>
      </w:r>
      <w:r w:rsidRPr="00EF5648">
        <w:rPr>
          <w:rFonts w:ascii="Times New Roman" w:eastAsia="Times New Roman" w:hAnsi="Times New Roman" w:cs="Times New Roman"/>
          <w:b/>
          <w:bCs/>
        </w:rPr>
        <w:t xml:space="preserve">DNO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 xml:space="preserve">r </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twor</w:t>
      </w:r>
      <w:r w:rsidRPr="00EF5648">
        <w:rPr>
          <w:rFonts w:ascii="Times New Roman" w:eastAsia="Times New Roman" w:hAnsi="Times New Roman" w:cs="Times New Roman"/>
          <w:spacing w:val="-1"/>
        </w:rPr>
        <w:t>k</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w:t>
      </w:r>
    </w:p>
    <w:p w14:paraId="38535162" w14:textId="77777777" w:rsidR="00015D47" w:rsidRPr="00984CD6" w:rsidRDefault="00015D47">
      <w:pPr>
        <w:spacing w:after="0"/>
        <w:sectPr w:rsidR="00015D47" w:rsidRPr="00984CD6">
          <w:headerReference w:type="default" r:id="rId14"/>
          <w:pgSz w:w="11900" w:h="16860"/>
          <w:pgMar w:top="1000" w:right="760" w:bottom="960" w:left="1520" w:header="745" w:footer="771" w:gutter="0"/>
          <w:cols w:space="720"/>
        </w:sectPr>
      </w:pPr>
    </w:p>
    <w:p w14:paraId="6F65E62E" w14:textId="77777777" w:rsidR="00015D47" w:rsidRPr="00984CD6" w:rsidRDefault="00015D47">
      <w:pPr>
        <w:spacing w:before="8" w:after="0" w:line="180" w:lineRule="exact"/>
        <w:rPr>
          <w:sz w:val="18"/>
          <w:szCs w:val="18"/>
        </w:rPr>
      </w:pPr>
    </w:p>
    <w:p w14:paraId="333C5ACA" w14:textId="77777777" w:rsidR="00015D47" w:rsidRPr="00984CD6" w:rsidRDefault="00015D47">
      <w:pPr>
        <w:spacing w:after="0" w:line="200" w:lineRule="exact"/>
        <w:rPr>
          <w:sz w:val="20"/>
          <w:szCs w:val="20"/>
        </w:rPr>
      </w:pPr>
    </w:p>
    <w:p w14:paraId="2D73B666" w14:textId="77777777" w:rsidR="00015D47" w:rsidRPr="00984CD6" w:rsidRDefault="00015D47">
      <w:pPr>
        <w:spacing w:after="0" w:line="200" w:lineRule="exact"/>
        <w:rPr>
          <w:sz w:val="20"/>
          <w:szCs w:val="20"/>
        </w:rPr>
      </w:pPr>
    </w:p>
    <w:p w14:paraId="4B2937AD" w14:textId="77777777" w:rsidR="00015D47" w:rsidRPr="00EF5648" w:rsidRDefault="0026255B" w:rsidP="004C134F">
      <w:pPr>
        <w:spacing w:before="29" w:after="0" w:line="240" w:lineRule="auto"/>
        <w:ind w:left="708" w:right="-20"/>
        <w:jc w:val="both"/>
        <w:rPr>
          <w:rFonts w:ascii="Times New Roman" w:eastAsia="Times New Roman" w:hAnsi="Times New Roman" w:cs="Times New Roman"/>
        </w:rPr>
      </w:pP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proofErr w:type="spellStart"/>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proofErr w:type="spell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se</w:t>
      </w:r>
      <w:r w:rsidRPr="00EF5648">
        <w:rPr>
          <w:rFonts w:ascii="Times New Roman" w:eastAsia="Times New Roman" w:hAnsi="Times New Roman" w:cs="Times New Roman"/>
          <w:spacing w:val="-2"/>
        </w:rPr>
        <w:t>c</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ri</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sta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 </w:t>
      </w:r>
      <w:r w:rsidRPr="00EF5648">
        <w:rPr>
          <w:rFonts w:ascii="Times New Roman" w:eastAsia="Times New Roman" w:hAnsi="Times New Roman" w:cs="Times New Roman"/>
          <w:spacing w:val="-1"/>
        </w:rPr>
        <w:t>(</w:t>
      </w:r>
      <w:r w:rsidRPr="00EF5648">
        <w:rPr>
          <w:rFonts w:ascii="Times New Roman" w:eastAsia="Times New Roman" w:hAnsi="Times New Roman" w:cs="Times New Roman"/>
        </w:rPr>
        <w:t xml:space="preserve">ER </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2/</w:t>
      </w:r>
      <w:r w:rsidR="00141733">
        <w:rPr>
          <w:rFonts w:ascii="Times New Roman" w:eastAsia="Times New Roman" w:hAnsi="Times New Roman" w:cs="Times New Roman"/>
        </w:rPr>
        <w:t>6</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l continue to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und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S</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p>
    <w:p w14:paraId="0749D2C6" w14:textId="77777777" w:rsidR="00015D47" w:rsidRPr="00EF5648" w:rsidRDefault="0026255B" w:rsidP="004C134F">
      <w:pPr>
        <w:spacing w:after="0" w:line="240" w:lineRule="auto"/>
        <w:ind w:left="708" w:right="428"/>
        <w:jc w:val="both"/>
        <w:rPr>
          <w:rFonts w:ascii="Times New Roman" w:eastAsia="Times New Roman" w:hAnsi="Times New Roman" w:cs="Times New Roman"/>
        </w:rPr>
      </w:pPr>
      <w:proofErr w:type="gramStart"/>
      <w:r w:rsidRPr="00EF5648">
        <w:rPr>
          <w:rFonts w:ascii="Times New Roman" w:eastAsia="Times New Roman" w:hAnsi="Times New Roman" w:cs="Times New Roman"/>
        </w:rPr>
        <w:t>11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tr</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hou</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 Ann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x</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1 </w:t>
      </w:r>
      <w:r w:rsidR="001C060B" w:rsidRPr="001C060B">
        <w:rPr>
          <w:rFonts w:ascii="Times New Roman" w:eastAsia="Times New Roman" w:hAnsi="Times New Roman" w:cs="Times New Roman"/>
          <w:b/>
        </w:rPr>
        <w:t>Qualifying Standard</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2"/>
        </w:rPr>
        <w:t>c</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to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 wi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lso be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Distribution Code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proofErr w:type="gramEnd"/>
    </w:p>
    <w:p w14:paraId="3627B120" w14:textId="77777777" w:rsidR="00015D47" w:rsidRPr="00EF5648" w:rsidRDefault="00015D47" w:rsidP="004C134F">
      <w:pPr>
        <w:spacing w:before="3" w:after="0" w:line="240" w:lineRule="auto"/>
        <w:jc w:val="both"/>
      </w:pPr>
    </w:p>
    <w:p w14:paraId="2BC2DF22" w14:textId="77777777" w:rsidR="00015D47" w:rsidRPr="00EF5648" w:rsidRDefault="0026255B" w:rsidP="004C134F">
      <w:pPr>
        <w:spacing w:after="0" w:line="240" w:lineRule="auto"/>
        <w:ind w:left="307" w:right="-20"/>
        <w:jc w:val="both"/>
        <w:rPr>
          <w:rFonts w:ascii="Times New Roman" w:eastAsia="Times New Roman" w:hAnsi="Times New Roman" w:cs="Times New Roman"/>
        </w:rPr>
      </w:pPr>
      <w:r w:rsidRPr="00BB795B">
        <w:rPr>
          <w:rFonts w:ascii="Times New Roman" w:eastAsia="Times New Roman" w:hAnsi="Times New Roman" w:cs="Times New Roman"/>
        </w:rPr>
        <w:t>ii</w:t>
      </w:r>
      <w:r w:rsidRPr="00EF5648">
        <w:rPr>
          <w:rFonts w:ascii="Times New Roman" w:eastAsia="Times New Roman" w:hAnsi="Times New Roman" w:cs="Times New Roman"/>
        </w:rPr>
        <w:t xml:space="preserve">.   </w:t>
      </w:r>
      <w:r w:rsidR="001C060B" w:rsidRPr="001C060B">
        <w:rPr>
          <w:rFonts w:ascii="Times New Roman" w:eastAsia="Times New Roman" w:hAnsi="Times New Roman" w:cs="Times New Roman"/>
          <w:b/>
          <w:bCs/>
        </w:rPr>
        <w:t>Annex 2 Standard</w:t>
      </w:r>
      <w:r w:rsidRPr="00EF5648">
        <w:rPr>
          <w:rFonts w:ascii="Times New Roman" w:eastAsia="Times New Roman" w:hAnsi="Times New Roman" w:cs="Times New Roman"/>
          <w:b/>
          <w:bCs/>
        </w:rPr>
        <w:t>s</w:t>
      </w:r>
    </w:p>
    <w:p w14:paraId="6DF6F244" w14:textId="77777777" w:rsidR="00015D47" w:rsidRPr="00EF5648" w:rsidRDefault="00015D47" w:rsidP="004C134F">
      <w:pPr>
        <w:spacing w:before="9" w:after="0" w:line="240" w:lineRule="auto"/>
        <w:jc w:val="both"/>
      </w:pPr>
    </w:p>
    <w:p w14:paraId="35B90F84" w14:textId="77777777" w:rsidR="00015D47" w:rsidRPr="00EF5648" w:rsidRDefault="0026255B" w:rsidP="004C134F">
      <w:pPr>
        <w:spacing w:after="0" w:line="240" w:lineRule="auto"/>
        <w:ind w:left="708" w:right="166"/>
        <w:jc w:val="both"/>
        <w:rPr>
          <w:rFonts w:ascii="Times New Roman" w:eastAsia="Times New Roman" w:hAnsi="Times New Roman" w:cs="Times New Roman"/>
        </w:rPr>
      </w:pPr>
      <w:r w:rsidRPr="00EF5648">
        <w:rPr>
          <w:rFonts w:ascii="Times New Roman" w:eastAsia="Times New Roman" w:hAnsi="Times New Roman" w:cs="Times New Roman"/>
        </w:rPr>
        <w:t>Oth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n</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e</w:t>
      </w:r>
      <w:r w:rsidRPr="00EF5648">
        <w:rPr>
          <w:rFonts w:ascii="Times New Roman" w:eastAsia="Times New Roman" w:hAnsi="Times New Roman" w:cs="Times New Roman"/>
          <w:spacing w:val="2"/>
        </w:rPr>
        <w:t>l</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trici</w:t>
      </w:r>
      <w:r w:rsidRPr="00EF5648">
        <w:rPr>
          <w:rFonts w:ascii="Times New Roman" w:eastAsia="Times New Roman" w:hAnsi="Times New Roman" w:cs="Times New Roman"/>
          <w:spacing w:val="5"/>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indust</w:t>
      </w:r>
      <w:r w:rsidRPr="00EF5648">
        <w:rPr>
          <w:rFonts w:ascii="Times New Roman" w:eastAsia="Times New Roman" w:hAnsi="Times New Roman" w:cs="Times New Roman"/>
          <w:spacing w:val="2"/>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 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3"/>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w:t>
      </w:r>
      <w:r w:rsidRPr="00EF5648">
        <w:rPr>
          <w:rFonts w:ascii="Times New Roman" w:eastAsia="Times New Roman" w:hAnsi="Times New Roman" w:cs="Times New Roman"/>
          <w:spacing w:val="2"/>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 on</w:t>
      </w:r>
      <w:r w:rsidRPr="00EF5648">
        <w:rPr>
          <w:rFonts w:ascii="Times New Roman" w:eastAsia="Times New Roman" w:hAnsi="Times New Roman" w:cs="Times New Roman"/>
          <w:spacing w:val="7"/>
        </w:rPr>
        <w:t xml:space="preserve">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er</w:t>
      </w:r>
      <w:r w:rsidRPr="00EF5648">
        <w:rPr>
          <w:rFonts w:ascii="Times New Roman" w:eastAsia="Times New Roman" w:hAnsi="Times New Roman" w:cs="Times New Roman"/>
          <w:b/>
          <w:bCs/>
        </w:rPr>
        <w:t xml:space="preserve">s </w:t>
      </w:r>
      <w:r w:rsidRPr="00EF5648">
        <w:rPr>
          <w:rFonts w:ascii="Times New Roman" w:eastAsia="Times New Roman" w:hAnsi="Times New Roman" w:cs="Times New Roman"/>
        </w:rPr>
        <w:t>but 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e not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mp</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w:t>
      </w:r>
      <w:r w:rsidRPr="00EF5648">
        <w:rPr>
          <w:rFonts w:ascii="Times New Roman" w:eastAsia="Times New Roman" w:hAnsi="Times New Roman" w:cs="Times New Roman"/>
          <w:b/>
          <w:bCs/>
          <w:spacing w:val="2"/>
        </w:rPr>
        <w:t>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ments</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sted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in </w:t>
      </w:r>
      <w:r w:rsidR="00141733" w:rsidRPr="00EF5648">
        <w:rPr>
          <w:rFonts w:ascii="Times New Roman" w:eastAsia="Times New Roman" w:hAnsi="Times New Roman" w:cs="Times New Roman"/>
        </w:rPr>
        <w:t>A</w:t>
      </w:r>
      <w:r w:rsidR="00141733">
        <w:rPr>
          <w:rFonts w:ascii="Times New Roman" w:eastAsia="Times New Roman" w:hAnsi="Times New Roman" w:cs="Times New Roman"/>
        </w:rPr>
        <w:t>nnex</w:t>
      </w:r>
      <w:r w:rsidR="00141733"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 xml:space="preserve">2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Distribution Cod</w:t>
      </w:r>
      <w:r w:rsidRPr="00EF5648">
        <w:rPr>
          <w:rFonts w:ascii="Times New Roman" w:eastAsia="Times New Roman" w:hAnsi="Times New Roman" w:cs="Times New Roman"/>
          <w:spacing w:val="1"/>
        </w:rPr>
        <w:t>e</w:t>
      </w:r>
      <w:r w:rsidRPr="00EF5648">
        <w:rPr>
          <w:rFonts w:ascii="Times New Roman" w:eastAsia="Times New Roman" w:hAnsi="Times New Roman" w:cs="Times New Roman"/>
          <w:b/>
          <w:bCs/>
        </w:rPr>
        <w:t xml:space="preserve">, </w:t>
      </w:r>
      <w:r w:rsidRPr="00EF5648">
        <w:rPr>
          <w:rFonts w:ascii="Times New Roman" w:eastAsia="Times New Roman" w:hAnsi="Times New Roman" w:cs="Times New Roman"/>
        </w:rPr>
        <w:t>but do not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 pa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hnic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ments.</w:t>
      </w:r>
    </w:p>
    <w:p w14:paraId="17951BB0" w14:textId="77777777" w:rsidR="00015D47" w:rsidRPr="00EF5648" w:rsidRDefault="00015D47" w:rsidP="004C134F">
      <w:pPr>
        <w:spacing w:before="3" w:after="0" w:line="240" w:lineRule="auto"/>
        <w:jc w:val="both"/>
      </w:pPr>
    </w:p>
    <w:p w14:paraId="4E53F585" w14:textId="77777777" w:rsidR="00015D47" w:rsidRPr="00EF5648" w:rsidRDefault="0026255B" w:rsidP="004C134F">
      <w:pPr>
        <w:spacing w:after="0" w:line="240" w:lineRule="auto"/>
        <w:ind w:left="242" w:right="-20"/>
        <w:jc w:val="both"/>
        <w:rPr>
          <w:rFonts w:ascii="Times New Roman" w:eastAsia="Times New Roman" w:hAnsi="Times New Roman" w:cs="Times New Roman"/>
        </w:rPr>
      </w:pPr>
      <w:r w:rsidRPr="00BB795B">
        <w:rPr>
          <w:rFonts w:ascii="Times New Roman" w:eastAsia="Times New Roman" w:hAnsi="Times New Roman" w:cs="Times New Roman"/>
          <w:bCs/>
        </w:rPr>
        <w:t>iii</w:t>
      </w:r>
      <w:proofErr w:type="gramStart"/>
      <w:r w:rsidRPr="00EF5648">
        <w:rPr>
          <w:rFonts w:ascii="Times New Roman" w:eastAsia="Times New Roman" w:hAnsi="Times New Roman" w:cs="Times New Roman"/>
          <w:b/>
          <w:bCs/>
        </w:rPr>
        <w:t xml:space="preserve">. </w:t>
      </w:r>
      <w:r w:rsidRPr="00EF5648">
        <w:rPr>
          <w:rFonts w:ascii="Times New Roman" w:eastAsia="Times New Roman" w:hAnsi="Times New Roman" w:cs="Times New Roman"/>
          <w:b/>
          <w:bCs/>
          <w:spacing w:val="58"/>
        </w:rPr>
        <w:t xml:space="preserve"> </w:t>
      </w:r>
      <w:r w:rsidR="001C060B" w:rsidRPr="001C060B">
        <w:rPr>
          <w:rFonts w:ascii="Times New Roman" w:eastAsia="Times New Roman" w:hAnsi="Times New Roman" w:cs="Times New Roman"/>
          <w:b/>
          <w:bCs/>
        </w:rPr>
        <w:t>Individual</w:t>
      </w:r>
      <w:proofErr w:type="gramEnd"/>
      <w:r w:rsidR="001C060B" w:rsidRPr="001C060B">
        <w:rPr>
          <w:rFonts w:ascii="Times New Roman" w:eastAsia="Times New Roman" w:hAnsi="Times New Roman" w:cs="Times New Roman"/>
          <w:b/>
          <w:bCs/>
        </w:rPr>
        <w:t xml:space="preserve"> DNO Standard</w:t>
      </w:r>
      <w:r w:rsidRPr="00EF5648">
        <w:rPr>
          <w:rFonts w:ascii="Times New Roman" w:eastAsia="Times New Roman" w:hAnsi="Times New Roman" w:cs="Times New Roman"/>
          <w:b/>
          <w:bCs/>
        </w:rPr>
        <w:t>s</w:t>
      </w:r>
    </w:p>
    <w:p w14:paraId="05FECD35" w14:textId="77777777" w:rsidR="00015D47" w:rsidRPr="00EF5648" w:rsidRDefault="00015D47" w:rsidP="004C134F">
      <w:pPr>
        <w:spacing w:before="9" w:after="0" w:line="240" w:lineRule="auto"/>
        <w:jc w:val="both"/>
      </w:pPr>
    </w:p>
    <w:p w14:paraId="1B130E39" w14:textId="77777777" w:rsidR="00015D47" w:rsidRDefault="0026255B" w:rsidP="004C134F">
      <w:pPr>
        <w:tabs>
          <w:tab w:val="left" w:pos="4720"/>
          <w:tab w:val="left" w:pos="6060"/>
          <w:tab w:val="left" w:pos="7560"/>
        </w:tabs>
        <w:spacing w:after="0" w:line="240" w:lineRule="auto"/>
        <w:ind w:left="708" w:right="157"/>
        <w:jc w:val="both"/>
        <w:rPr>
          <w:rFonts w:ascii="Times New Roman" w:eastAsia="Times New Roman" w:hAnsi="Times New Roman" w:cs="Times New Roman"/>
          <w:b/>
          <w:bCs/>
        </w:rPr>
      </w:pP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dopted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in</w:t>
      </w:r>
      <w:r w:rsidRPr="00EF5648">
        <w:rPr>
          <w:rFonts w:ascii="Times New Roman" w:eastAsia="Times New Roman" w:hAnsi="Times New Roman" w:cs="Times New Roman"/>
          <w:spacing w:val="3"/>
        </w:rPr>
        <w:t>d</w:t>
      </w:r>
      <w:r w:rsidRPr="00EF5648">
        <w:rPr>
          <w:rFonts w:ascii="Times New Roman" w:eastAsia="Times New Roman" w:hAnsi="Times New Roman" w:cs="Times New Roman"/>
        </w:rPr>
        <w:t>iv</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du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2"/>
        </w:rPr>
        <w:t xml:space="preserve"> </w:t>
      </w:r>
      <w:r w:rsidR="002318AE" w:rsidRPr="002318AE">
        <w:rPr>
          <w:rFonts w:ascii="Times New Roman" w:eastAsia="Times New Roman" w:hAnsi="Times New Roman" w:cs="Times New Roman"/>
          <w:b/>
          <w:bCs/>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that 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proofErr w:type="spellStart"/>
      <w:r w:rsidRPr="00EF5648">
        <w:rPr>
          <w:rFonts w:ascii="Times New Roman" w:eastAsia="Times New Roman" w:hAnsi="Times New Roman" w:cs="Times New Roman"/>
        </w:rPr>
        <w:t>a</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fe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proofErr w:type="spellEnd"/>
      <w:r w:rsidRPr="00EF5648">
        <w:rPr>
          <w:rFonts w:ascii="Times New Roman" w:eastAsia="Times New Roman" w:hAnsi="Times New Roman" w:cs="Times New Roman"/>
        </w:rPr>
        <w:t xml:space="preserve"> 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er</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rPr>
        <w:t>whi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 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shed</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s such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ind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vidual</w:t>
      </w:r>
      <w:r w:rsidRPr="00EF5648">
        <w:rPr>
          <w:rFonts w:ascii="Times New Roman" w:eastAsia="Times New Roman" w:hAnsi="Times New Roman" w:cs="Times New Roman"/>
          <w:spacing w:val="1"/>
        </w:rPr>
        <w:t xml:space="preserve"> </w:t>
      </w:r>
      <w:r w:rsidR="002318AE" w:rsidRPr="002318AE">
        <w:rPr>
          <w:rFonts w:ascii="Times New Roman" w:eastAsia="Times New Roman" w:hAnsi="Times New Roman" w:cs="Times New Roman"/>
          <w:b/>
          <w:bCs/>
        </w:rPr>
        <w:t>DNOs</w:t>
      </w:r>
      <w:r w:rsidR="00141733">
        <w:rPr>
          <w:rFonts w:ascii="Times New Roman" w:eastAsia="Times New Roman" w:hAnsi="Times New Roman" w:cs="Times New Roman"/>
        </w:rPr>
        <w:t xml:space="preserv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st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00141733">
        <w:rPr>
          <w:rFonts w:ascii="Times New Roman" w:eastAsia="Times New Roman" w:hAnsi="Times New Roman" w:cs="Times New Roman"/>
        </w:rPr>
        <w:t xml:space="preserve">dopted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2"/>
        </w:rPr>
        <w:t>f</w:t>
      </w:r>
      <w:r w:rsidRPr="00EF5648">
        <w:rPr>
          <w:rFonts w:ascii="Times New Roman" w:eastAsia="Times New Roman" w:hAnsi="Times New Roman" w:cs="Times New Roman"/>
        </w:rPr>
        <w:t>ulfil or 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plem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nts 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re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d in</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onn</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ments or oth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s</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pla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obl</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ons on </w:t>
      </w:r>
      <w:r w:rsidRPr="00141733">
        <w:rPr>
          <w:rFonts w:ascii="Times New Roman" w:eastAsia="Times New Roman" w:hAnsi="Times New Roman" w:cs="Times New Roman"/>
          <w:b/>
        </w:rPr>
        <w:t>Us</w:t>
      </w:r>
      <w:r w:rsidRPr="00141733">
        <w:rPr>
          <w:rFonts w:ascii="Times New Roman" w:eastAsia="Times New Roman" w:hAnsi="Times New Roman" w:cs="Times New Roman"/>
          <w:b/>
          <w:spacing w:val="-1"/>
        </w:rPr>
        <w:t>e</w:t>
      </w:r>
      <w:r w:rsidRPr="00141733">
        <w:rPr>
          <w:rFonts w:ascii="Times New Roman" w:eastAsia="Times New Roman" w:hAnsi="Times New Roman" w:cs="Times New Roman"/>
          <w:b/>
          <w:spacing w:val="1"/>
        </w:rPr>
        <w:t>r</w:t>
      </w:r>
      <w:r w:rsidR="00141733" w:rsidRPr="00141733">
        <w:rPr>
          <w:rFonts w:ascii="Times New Roman" w:eastAsia="Times New Roman" w:hAnsi="Times New Roman" w:cs="Times New Roman"/>
          <w:b/>
        </w:rPr>
        <w:t>s</w:t>
      </w:r>
      <w:r w:rsidR="00141733">
        <w:rPr>
          <w:rFonts w:ascii="Times New Roman" w:eastAsia="Times New Roman" w:hAnsi="Times New Roman" w:cs="Times New Roman"/>
        </w:rPr>
        <w:t xml:space="preserv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st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o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shed on the </w:t>
      </w:r>
      <w:r w:rsidRPr="00EF5648">
        <w:rPr>
          <w:rFonts w:ascii="Times New Roman" w:eastAsia="Times New Roman" w:hAnsi="Times New Roman" w:cs="Times New Roman"/>
          <w:b/>
          <w:bCs/>
        </w:rPr>
        <w:t>D</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rPr>
        <w:t xml:space="preserve">O’s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s</w:t>
      </w:r>
      <w:r w:rsidRPr="00EF5648">
        <w:rPr>
          <w:rFonts w:ascii="Times New Roman" w:eastAsia="Times New Roman" w:hAnsi="Times New Roman" w:cs="Times New Roman"/>
          <w:b/>
          <w:bCs/>
        </w:rPr>
        <w:t>.</w:t>
      </w:r>
    </w:p>
    <w:p w14:paraId="45155B60" w14:textId="77777777" w:rsidR="004C134F" w:rsidRPr="004C134F" w:rsidRDefault="004C134F" w:rsidP="004C134F">
      <w:pPr>
        <w:tabs>
          <w:tab w:val="left" w:pos="4720"/>
          <w:tab w:val="left" w:pos="6060"/>
          <w:tab w:val="left" w:pos="7560"/>
        </w:tabs>
        <w:spacing w:after="0" w:line="240" w:lineRule="auto"/>
        <w:ind w:left="708" w:right="157"/>
        <w:jc w:val="both"/>
        <w:rPr>
          <w:rFonts w:ascii="Times New Roman" w:eastAsia="Times New Roman" w:hAnsi="Times New Roman" w:cs="Times New Roman"/>
          <w:b/>
          <w:bCs/>
        </w:rPr>
      </w:pPr>
    </w:p>
    <w:p w14:paraId="5F5F5454" w14:textId="77777777" w:rsidR="00015D47" w:rsidRPr="004C134F" w:rsidRDefault="0026255B">
      <w:pPr>
        <w:tabs>
          <w:tab w:val="left" w:pos="860"/>
        </w:tabs>
        <w:spacing w:after="0" w:line="240" w:lineRule="auto"/>
        <w:ind w:left="141" w:right="-20"/>
        <w:rPr>
          <w:rFonts w:ascii="Times New Roman" w:eastAsia="Times New Roman" w:hAnsi="Times New Roman" w:cs="Times New Roman"/>
          <w:color w:val="1F497D" w:themeColor="text2"/>
          <w:sz w:val="24"/>
          <w:szCs w:val="24"/>
        </w:rPr>
      </w:pPr>
      <w:r w:rsidRPr="004C134F">
        <w:rPr>
          <w:rFonts w:ascii="Times New Roman" w:eastAsia="Times New Roman" w:hAnsi="Times New Roman" w:cs="Times New Roman"/>
          <w:b/>
          <w:bCs/>
          <w:color w:val="1F497D" w:themeColor="text2"/>
          <w:sz w:val="24"/>
          <w:szCs w:val="24"/>
        </w:rPr>
        <w:t xml:space="preserve">3. </w:t>
      </w:r>
      <w:r w:rsidRPr="004C134F">
        <w:rPr>
          <w:rFonts w:ascii="Times New Roman" w:eastAsia="Times New Roman" w:hAnsi="Times New Roman" w:cs="Times New Roman"/>
          <w:b/>
          <w:bCs/>
          <w:color w:val="1F497D" w:themeColor="text2"/>
          <w:sz w:val="24"/>
          <w:szCs w:val="24"/>
        </w:rPr>
        <w:tab/>
      </w:r>
      <w:r w:rsidRPr="004C134F">
        <w:rPr>
          <w:rFonts w:ascii="Times New Roman" w:eastAsia="Times New Roman" w:hAnsi="Times New Roman" w:cs="Times New Roman"/>
          <w:b/>
          <w:bCs/>
          <w:color w:val="1F497D" w:themeColor="text2"/>
          <w:spacing w:val="1"/>
          <w:sz w:val="24"/>
          <w:szCs w:val="24"/>
        </w:rPr>
        <w:t>S</w:t>
      </w:r>
      <w:r w:rsidRPr="004C134F">
        <w:rPr>
          <w:rFonts w:ascii="Times New Roman" w:eastAsia="Times New Roman" w:hAnsi="Times New Roman" w:cs="Times New Roman"/>
          <w:b/>
          <w:bCs/>
          <w:color w:val="1F497D" w:themeColor="text2"/>
          <w:sz w:val="24"/>
          <w:szCs w:val="24"/>
        </w:rPr>
        <w:t>TA</w:t>
      </w:r>
      <w:r w:rsidRPr="004C134F">
        <w:rPr>
          <w:rFonts w:ascii="Times New Roman" w:eastAsia="Times New Roman" w:hAnsi="Times New Roman" w:cs="Times New Roman"/>
          <w:b/>
          <w:bCs/>
          <w:color w:val="1F497D" w:themeColor="text2"/>
          <w:spacing w:val="-1"/>
          <w:sz w:val="24"/>
          <w:szCs w:val="24"/>
        </w:rPr>
        <w:t>N</w:t>
      </w:r>
      <w:r w:rsidRPr="004C134F">
        <w:rPr>
          <w:rFonts w:ascii="Times New Roman" w:eastAsia="Times New Roman" w:hAnsi="Times New Roman" w:cs="Times New Roman"/>
          <w:b/>
          <w:bCs/>
          <w:color w:val="1F497D" w:themeColor="text2"/>
          <w:sz w:val="24"/>
          <w:szCs w:val="24"/>
        </w:rPr>
        <w:t>D</w:t>
      </w:r>
      <w:r w:rsidRPr="004C134F">
        <w:rPr>
          <w:rFonts w:ascii="Times New Roman" w:eastAsia="Times New Roman" w:hAnsi="Times New Roman" w:cs="Times New Roman"/>
          <w:b/>
          <w:bCs/>
          <w:color w:val="1F497D" w:themeColor="text2"/>
          <w:spacing w:val="-1"/>
          <w:sz w:val="24"/>
          <w:szCs w:val="24"/>
        </w:rPr>
        <w:t>A</w:t>
      </w:r>
      <w:r w:rsidRPr="004C134F">
        <w:rPr>
          <w:rFonts w:ascii="Times New Roman" w:eastAsia="Times New Roman" w:hAnsi="Times New Roman" w:cs="Times New Roman"/>
          <w:b/>
          <w:bCs/>
          <w:color w:val="1F497D" w:themeColor="text2"/>
          <w:sz w:val="24"/>
          <w:szCs w:val="24"/>
        </w:rPr>
        <w:t>R</w:t>
      </w:r>
      <w:r w:rsidRPr="004C134F">
        <w:rPr>
          <w:rFonts w:ascii="Times New Roman" w:eastAsia="Times New Roman" w:hAnsi="Times New Roman" w:cs="Times New Roman"/>
          <w:b/>
          <w:bCs/>
          <w:color w:val="1F497D" w:themeColor="text2"/>
          <w:spacing w:val="-1"/>
          <w:sz w:val="24"/>
          <w:szCs w:val="24"/>
        </w:rPr>
        <w:t>D</w:t>
      </w:r>
      <w:r w:rsidRPr="004C134F">
        <w:rPr>
          <w:rFonts w:ascii="Times New Roman" w:eastAsia="Times New Roman" w:hAnsi="Times New Roman" w:cs="Times New Roman"/>
          <w:b/>
          <w:bCs/>
          <w:color w:val="1F497D" w:themeColor="text2"/>
          <w:sz w:val="24"/>
          <w:szCs w:val="24"/>
        </w:rPr>
        <w:t>S</w:t>
      </w:r>
      <w:r w:rsidRPr="004C134F">
        <w:rPr>
          <w:rFonts w:ascii="Times New Roman" w:eastAsia="Times New Roman" w:hAnsi="Times New Roman" w:cs="Times New Roman"/>
          <w:b/>
          <w:bCs/>
          <w:color w:val="1F497D" w:themeColor="text2"/>
          <w:spacing w:val="1"/>
          <w:sz w:val="24"/>
          <w:szCs w:val="24"/>
        </w:rPr>
        <w:t xml:space="preserve"> </w:t>
      </w:r>
      <w:r w:rsidRPr="004C134F">
        <w:rPr>
          <w:rFonts w:ascii="Times New Roman" w:eastAsia="Times New Roman" w:hAnsi="Times New Roman" w:cs="Times New Roman"/>
          <w:b/>
          <w:bCs/>
          <w:color w:val="1F497D" w:themeColor="text2"/>
          <w:sz w:val="24"/>
          <w:szCs w:val="24"/>
        </w:rPr>
        <w:t xml:space="preserve">NOT </w:t>
      </w:r>
      <w:r w:rsidRPr="004C134F">
        <w:rPr>
          <w:rFonts w:ascii="Times New Roman" w:eastAsia="Times New Roman" w:hAnsi="Times New Roman" w:cs="Times New Roman"/>
          <w:b/>
          <w:bCs/>
          <w:color w:val="1F497D" w:themeColor="text2"/>
          <w:spacing w:val="1"/>
          <w:sz w:val="24"/>
          <w:szCs w:val="24"/>
        </w:rPr>
        <w:t>S</w:t>
      </w:r>
      <w:r w:rsidRPr="004C134F">
        <w:rPr>
          <w:rFonts w:ascii="Times New Roman" w:eastAsia="Times New Roman" w:hAnsi="Times New Roman" w:cs="Times New Roman"/>
          <w:b/>
          <w:bCs/>
          <w:color w:val="1F497D" w:themeColor="text2"/>
          <w:sz w:val="24"/>
          <w:szCs w:val="24"/>
        </w:rPr>
        <w:t>UBJ</w:t>
      </w:r>
      <w:r w:rsidRPr="004C134F">
        <w:rPr>
          <w:rFonts w:ascii="Times New Roman" w:eastAsia="Times New Roman" w:hAnsi="Times New Roman" w:cs="Times New Roman"/>
          <w:b/>
          <w:bCs/>
          <w:color w:val="1F497D" w:themeColor="text2"/>
          <w:spacing w:val="1"/>
          <w:sz w:val="24"/>
          <w:szCs w:val="24"/>
        </w:rPr>
        <w:t>E</w:t>
      </w:r>
      <w:r w:rsidRPr="004C134F">
        <w:rPr>
          <w:rFonts w:ascii="Times New Roman" w:eastAsia="Times New Roman" w:hAnsi="Times New Roman" w:cs="Times New Roman"/>
          <w:b/>
          <w:bCs/>
          <w:color w:val="1F497D" w:themeColor="text2"/>
          <w:sz w:val="24"/>
          <w:szCs w:val="24"/>
        </w:rPr>
        <w:t xml:space="preserve">CT </w:t>
      </w:r>
      <w:r w:rsidRPr="004C134F">
        <w:rPr>
          <w:rFonts w:ascii="Times New Roman" w:eastAsia="Times New Roman" w:hAnsi="Times New Roman" w:cs="Times New Roman"/>
          <w:b/>
          <w:bCs/>
          <w:color w:val="1F497D" w:themeColor="text2"/>
          <w:spacing w:val="1"/>
          <w:sz w:val="24"/>
          <w:szCs w:val="24"/>
        </w:rPr>
        <w:t>T</w:t>
      </w:r>
      <w:r w:rsidRPr="004C134F">
        <w:rPr>
          <w:rFonts w:ascii="Times New Roman" w:eastAsia="Times New Roman" w:hAnsi="Times New Roman" w:cs="Times New Roman"/>
          <w:b/>
          <w:bCs/>
          <w:color w:val="1F497D" w:themeColor="text2"/>
          <w:sz w:val="24"/>
          <w:szCs w:val="24"/>
        </w:rPr>
        <w:t xml:space="preserve">O </w:t>
      </w:r>
      <w:r w:rsidRPr="004C134F">
        <w:rPr>
          <w:rFonts w:ascii="Times New Roman" w:eastAsia="Times New Roman" w:hAnsi="Times New Roman" w:cs="Times New Roman"/>
          <w:b/>
          <w:bCs/>
          <w:color w:val="1F497D" w:themeColor="text2"/>
          <w:spacing w:val="-1"/>
          <w:sz w:val="24"/>
          <w:szCs w:val="24"/>
        </w:rPr>
        <w:t>G</w:t>
      </w:r>
      <w:r w:rsidRPr="004C134F">
        <w:rPr>
          <w:rFonts w:ascii="Times New Roman" w:eastAsia="Times New Roman" w:hAnsi="Times New Roman" w:cs="Times New Roman"/>
          <w:b/>
          <w:bCs/>
          <w:color w:val="1F497D" w:themeColor="text2"/>
          <w:sz w:val="24"/>
          <w:szCs w:val="24"/>
        </w:rPr>
        <w:t>OVER</w:t>
      </w:r>
      <w:r w:rsidRPr="004C134F">
        <w:rPr>
          <w:rFonts w:ascii="Times New Roman" w:eastAsia="Times New Roman" w:hAnsi="Times New Roman" w:cs="Times New Roman"/>
          <w:b/>
          <w:bCs/>
          <w:color w:val="1F497D" w:themeColor="text2"/>
          <w:spacing w:val="-1"/>
          <w:sz w:val="24"/>
          <w:szCs w:val="24"/>
        </w:rPr>
        <w:t>N</w:t>
      </w:r>
      <w:r w:rsidRPr="004C134F">
        <w:rPr>
          <w:rFonts w:ascii="Times New Roman" w:eastAsia="Times New Roman" w:hAnsi="Times New Roman" w:cs="Times New Roman"/>
          <w:b/>
          <w:bCs/>
          <w:color w:val="1F497D" w:themeColor="text2"/>
          <w:sz w:val="24"/>
          <w:szCs w:val="24"/>
        </w:rPr>
        <w:t>A</w:t>
      </w:r>
      <w:r w:rsidRPr="004C134F">
        <w:rPr>
          <w:rFonts w:ascii="Times New Roman" w:eastAsia="Times New Roman" w:hAnsi="Times New Roman" w:cs="Times New Roman"/>
          <w:b/>
          <w:bCs/>
          <w:color w:val="1F497D" w:themeColor="text2"/>
          <w:spacing w:val="-1"/>
          <w:sz w:val="24"/>
          <w:szCs w:val="24"/>
        </w:rPr>
        <w:t>N</w:t>
      </w:r>
      <w:r w:rsidRPr="004C134F">
        <w:rPr>
          <w:rFonts w:ascii="Times New Roman" w:eastAsia="Times New Roman" w:hAnsi="Times New Roman" w:cs="Times New Roman"/>
          <w:b/>
          <w:bCs/>
          <w:color w:val="1F497D" w:themeColor="text2"/>
          <w:sz w:val="24"/>
          <w:szCs w:val="24"/>
        </w:rPr>
        <w:t>CE</w:t>
      </w:r>
    </w:p>
    <w:p w14:paraId="67330E47" w14:textId="77777777" w:rsidR="00015D47" w:rsidRPr="00984CD6" w:rsidRDefault="00015D47">
      <w:pPr>
        <w:spacing w:before="5" w:after="0" w:line="110" w:lineRule="exact"/>
        <w:rPr>
          <w:sz w:val="11"/>
          <w:szCs w:val="11"/>
        </w:rPr>
      </w:pPr>
    </w:p>
    <w:p w14:paraId="2CB7ABFC" w14:textId="77777777" w:rsidR="00015D47" w:rsidRPr="00EF5648" w:rsidRDefault="0026255B" w:rsidP="004C134F">
      <w:pPr>
        <w:spacing w:after="0" w:line="240" w:lineRule="auto"/>
        <w:ind w:left="141" w:right="-20"/>
        <w:jc w:val="both"/>
        <w:rPr>
          <w:rFonts w:ascii="Times New Roman" w:eastAsia="Times New Roman" w:hAnsi="Times New Roman" w:cs="Times New Roman"/>
        </w:rPr>
      </w:pPr>
      <w:r w:rsidRPr="00EF5648">
        <w:rPr>
          <w:rFonts w:ascii="Times New Roman" w:eastAsia="Times New Roman" w:hAnsi="Times New Roman" w:cs="Times New Roman"/>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in s</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n identifi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wh</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not be subje</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e</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b/>
          <w:bCs/>
        </w:rPr>
        <w:t>R</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view</w:t>
      </w:r>
    </w:p>
    <w:p w14:paraId="1D4DB57F" w14:textId="77777777" w:rsidR="00015D47" w:rsidRPr="00EF5648" w:rsidRDefault="0026255B" w:rsidP="004C134F">
      <w:pPr>
        <w:spacing w:after="0" w:line="240" w:lineRule="auto"/>
        <w:ind w:left="141" w:right="-20"/>
        <w:jc w:val="both"/>
        <w:rPr>
          <w:rFonts w:ascii="Times New Roman" w:eastAsia="Times New Roman" w:hAnsi="Times New Roman" w:cs="Times New Roman"/>
        </w:rPr>
      </w:pP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or </w:t>
      </w:r>
      <w:r w:rsidRPr="00EF5648">
        <w:rPr>
          <w:rFonts w:ascii="Times New Roman" w:eastAsia="Times New Roman" w:hAnsi="Times New Roman" w:cs="Times New Roman"/>
          <w:spacing w:val="-1"/>
        </w:rPr>
        <w:t>w</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 qu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in some </w:t>
      </w:r>
      <w:r w:rsidRPr="00EF5648">
        <w:rPr>
          <w:rFonts w:ascii="Times New Roman" w:eastAsia="Times New Roman" w:hAnsi="Times New Roman" w:cs="Times New Roman"/>
          <w:spacing w:val="-1"/>
        </w:rPr>
        <w:t>w</w:t>
      </w:r>
      <w:r w:rsidRPr="00EF5648">
        <w:rPr>
          <w:rFonts w:ascii="Times New Roman" w:eastAsia="Times New Roman" w:hAnsi="Times New Roman" w:cs="Times New Roman"/>
          <w:spacing w:val="7"/>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follows:</w:t>
      </w:r>
    </w:p>
    <w:p w14:paraId="49387F89" w14:textId="77777777" w:rsidR="00015D47" w:rsidRPr="00EF5648" w:rsidRDefault="00015D47" w:rsidP="004C134F">
      <w:pPr>
        <w:spacing w:before="16" w:after="0" w:line="240" w:lineRule="auto"/>
        <w:jc w:val="both"/>
      </w:pPr>
    </w:p>
    <w:p w14:paraId="17817FAB" w14:textId="77777777" w:rsidR="00015D47" w:rsidRPr="00EF5648" w:rsidRDefault="0026255B" w:rsidP="004C134F">
      <w:pPr>
        <w:tabs>
          <w:tab w:val="left" w:pos="2080"/>
          <w:tab w:val="left" w:pos="7700"/>
        </w:tabs>
        <w:spacing w:after="0" w:line="240" w:lineRule="auto"/>
        <w:ind w:left="681" w:right="163" w:hanging="307"/>
        <w:jc w:val="both"/>
        <w:rPr>
          <w:rFonts w:ascii="Times New Roman" w:eastAsia="Times New Roman" w:hAnsi="Times New Roman" w:cs="Times New Roman"/>
        </w:rPr>
      </w:pPr>
      <w:proofErr w:type="spellStart"/>
      <w:r w:rsidRPr="00EF5648">
        <w:rPr>
          <w:rFonts w:ascii="Times New Roman" w:eastAsia="Times New Roman" w:hAnsi="Times New Roman" w:cs="Times New Roman"/>
        </w:rPr>
        <w:t>i</w:t>
      </w:r>
      <w:proofErr w:type="spell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 not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 the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ontent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stan</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jurisd</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 bodi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and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riti</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nst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ion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includ</w:t>
      </w:r>
      <w:r w:rsidRPr="00EF5648">
        <w:rPr>
          <w:rFonts w:ascii="Times New Roman" w:eastAsia="Times New Roman" w:hAnsi="Times New Roman" w:cs="Times New Roman"/>
          <w:spacing w:val="-1"/>
        </w:rPr>
        <w:t>e</w:t>
      </w:r>
      <w:r w:rsidR="00141733">
        <w:rPr>
          <w:rFonts w:ascii="Times New Roman" w:eastAsia="Times New Roman" w:hAnsi="Times New Roman" w:cs="Times New Roman"/>
        </w:rPr>
        <w:t xml:space="preserve">d in </w:t>
      </w:r>
      <w:r w:rsidRPr="00EF5648">
        <w:rPr>
          <w:rFonts w:ascii="Times New Roman" w:eastAsia="Times New Roman" w:hAnsi="Times New Roman" w:cs="Times New Roman"/>
          <w:b/>
          <w:bCs/>
        </w:rPr>
        <w:t xml:space="preserve">Panel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w:t>
      </w:r>
      <w:r w:rsidRPr="00EF5648">
        <w:rPr>
          <w:rFonts w:ascii="Times New Roman" w:eastAsia="Times New Roman" w:hAnsi="Times New Roman" w:cs="Times New Roman"/>
        </w:rPr>
        <w:tab/>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 st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dopted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a</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b/>
          <w:bCs/>
        </w:rPr>
        <w:t xml:space="preserve">Code </w:t>
      </w:r>
      <w:r w:rsidRPr="00EF5648">
        <w:rPr>
          <w:rFonts w:ascii="Times New Roman" w:eastAsia="Times New Roman" w:hAnsi="Times New Roman" w:cs="Times New Roman"/>
        </w:rPr>
        <w:t>requir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ment then the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ssoci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ted modifi</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subj</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the modific</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 xml:space="preserve">ss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the no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mal </w:t>
      </w:r>
      <w:r w:rsidRPr="00EF5648">
        <w:rPr>
          <w:rFonts w:ascii="Times New Roman" w:eastAsia="Times New Roman" w:hAnsi="Times New Roman" w:cs="Times New Roman"/>
          <w:spacing w:val="2"/>
        </w:rPr>
        <w:t>w</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5"/>
        </w:rPr>
        <w:t>y</w:t>
      </w:r>
      <w:r w:rsidRPr="00EF5648">
        <w:rPr>
          <w:rFonts w:ascii="Times New Roman" w:eastAsia="Times New Roman" w:hAnsi="Times New Roman" w:cs="Times New Roman"/>
        </w:rPr>
        <w:t>.</w:t>
      </w:r>
    </w:p>
    <w:p w14:paraId="5E0B6EE1" w14:textId="77777777" w:rsidR="00015D47" w:rsidRPr="00EF5648" w:rsidRDefault="00015D47" w:rsidP="004C134F">
      <w:pPr>
        <w:spacing w:before="10" w:after="0" w:line="240" w:lineRule="auto"/>
        <w:jc w:val="both"/>
      </w:pPr>
    </w:p>
    <w:p w14:paraId="77A98A92" w14:textId="77777777" w:rsidR="00015D47" w:rsidRPr="00EF5648" w:rsidRDefault="00141733" w:rsidP="004C134F">
      <w:pPr>
        <w:spacing w:after="0" w:line="240" w:lineRule="auto"/>
        <w:ind w:left="681" w:right="697" w:hanging="374"/>
        <w:jc w:val="both"/>
        <w:rPr>
          <w:rFonts w:ascii="Times New Roman" w:eastAsia="Times New Roman" w:hAnsi="Times New Roman" w:cs="Times New Roman"/>
        </w:rPr>
      </w:pPr>
      <w:r>
        <w:rPr>
          <w:rFonts w:ascii="Times New Roman" w:eastAsia="Times New Roman" w:hAnsi="Times New Roman" w:cs="Times New Roman"/>
        </w:rPr>
        <w:t xml:space="preserve">ii.  </w:t>
      </w:r>
      <w:r w:rsidR="00A02EA9">
        <w:rPr>
          <w:rFonts w:ascii="Times New Roman" w:eastAsia="Times New Roman" w:hAnsi="Times New Roman" w:cs="Times New Roman"/>
        </w:rPr>
        <w:t xml:space="preserve">  </w:t>
      </w:r>
      <w:r w:rsidR="0026255B" w:rsidRPr="00EF5648">
        <w:rPr>
          <w:rFonts w:ascii="Times New Roman" w:eastAsia="Times New Roman" w:hAnsi="Times New Roman" w:cs="Times New Roman"/>
          <w:spacing w:val="1"/>
        </w:rPr>
        <w:t>S</w:t>
      </w:r>
      <w:r w:rsidR="0026255B" w:rsidRPr="00EF5648">
        <w:rPr>
          <w:rFonts w:ascii="Times New Roman" w:eastAsia="Times New Roman" w:hAnsi="Times New Roman" w:cs="Times New Roman"/>
        </w:rPr>
        <w:t>tand</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rds </w:t>
      </w:r>
      <w:r w:rsidR="0026255B" w:rsidRPr="00EF5648">
        <w:rPr>
          <w:rFonts w:ascii="Times New Roman" w:eastAsia="Times New Roman" w:hAnsi="Times New Roman" w:cs="Times New Roman"/>
          <w:spacing w:val="-1"/>
        </w:rPr>
        <w:t>w</w:t>
      </w:r>
      <w:r w:rsidR="0026255B" w:rsidRPr="00EF5648">
        <w:rPr>
          <w:rFonts w:ascii="Times New Roman" w:eastAsia="Times New Roman" w:hAnsi="Times New Roman" w:cs="Times New Roman"/>
        </w:rPr>
        <w:t>hich m</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ri</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spacing w:val="3"/>
        </w:rPr>
        <w:t>ll</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f</w:t>
      </w:r>
      <w:r w:rsidR="0026255B" w:rsidRPr="00EF5648">
        <w:rPr>
          <w:rFonts w:ascii="Times New Roman" w:eastAsia="Times New Roman" w:hAnsi="Times New Roman" w:cs="Times New Roman"/>
          <w:spacing w:val="-1"/>
        </w:rPr>
        <w:t>f</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1"/>
        </w:rPr>
        <w:t>c</w:t>
      </w:r>
      <w:r>
        <w:rPr>
          <w:rFonts w:ascii="Times New Roman" w:eastAsia="Times New Roman" w:hAnsi="Times New Roman" w:cs="Times New Roman"/>
        </w:rPr>
        <w:t xml:space="preserve">t </w:t>
      </w:r>
      <w:r w:rsidRPr="005367FC">
        <w:rPr>
          <w:rFonts w:ascii="Times New Roman" w:eastAsia="Times New Roman" w:hAnsi="Times New Roman" w:cs="Times New Roman"/>
          <w:b/>
        </w:rPr>
        <w:t>U</w:t>
      </w:r>
      <w:r w:rsidR="0026255B" w:rsidRPr="005367FC">
        <w:rPr>
          <w:rFonts w:ascii="Times New Roman" w:eastAsia="Times New Roman" w:hAnsi="Times New Roman" w:cs="Times New Roman"/>
          <w:b/>
        </w:rPr>
        <w:t>se</w:t>
      </w:r>
      <w:r w:rsidR="0026255B" w:rsidRPr="005367FC">
        <w:rPr>
          <w:rFonts w:ascii="Times New Roman" w:eastAsia="Times New Roman" w:hAnsi="Times New Roman" w:cs="Times New Roman"/>
          <w:b/>
          <w:spacing w:val="-1"/>
        </w:rPr>
        <w:t>r</w:t>
      </w:r>
      <w:r w:rsidR="0026255B" w:rsidRPr="005367FC">
        <w:rPr>
          <w:rFonts w:ascii="Times New Roman" w:eastAsia="Times New Roman" w:hAnsi="Times New Roman" w:cs="Times New Roman"/>
          <w:b/>
        </w:rPr>
        <w:t>s</w:t>
      </w:r>
      <w:r w:rsidR="0026255B" w:rsidRPr="00EF5648">
        <w:rPr>
          <w:rFonts w:ascii="Times New Roman" w:eastAsia="Times New Roman" w:hAnsi="Times New Roman" w:cs="Times New Roman"/>
        </w:rPr>
        <w:t xml:space="preserve"> but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rPr>
        <w:t>v</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rn</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 xml:space="preserve">d </w:t>
      </w:r>
      <w:r w:rsidR="0026255B" w:rsidRPr="00EF5648">
        <w:rPr>
          <w:rFonts w:ascii="Times New Roman" w:eastAsia="Times New Roman" w:hAnsi="Times New Roman" w:cs="Times New Roman"/>
          <w:spacing w:val="5"/>
        </w:rPr>
        <w:t>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oth</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 xml:space="preserve">r </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l</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trici</w:t>
      </w:r>
      <w:r w:rsidR="0026255B" w:rsidRPr="00EF5648">
        <w:rPr>
          <w:rFonts w:ascii="Times New Roman" w:eastAsia="Times New Roman" w:hAnsi="Times New Roman" w:cs="Times New Roman"/>
          <w:spacing w:val="2"/>
        </w:rPr>
        <w:t>t</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rPr>
        <w:t>indust</w:t>
      </w:r>
      <w:r w:rsidR="0026255B" w:rsidRPr="00EF5648">
        <w:rPr>
          <w:rFonts w:ascii="Times New Roman" w:eastAsia="Times New Roman" w:hAnsi="Times New Roman" w:cs="Times New Roman"/>
          <w:spacing w:val="4"/>
        </w:rPr>
        <w:t>r</w:t>
      </w:r>
      <w:r w:rsidR="0026255B" w:rsidRPr="00EF5648">
        <w:rPr>
          <w:rFonts w:ascii="Times New Roman" w:eastAsia="Times New Roman" w:hAnsi="Times New Roman" w:cs="Times New Roman"/>
        </w:rPr>
        <w:t>y p</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1"/>
        </w:rPr>
        <w:t>ce</w:t>
      </w:r>
      <w:r w:rsidR="0026255B" w:rsidRPr="00EF5648">
        <w:rPr>
          <w:rFonts w:ascii="Times New Roman" w:eastAsia="Times New Roman" w:hAnsi="Times New Roman" w:cs="Times New Roman"/>
        </w:rPr>
        <w:t>du</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s such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s un</w:t>
      </w:r>
      <w:r w:rsidR="0026255B" w:rsidRPr="00EF5648">
        <w:rPr>
          <w:rFonts w:ascii="Times New Roman" w:eastAsia="Times New Roman" w:hAnsi="Times New Roman" w:cs="Times New Roman"/>
          <w:spacing w:val="2"/>
        </w:rPr>
        <w:t>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C</w:t>
      </w:r>
      <w:r w:rsidR="0026255B" w:rsidRPr="00EF5648">
        <w:rPr>
          <w:rFonts w:ascii="Times New Roman" w:eastAsia="Times New Roman" w:hAnsi="Times New Roman" w:cs="Times New Roman"/>
          <w:spacing w:val="1"/>
        </w:rPr>
        <w:t>US</w:t>
      </w:r>
      <w:r w:rsidR="0026255B" w:rsidRPr="00EF5648">
        <w:rPr>
          <w:rFonts w:ascii="Times New Roman" w:eastAsia="Times New Roman" w:hAnsi="Times New Roman" w:cs="Times New Roman"/>
        </w:rPr>
        <w:t>C</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r w:rsidR="0026255B" w:rsidRPr="00EF5648">
        <w:rPr>
          <w:rFonts w:ascii="Times New Roman" w:eastAsia="Times New Roman" w:hAnsi="Times New Roman" w:cs="Times New Roman"/>
          <w:spacing w:val="-2"/>
        </w:rPr>
        <w:t>B</w:t>
      </w:r>
      <w:r w:rsidR="0026255B" w:rsidRPr="00EF5648">
        <w:rPr>
          <w:rFonts w:ascii="Times New Roman" w:eastAsia="Times New Roman" w:hAnsi="Times New Roman" w:cs="Times New Roman"/>
          <w:spacing w:val="1"/>
        </w:rPr>
        <w:t>S</w:t>
      </w:r>
      <w:r w:rsidR="0026255B" w:rsidRPr="00EF5648">
        <w:rPr>
          <w:rFonts w:ascii="Times New Roman" w:eastAsia="Times New Roman" w:hAnsi="Times New Roman" w:cs="Times New Roman"/>
        </w:rPr>
        <w:t>C</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re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 xml:space="preserve">not </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luded in</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2"/>
        </w:rPr>
        <w:t>v</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1"/>
        </w:rPr>
        <w:t>n</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ce</w:t>
      </w:r>
      <w:r w:rsidR="0026255B" w:rsidRPr="00EF5648">
        <w:rPr>
          <w:rFonts w:ascii="Times New Roman" w:eastAsia="Times New Roman" w:hAnsi="Times New Roman" w:cs="Times New Roman"/>
        </w:rPr>
        <w:t>.</w:t>
      </w:r>
    </w:p>
    <w:p w14:paraId="3E360544" w14:textId="77777777" w:rsidR="00015D47" w:rsidRPr="00EF5648" w:rsidRDefault="00015D47" w:rsidP="004C134F">
      <w:pPr>
        <w:spacing w:before="9" w:after="0" w:line="240" w:lineRule="auto"/>
        <w:jc w:val="both"/>
      </w:pPr>
    </w:p>
    <w:p w14:paraId="3974CFB4" w14:textId="77777777" w:rsidR="00015D47" w:rsidRPr="00EF5648" w:rsidRDefault="0026255B" w:rsidP="00A02EA9">
      <w:pPr>
        <w:tabs>
          <w:tab w:val="left" w:pos="4120"/>
          <w:tab w:val="left" w:pos="8720"/>
        </w:tabs>
        <w:spacing w:after="0" w:line="240" w:lineRule="auto"/>
        <w:ind w:left="681" w:right="260" w:hanging="439"/>
        <w:jc w:val="both"/>
        <w:rPr>
          <w:rFonts w:ascii="Times New Roman" w:eastAsia="Times New Roman" w:hAnsi="Times New Roman" w:cs="Times New Roman"/>
        </w:rPr>
      </w:pPr>
      <w:r w:rsidRPr="00EF5648">
        <w:rPr>
          <w:rFonts w:ascii="Times New Roman" w:eastAsia="Times New Roman" w:hAnsi="Times New Roman" w:cs="Times New Roman"/>
        </w:rPr>
        <w:t>iii</w:t>
      </w:r>
      <w:proofErr w:type="gramStart"/>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58"/>
        </w:rPr>
        <w:t xml:space="preserve"> </w:t>
      </w:r>
      <w:r w:rsidRPr="00EF5648">
        <w:rPr>
          <w:rFonts w:ascii="Times New Roman" w:eastAsia="Times New Roman" w:hAnsi="Times New Roman" w:cs="Times New Roman"/>
        </w:rPr>
        <w:t>The</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w:t>
      </w:r>
      <w:r w:rsidRPr="00EF5648">
        <w:rPr>
          <w:rFonts w:ascii="Times New Roman" w:eastAsia="Times New Roman" w:hAnsi="Times New Roman" w:cs="Times New Roman"/>
          <w:spacing w:val="-1"/>
        </w:rPr>
        <w:t>D</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C4.4.1)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er</w:t>
      </w:r>
      <w:r w:rsidRPr="00EF5648">
        <w:rPr>
          <w:rFonts w:ascii="Times New Roman" w:eastAsia="Times New Roman" w:hAnsi="Times New Roman" w:cs="Times New Roman"/>
          <w:b/>
          <w:bCs/>
        </w:rPr>
        <w:t xml:space="preserve">’s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quip</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be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om</w:t>
      </w:r>
      <w:r w:rsidRPr="00EF5648">
        <w:rPr>
          <w:rFonts w:ascii="Times New Roman" w:eastAsia="Times New Roman" w:hAnsi="Times New Roman" w:cs="Times New Roman"/>
          <w:spacing w:val="3"/>
        </w:rPr>
        <w:t>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ble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 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fa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omp</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with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 but do</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not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quire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omp</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ian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with</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rPr>
        <w:t xml:space="preserve">O </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00141733">
        <w:rPr>
          <w:rFonts w:ascii="Times New Roman" w:eastAsia="Times New Roman" w:hAnsi="Times New Roman" w:cs="Times New Roman"/>
        </w:rPr>
        <w:t xml:space="preserve">rds. </w:t>
      </w:r>
      <w:r w:rsidRPr="00EF5648">
        <w:rPr>
          <w:rFonts w:ascii="Times New Roman" w:eastAsia="Times New Roman" w:hAnsi="Times New Roman" w:cs="Times New Roman"/>
        </w:rPr>
        <w:t>T</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nume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u</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 xml:space="preserve"> </w:t>
      </w:r>
      <w:r w:rsidR="001C060B" w:rsidRPr="001C060B">
        <w:rPr>
          <w:rFonts w:ascii="Times New Roman" w:eastAsia="Times New Roman" w:hAnsi="Times New Roman" w:cs="Times New Roman"/>
          <w:b/>
          <w:bCs/>
        </w:rPr>
        <w:t>Individual DNO Standard</w:t>
      </w:r>
      <w:r w:rsidRPr="00EF5648">
        <w:rPr>
          <w:rFonts w:ascii="Times New Roman" w:eastAsia="Times New Roman" w:hAnsi="Times New Roman" w:cs="Times New Roman"/>
          <w:b/>
          <w:bCs/>
          <w:spacing w:val="3"/>
        </w:rPr>
        <w:t>s</w:t>
      </w:r>
      <w:r w:rsidRPr="00EF5648">
        <w:rPr>
          <w:rFonts w:ascii="Times New Roman" w:eastAsia="Times New Roman" w:hAnsi="Times New Roman" w:cs="Times New Roman"/>
        </w:rPr>
        <w:t xml:space="preserve">, </w:t>
      </w:r>
      <w:proofErr w:type="spellStart"/>
      <w:r w:rsidRPr="00EF5648">
        <w:rPr>
          <w:rFonts w:ascii="Times New Roman" w:eastAsia="Times New Roman" w:hAnsi="Times New Roman" w:cs="Times New Roman"/>
        </w:rPr>
        <w:t>ie</w:t>
      </w:r>
      <w:proofErr w:type="spell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tri</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equipment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n st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 do not the</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re 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ome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und</w:t>
      </w:r>
      <w:r w:rsidRPr="00EF5648">
        <w:rPr>
          <w:rFonts w:ascii="Times New Roman" w:eastAsia="Times New Roman" w:hAnsi="Times New Roman" w:cs="Times New Roman"/>
          <w:spacing w:val="-1"/>
        </w:rPr>
        <w:t>e</w:t>
      </w:r>
      <w:r w:rsidR="00141733">
        <w:rPr>
          <w:rFonts w:ascii="Times New Roman" w:eastAsia="Times New Roman" w:hAnsi="Times New Roman" w:cs="Times New Roman"/>
        </w:rPr>
        <w:t xml:space="preserve">r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p>
    <w:p w14:paraId="5151099A" w14:textId="77777777" w:rsidR="00015D47" w:rsidRPr="00EF5648" w:rsidRDefault="0026255B" w:rsidP="00A02EA9">
      <w:pPr>
        <w:spacing w:before="2" w:after="0" w:line="240" w:lineRule="auto"/>
        <w:ind w:left="681" w:right="-20"/>
        <w:jc w:val="both"/>
        <w:rPr>
          <w:rFonts w:ascii="Times New Roman" w:eastAsia="Times New Roman" w:hAnsi="Times New Roman" w:cs="Times New Roman"/>
        </w:rPr>
      </w:pPr>
      <w:proofErr w:type="gramStart"/>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ce</w:t>
      </w:r>
      <w:proofErr w:type="gram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 xml:space="preserve">pt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ra</w:t>
      </w:r>
      <w:r w:rsidRPr="00EF5648">
        <w:rPr>
          <w:rFonts w:ascii="Times New Roman" w:eastAsia="Times New Roman" w:hAnsi="Times New Roman" w:cs="Times New Roman"/>
        </w:rPr>
        <w:t xml:space="preserve">re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ir</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ums</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s such</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 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if</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4"/>
        </w:rPr>
        <w:t xml:space="preserve"> </w:t>
      </w:r>
      <w:r w:rsidR="002318AE" w:rsidRPr="002318AE">
        <w:rPr>
          <w:rFonts w:ascii="Times New Roman" w:eastAsia="Times New Roman" w:hAnsi="Times New Roman" w:cs="Times New Roman"/>
          <w:b/>
          <w:bCs/>
        </w:rPr>
        <w:t>DNOs</w:t>
      </w:r>
    </w:p>
    <w:p w14:paraId="2CEA314A" w14:textId="77777777" w:rsidR="00015D47" w:rsidRPr="00EF5648" w:rsidRDefault="0026255B" w:rsidP="00A02EA9">
      <w:pPr>
        <w:spacing w:before="26" w:after="0" w:line="240" w:lineRule="auto"/>
        <w:ind w:left="681" w:right="-20"/>
        <w:jc w:val="both"/>
        <w:rPr>
          <w:rFonts w:ascii="Times New Roman" w:eastAsia="Times New Roman" w:hAnsi="Times New Roman" w:cs="Times New Roman"/>
        </w:rPr>
      </w:pPr>
      <w:proofErr w:type="gramStart"/>
      <w:r w:rsidRPr="00EF5648">
        <w:rPr>
          <w:rFonts w:ascii="Times New Roman" w:eastAsia="Times New Roman" w:hAnsi="Times New Roman" w:cs="Times New Roman"/>
        </w:rPr>
        <w:t>in</w:t>
      </w:r>
      <w:proofErr w:type="gram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onn</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ree</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 as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 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 xml:space="preserve">’s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quip</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at </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w:t>
      </w:r>
    </w:p>
    <w:p w14:paraId="2F719D47" w14:textId="77777777" w:rsidR="00015D47" w:rsidRPr="00EF5648" w:rsidRDefault="00015D47" w:rsidP="004C134F">
      <w:pPr>
        <w:spacing w:before="6" w:after="0" w:line="240" w:lineRule="auto"/>
        <w:jc w:val="both"/>
      </w:pPr>
    </w:p>
    <w:p w14:paraId="34AB8BE1" w14:textId="77777777" w:rsidR="00015D47" w:rsidRDefault="0026255B" w:rsidP="00A02EA9">
      <w:pPr>
        <w:tabs>
          <w:tab w:val="left" w:pos="3360"/>
          <w:tab w:val="left" w:pos="5800"/>
        </w:tabs>
        <w:spacing w:after="0" w:line="240" w:lineRule="auto"/>
        <w:ind w:left="681" w:right="176" w:hanging="427"/>
        <w:jc w:val="both"/>
      </w:pPr>
      <w:r w:rsidRPr="00EF5648">
        <w:rPr>
          <w:rFonts w:ascii="Times New Roman" w:eastAsia="Times New Roman" w:hAnsi="Times New Roman" w:cs="Times New Roman"/>
        </w:rPr>
        <w:t xml:space="preserve">iv.   </w:t>
      </w:r>
      <w:r w:rsidR="001C060B" w:rsidRPr="001C060B">
        <w:rPr>
          <w:rFonts w:ascii="Times New Roman" w:eastAsia="Times New Roman" w:hAnsi="Times New Roman" w:cs="Times New Roman"/>
          <w:b/>
          <w:bCs/>
        </w:rPr>
        <w:t>Individual DNO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ir o</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twork</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rPr>
        <w:t>quip</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loped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 xml:space="preserve">y </w:t>
      </w:r>
      <w:r w:rsidR="002318AE" w:rsidRPr="002318AE">
        <w:rPr>
          <w:rFonts w:ascii="Times New Roman" w:eastAsia="Times New Roman" w:hAnsi="Times New Roman" w:cs="Times New Roman"/>
          <w:b/>
          <w:bCs/>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in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sponse to 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 xml:space="preserve">ity </w:t>
      </w:r>
      <w:r w:rsidRPr="00EF5648">
        <w:rPr>
          <w:rFonts w:ascii="Times New Roman" w:eastAsia="Times New Roman" w:hAnsi="Times New Roman" w:cs="Times New Roman"/>
        </w:rPr>
        <w:t>si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ls on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 q</w:t>
      </w:r>
      <w:r w:rsidRPr="00EF5648">
        <w:rPr>
          <w:rFonts w:ascii="Times New Roman" w:eastAsia="Times New Roman" w:hAnsi="Times New Roman" w:cs="Times New Roman"/>
          <w:spacing w:val="2"/>
        </w:rPr>
        <w:t>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m</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ht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 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 on the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osts</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of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141733">
        <w:rPr>
          <w:rFonts w:ascii="Times New Roman" w:eastAsia="Times New Roman" w:hAnsi="Times New Roman" w:cs="Times New Roman"/>
          <w:b/>
        </w:rPr>
        <w:t>Us</w:t>
      </w:r>
      <w:r w:rsidRPr="00141733">
        <w:rPr>
          <w:rFonts w:ascii="Times New Roman" w:eastAsia="Times New Roman" w:hAnsi="Times New Roman" w:cs="Times New Roman"/>
          <w:b/>
          <w:spacing w:val="-1"/>
        </w:rPr>
        <w:t>e</w:t>
      </w:r>
      <w:r w:rsidRPr="00141733">
        <w:rPr>
          <w:rFonts w:ascii="Times New Roman" w:eastAsia="Times New Roman" w:hAnsi="Times New Roman" w:cs="Times New Roman"/>
          <w:b/>
        </w:rPr>
        <w:t>rs</w:t>
      </w:r>
      <w:r w:rsidRPr="00EF5648">
        <w:rPr>
          <w:rFonts w:ascii="Times New Roman" w:eastAsia="Times New Roman" w:hAnsi="Times New Roman" w:cs="Times New Roman"/>
        </w:rPr>
        <w: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but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 not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w:t>
      </w:r>
      <w:r w:rsidRPr="00EF5648">
        <w:rPr>
          <w:rFonts w:ascii="Times New Roman" w:eastAsia="Times New Roman" w:hAnsi="Times New Roman" w:cs="Times New Roman"/>
          <w:spacing w:val="2"/>
        </w:rPr>
        <w:t>r</w:t>
      </w:r>
      <w:r w:rsidRPr="00EF5648">
        <w:rPr>
          <w:rFonts w:ascii="Times New Roman" w:eastAsia="Times New Roman" w:hAnsi="Times New Roman" w:cs="Times New Roman"/>
        </w:rPr>
        <w:t>opri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such</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to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subj</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dir</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00141733">
        <w:rPr>
          <w:rFonts w:ascii="Times New Roman" w:eastAsia="Times New Roman" w:hAnsi="Times New Roman" w:cs="Times New Roman"/>
        </w:rPr>
        <w:t xml:space="preserve">.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a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 xml:space="preserve">r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rs 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 such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 has an </w:t>
      </w:r>
      <w:proofErr w:type="spellStart"/>
      <w:r w:rsidRPr="00EF5648">
        <w:rPr>
          <w:rFonts w:ascii="Times New Roman" w:eastAsia="Times New Roman" w:hAnsi="Times New Roman" w:cs="Times New Roman"/>
          <w:spacing w:val="-2"/>
        </w:rPr>
        <w:t>a</w:t>
      </w:r>
      <w:r w:rsidRPr="00EF5648">
        <w:rPr>
          <w:rFonts w:ascii="Times New Roman" w:eastAsia="Times New Roman" w:hAnsi="Times New Roman" w:cs="Times New Roman"/>
        </w:rPr>
        <w:t>dv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 xml:space="preserve">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proofErr w:type="spellEnd"/>
      <w:r w:rsidRPr="00EF5648">
        <w:rPr>
          <w:rFonts w:ascii="Times New Roman" w:eastAsia="Times New Roman" w:hAnsi="Times New Roman" w:cs="Times New Roman"/>
        </w:rPr>
        <w:t xml:space="preserve"> on a 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rticul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b/>
          <w:bCs/>
        </w:rPr>
        <w:t>U</w:t>
      </w:r>
      <w:r w:rsidRPr="00EF5648">
        <w:rPr>
          <w:rFonts w:ascii="Times New Roman" w:eastAsia="Times New Roman" w:hAnsi="Times New Roman" w:cs="Times New Roman"/>
          <w:b/>
          <w:bCs/>
          <w:spacing w:val="2"/>
        </w:rPr>
        <w:t>s</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 xml:space="preserve">’s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ost of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th</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n the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shed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nis</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s for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fer</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lud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ost of </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onn</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ity</w:t>
      </w:r>
      <w:r w:rsidRPr="00EF5648">
        <w:rPr>
          <w:rFonts w:ascii="Times New Roman" w:eastAsia="Times New Roman" w:hAnsi="Times New Roman" w:cs="Times New Roman"/>
        </w:rPr>
        <w:t>. Ho</w:t>
      </w:r>
      <w:r w:rsidRPr="00EF5648">
        <w:rPr>
          <w:rFonts w:ascii="Times New Roman" w:eastAsia="Times New Roman" w:hAnsi="Times New Roman" w:cs="Times New Roman"/>
          <w:spacing w:val="-1"/>
        </w:rPr>
        <w:t>we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Individual DNO Standard</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spacing w:val="-2"/>
        </w:rPr>
        <w:t>i</w:t>
      </w:r>
      <w:r w:rsidRPr="00EF5648">
        <w:rPr>
          <w:rFonts w:ascii="Times New Roman" w:eastAsia="Times New Roman" w:hAnsi="Times New Roman" w:cs="Times New Roman"/>
        </w:rPr>
        <w:t>s ch</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 xml:space="preserve">a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r</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is includ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in that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er</w:t>
      </w:r>
      <w:r w:rsidRPr="00EF5648">
        <w:rPr>
          <w:rFonts w:ascii="Times New Roman" w:eastAsia="Times New Roman" w:hAnsi="Times New Roman" w:cs="Times New Roman"/>
          <w:b/>
          <w:bCs/>
        </w:rPr>
        <w:t xml:space="preserve">’s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00141733">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he </w:t>
      </w:r>
      <w:r w:rsidRPr="00EF5648">
        <w:rPr>
          <w:rFonts w:ascii="Times New Roman" w:eastAsia="Times New Roman" w:hAnsi="Times New Roman" w:cs="Times New Roman"/>
          <w:b/>
          <w:bCs/>
          <w:spacing w:val="2"/>
        </w:rPr>
        <w:t>A</w:t>
      </w:r>
      <w:r w:rsidRPr="00EF5648">
        <w:rPr>
          <w:rFonts w:ascii="Times New Roman" w:eastAsia="Times New Roman" w:hAnsi="Times New Roman" w:cs="Times New Roman"/>
          <w:b/>
          <w:bCs/>
          <w:spacing w:val="1"/>
        </w:rPr>
        <w:t>u</w:t>
      </w:r>
      <w:r w:rsidRPr="00EF5648">
        <w:rPr>
          <w:rFonts w:ascii="Times New Roman" w:eastAsia="Times New Roman" w:hAnsi="Times New Roman" w:cs="Times New Roman"/>
          <w:b/>
          <w:bCs/>
        </w:rPr>
        <w:t>thori</w:t>
      </w:r>
      <w:r w:rsidRPr="00EF5648">
        <w:rPr>
          <w:rFonts w:ascii="Times New Roman" w:eastAsia="Times New Roman" w:hAnsi="Times New Roman" w:cs="Times New Roman"/>
          <w:b/>
          <w:bCs/>
          <w:spacing w:val="-1"/>
        </w:rPr>
        <w:t>t</w:t>
      </w:r>
      <w:r w:rsidRPr="00EF5648">
        <w:rPr>
          <w:rFonts w:ascii="Times New Roman" w:eastAsia="Times New Roman" w:hAnsi="Times New Roman" w:cs="Times New Roman"/>
          <w:b/>
          <w:bCs/>
        </w:rPr>
        <w:t>y</w:t>
      </w:r>
      <w:r w:rsidRPr="00EF5648">
        <w:rPr>
          <w:rFonts w:ascii="Times New Roman" w:eastAsia="Times New Roman" w:hAnsi="Times New Roman" w:cs="Times New Roman"/>
        </w:rPr>
        <w:t xml:space="preserve">, the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 xml:space="preserve">ity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hnic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ssu</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 asso</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iat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with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Individual DNO Standard</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 xml:space="preserve">to the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00141733">
        <w:rPr>
          <w:rFonts w:ascii="Times New Roman" w:eastAsia="Times New Roman" w:hAnsi="Times New Roman" w:cs="Times New Roman"/>
          <w:b/>
          <w:bCs/>
        </w:rPr>
        <w:t xml:space="preserve">l.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s norm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00141733">
        <w:rPr>
          <w:rFonts w:ascii="Times New Roman" w:eastAsia="Times New Roman" w:hAnsi="Times New Roman" w:cs="Times New Roman"/>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du</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includi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te</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ts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5"/>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jur</w:t>
      </w:r>
      <w:r w:rsidRPr="00EF5648">
        <w:rPr>
          <w:rFonts w:ascii="Times New Roman" w:eastAsia="Times New Roman" w:hAnsi="Times New Roman" w:cs="Times New Roman"/>
          <w:spacing w:val="2"/>
        </w:rPr>
        <w:t>i</w:t>
      </w:r>
      <w:r w:rsidRPr="00EF5648">
        <w:rPr>
          <w:rFonts w:ascii="Times New Roman" w:eastAsia="Times New Roman" w:hAnsi="Times New Roman" w:cs="Times New Roman"/>
        </w:rPr>
        <w:t xml:space="preserve">sdiction,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and</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rt to</w:t>
      </w:r>
      <w:r w:rsidR="004C134F">
        <w:rPr>
          <w:rFonts w:ascii="Times New Roman" w:eastAsia="Times New Roman" w:hAnsi="Times New Roman" w:cs="Times New Roman"/>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ity</w:t>
      </w:r>
      <w:r w:rsidR="004C134F" w:rsidRPr="00984CD6">
        <w:t xml:space="preserve"> </w:t>
      </w:r>
    </w:p>
    <w:p w14:paraId="3421FD79" w14:textId="77777777" w:rsidR="00280B56" w:rsidRDefault="00280B56" w:rsidP="004C134F">
      <w:pPr>
        <w:tabs>
          <w:tab w:val="left" w:pos="3360"/>
          <w:tab w:val="left" w:pos="5800"/>
        </w:tabs>
        <w:spacing w:after="0" w:line="240" w:lineRule="auto"/>
        <w:ind w:left="681" w:right="176" w:hanging="427"/>
        <w:rPr>
          <w:sz w:val="19"/>
          <w:szCs w:val="19"/>
        </w:rPr>
      </w:pPr>
    </w:p>
    <w:p w14:paraId="1705D06B" w14:textId="77777777" w:rsidR="00280B56" w:rsidRDefault="00280B56" w:rsidP="004C134F">
      <w:pPr>
        <w:tabs>
          <w:tab w:val="left" w:pos="3360"/>
          <w:tab w:val="left" w:pos="5800"/>
        </w:tabs>
        <w:spacing w:after="0" w:line="240" w:lineRule="auto"/>
        <w:ind w:left="681" w:right="176" w:hanging="427"/>
        <w:rPr>
          <w:sz w:val="19"/>
          <w:szCs w:val="19"/>
        </w:rPr>
      </w:pPr>
    </w:p>
    <w:p w14:paraId="55195AF5" w14:textId="77777777" w:rsidR="00280B56" w:rsidRPr="00984CD6" w:rsidRDefault="00280B56" w:rsidP="004C134F">
      <w:pPr>
        <w:tabs>
          <w:tab w:val="left" w:pos="3360"/>
          <w:tab w:val="left" w:pos="5800"/>
        </w:tabs>
        <w:spacing w:after="0" w:line="240" w:lineRule="auto"/>
        <w:ind w:left="681" w:right="176" w:hanging="427"/>
        <w:rPr>
          <w:sz w:val="19"/>
          <w:szCs w:val="19"/>
        </w:rPr>
      </w:pPr>
    </w:p>
    <w:p w14:paraId="48C34AC9" w14:textId="77777777" w:rsidR="00015D47" w:rsidRPr="00984CD6" w:rsidRDefault="00015D47">
      <w:pPr>
        <w:spacing w:after="0" w:line="200" w:lineRule="exact"/>
        <w:rPr>
          <w:sz w:val="20"/>
          <w:szCs w:val="20"/>
        </w:rPr>
      </w:pPr>
    </w:p>
    <w:p w14:paraId="0718DC70" w14:textId="77777777" w:rsidR="00015D47" w:rsidRPr="004C134F" w:rsidRDefault="0026255B">
      <w:pPr>
        <w:tabs>
          <w:tab w:val="left" w:pos="860"/>
        </w:tabs>
        <w:spacing w:before="29" w:after="0" w:line="240" w:lineRule="auto"/>
        <w:ind w:left="141" w:right="-20"/>
        <w:rPr>
          <w:rFonts w:ascii="Times New Roman" w:eastAsia="Times New Roman" w:hAnsi="Times New Roman" w:cs="Times New Roman"/>
          <w:color w:val="1F497D" w:themeColor="text2"/>
          <w:sz w:val="24"/>
          <w:szCs w:val="24"/>
        </w:rPr>
      </w:pPr>
      <w:r w:rsidRPr="004C134F">
        <w:rPr>
          <w:rFonts w:ascii="Times New Roman" w:eastAsia="Times New Roman" w:hAnsi="Times New Roman" w:cs="Times New Roman"/>
          <w:b/>
          <w:bCs/>
          <w:color w:val="1F497D" w:themeColor="text2"/>
          <w:sz w:val="24"/>
          <w:szCs w:val="24"/>
        </w:rPr>
        <w:t xml:space="preserve">4. </w:t>
      </w:r>
      <w:r w:rsidRPr="004C134F">
        <w:rPr>
          <w:rFonts w:ascii="Times New Roman" w:eastAsia="Times New Roman" w:hAnsi="Times New Roman" w:cs="Times New Roman"/>
          <w:b/>
          <w:bCs/>
          <w:color w:val="1F497D" w:themeColor="text2"/>
          <w:sz w:val="24"/>
          <w:szCs w:val="24"/>
        </w:rPr>
        <w:tab/>
      </w:r>
      <w:r w:rsidRPr="004C134F">
        <w:rPr>
          <w:rFonts w:ascii="Times New Roman" w:eastAsia="Times New Roman" w:hAnsi="Times New Roman" w:cs="Times New Roman"/>
          <w:b/>
          <w:bCs/>
          <w:color w:val="1F497D" w:themeColor="text2"/>
          <w:spacing w:val="1"/>
          <w:sz w:val="24"/>
          <w:szCs w:val="24"/>
        </w:rPr>
        <w:t>S</w:t>
      </w:r>
      <w:r w:rsidRPr="004C134F">
        <w:rPr>
          <w:rFonts w:ascii="Times New Roman" w:eastAsia="Times New Roman" w:hAnsi="Times New Roman" w:cs="Times New Roman"/>
          <w:b/>
          <w:bCs/>
          <w:color w:val="1F497D" w:themeColor="text2"/>
          <w:sz w:val="24"/>
          <w:szCs w:val="24"/>
        </w:rPr>
        <w:t>TA</w:t>
      </w:r>
      <w:r w:rsidRPr="004C134F">
        <w:rPr>
          <w:rFonts w:ascii="Times New Roman" w:eastAsia="Times New Roman" w:hAnsi="Times New Roman" w:cs="Times New Roman"/>
          <w:b/>
          <w:bCs/>
          <w:color w:val="1F497D" w:themeColor="text2"/>
          <w:spacing w:val="-1"/>
          <w:sz w:val="24"/>
          <w:szCs w:val="24"/>
        </w:rPr>
        <w:t>N</w:t>
      </w:r>
      <w:r w:rsidRPr="004C134F">
        <w:rPr>
          <w:rFonts w:ascii="Times New Roman" w:eastAsia="Times New Roman" w:hAnsi="Times New Roman" w:cs="Times New Roman"/>
          <w:b/>
          <w:bCs/>
          <w:color w:val="1F497D" w:themeColor="text2"/>
          <w:sz w:val="24"/>
          <w:szCs w:val="24"/>
        </w:rPr>
        <w:t>D</w:t>
      </w:r>
      <w:r w:rsidRPr="004C134F">
        <w:rPr>
          <w:rFonts w:ascii="Times New Roman" w:eastAsia="Times New Roman" w:hAnsi="Times New Roman" w:cs="Times New Roman"/>
          <w:b/>
          <w:bCs/>
          <w:color w:val="1F497D" w:themeColor="text2"/>
          <w:spacing w:val="-1"/>
          <w:sz w:val="24"/>
          <w:szCs w:val="24"/>
        </w:rPr>
        <w:t>A</w:t>
      </w:r>
      <w:r w:rsidRPr="004C134F">
        <w:rPr>
          <w:rFonts w:ascii="Times New Roman" w:eastAsia="Times New Roman" w:hAnsi="Times New Roman" w:cs="Times New Roman"/>
          <w:b/>
          <w:bCs/>
          <w:color w:val="1F497D" w:themeColor="text2"/>
          <w:sz w:val="24"/>
          <w:szCs w:val="24"/>
        </w:rPr>
        <w:t>R</w:t>
      </w:r>
      <w:r w:rsidRPr="004C134F">
        <w:rPr>
          <w:rFonts w:ascii="Times New Roman" w:eastAsia="Times New Roman" w:hAnsi="Times New Roman" w:cs="Times New Roman"/>
          <w:b/>
          <w:bCs/>
          <w:color w:val="1F497D" w:themeColor="text2"/>
          <w:spacing w:val="-1"/>
          <w:sz w:val="24"/>
          <w:szCs w:val="24"/>
        </w:rPr>
        <w:t>D</w:t>
      </w:r>
      <w:r w:rsidRPr="004C134F">
        <w:rPr>
          <w:rFonts w:ascii="Times New Roman" w:eastAsia="Times New Roman" w:hAnsi="Times New Roman" w:cs="Times New Roman"/>
          <w:b/>
          <w:bCs/>
          <w:color w:val="1F497D" w:themeColor="text2"/>
          <w:sz w:val="24"/>
          <w:szCs w:val="24"/>
        </w:rPr>
        <w:t>S</w:t>
      </w:r>
      <w:r w:rsidRPr="004C134F">
        <w:rPr>
          <w:rFonts w:ascii="Times New Roman" w:eastAsia="Times New Roman" w:hAnsi="Times New Roman" w:cs="Times New Roman"/>
          <w:b/>
          <w:bCs/>
          <w:color w:val="1F497D" w:themeColor="text2"/>
          <w:spacing w:val="1"/>
          <w:sz w:val="24"/>
          <w:szCs w:val="24"/>
        </w:rPr>
        <w:t xml:space="preserve"> </w:t>
      </w:r>
      <w:r w:rsidRPr="004C134F">
        <w:rPr>
          <w:rFonts w:ascii="Times New Roman" w:eastAsia="Times New Roman" w:hAnsi="Times New Roman" w:cs="Times New Roman"/>
          <w:b/>
          <w:bCs/>
          <w:color w:val="1F497D" w:themeColor="text2"/>
          <w:spacing w:val="-2"/>
          <w:sz w:val="24"/>
          <w:szCs w:val="24"/>
        </w:rPr>
        <w:t>G</w:t>
      </w:r>
      <w:r w:rsidRPr="004C134F">
        <w:rPr>
          <w:rFonts w:ascii="Times New Roman" w:eastAsia="Times New Roman" w:hAnsi="Times New Roman" w:cs="Times New Roman"/>
          <w:b/>
          <w:bCs/>
          <w:color w:val="1F497D" w:themeColor="text2"/>
          <w:sz w:val="24"/>
          <w:szCs w:val="24"/>
        </w:rPr>
        <w:t>OVE</w:t>
      </w:r>
      <w:r w:rsidRPr="004C134F">
        <w:rPr>
          <w:rFonts w:ascii="Times New Roman" w:eastAsia="Times New Roman" w:hAnsi="Times New Roman" w:cs="Times New Roman"/>
          <w:b/>
          <w:bCs/>
          <w:color w:val="1F497D" w:themeColor="text2"/>
          <w:spacing w:val="2"/>
          <w:sz w:val="24"/>
          <w:szCs w:val="24"/>
        </w:rPr>
        <w:t>R</w:t>
      </w:r>
      <w:r w:rsidRPr="004C134F">
        <w:rPr>
          <w:rFonts w:ascii="Times New Roman" w:eastAsia="Times New Roman" w:hAnsi="Times New Roman" w:cs="Times New Roman"/>
          <w:b/>
          <w:bCs/>
          <w:color w:val="1F497D" w:themeColor="text2"/>
          <w:sz w:val="24"/>
          <w:szCs w:val="24"/>
        </w:rPr>
        <w:t>N</w:t>
      </w:r>
      <w:r w:rsidRPr="004C134F">
        <w:rPr>
          <w:rFonts w:ascii="Times New Roman" w:eastAsia="Times New Roman" w:hAnsi="Times New Roman" w:cs="Times New Roman"/>
          <w:b/>
          <w:bCs/>
          <w:color w:val="1F497D" w:themeColor="text2"/>
          <w:spacing w:val="-1"/>
          <w:sz w:val="24"/>
          <w:szCs w:val="24"/>
        </w:rPr>
        <w:t>A</w:t>
      </w:r>
      <w:r w:rsidRPr="004C134F">
        <w:rPr>
          <w:rFonts w:ascii="Times New Roman" w:eastAsia="Times New Roman" w:hAnsi="Times New Roman" w:cs="Times New Roman"/>
          <w:b/>
          <w:bCs/>
          <w:color w:val="1F497D" w:themeColor="text2"/>
          <w:sz w:val="24"/>
          <w:szCs w:val="24"/>
        </w:rPr>
        <w:t>N</w:t>
      </w:r>
      <w:r w:rsidRPr="004C134F">
        <w:rPr>
          <w:rFonts w:ascii="Times New Roman" w:eastAsia="Times New Roman" w:hAnsi="Times New Roman" w:cs="Times New Roman"/>
          <w:b/>
          <w:bCs/>
          <w:color w:val="1F497D" w:themeColor="text2"/>
          <w:spacing w:val="-1"/>
          <w:sz w:val="24"/>
          <w:szCs w:val="24"/>
        </w:rPr>
        <w:t>C</w:t>
      </w:r>
      <w:r w:rsidRPr="004C134F">
        <w:rPr>
          <w:rFonts w:ascii="Times New Roman" w:eastAsia="Times New Roman" w:hAnsi="Times New Roman" w:cs="Times New Roman"/>
          <w:b/>
          <w:bCs/>
          <w:color w:val="1F497D" w:themeColor="text2"/>
          <w:sz w:val="24"/>
          <w:szCs w:val="24"/>
        </w:rPr>
        <w:t>E</w:t>
      </w:r>
      <w:r w:rsidRPr="004C134F">
        <w:rPr>
          <w:rFonts w:ascii="Times New Roman" w:eastAsia="Times New Roman" w:hAnsi="Times New Roman" w:cs="Times New Roman"/>
          <w:b/>
          <w:bCs/>
          <w:color w:val="1F497D" w:themeColor="text2"/>
          <w:spacing w:val="3"/>
          <w:sz w:val="24"/>
          <w:szCs w:val="24"/>
        </w:rPr>
        <w:t xml:space="preserve"> </w:t>
      </w:r>
      <w:r w:rsidRPr="004C134F">
        <w:rPr>
          <w:rFonts w:ascii="Times New Roman" w:eastAsia="Times New Roman" w:hAnsi="Times New Roman" w:cs="Times New Roman"/>
          <w:b/>
          <w:bCs/>
          <w:color w:val="1F497D" w:themeColor="text2"/>
          <w:spacing w:val="-3"/>
          <w:sz w:val="24"/>
          <w:szCs w:val="24"/>
        </w:rPr>
        <w:t>P</w:t>
      </w:r>
      <w:r w:rsidRPr="004C134F">
        <w:rPr>
          <w:rFonts w:ascii="Times New Roman" w:eastAsia="Times New Roman" w:hAnsi="Times New Roman" w:cs="Times New Roman"/>
          <w:b/>
          <w:bCs/>
          <w:color w:val="1F497D" w:themeColor="text2"/>
          <w:sz w:val="24"/>
          <w:szCs w:val="24"/>
        </w:rPr>
        <w:t>ROCED</w:t>
      </w:r>
      <w:r w:rsidRPr="004C134F">
        <w:rPr>
          <w:rFonts w:ascii="Times New Roman" w:eastAsia="Times New Roman" w:hAnsi="Times New Roman" w:cs="Times New Roman"/>
          <w:b/>
          <w:bCs/>
          <w:color w:val="1F497D" w:themeColor="text2"/>
          <w:spacing w:val="-1"/>
          <w:sz w:val="24"/>
          <w:szCs w:val="24"/>
        </w:rPr>
        <w:t>U</w:t>
      </w:r>
      <w:r w:rsidRPr="004C134F">
        <w:rPr>
          <w:rFonts w:ascii="Times New Roman" w:eastAsia="Times New Roman" w:hAnsi="Times New Roman" w:cs="Times New Roman"/>
          <w:b/>
          <w:bCs/>
          <w:color w:val="1F497D" w:themeColor="text2"/>
          <w:sz w:val="24"/>
          <w:szCs w:val="24"/>
        </w:rPr>
        <w:t>RE</w:t>
      </w:r>
    </w:p>
    <w:p w14:paraId="5FCD58E0" w14:textId="77777777" w:rsidR="00015D47" w:rsidRPr="00984CD6" w:rsidRDefault="00015D47">
      <w:pPr>
        <w:spacing w:after="0" w:line="120" w:lineRule="exact"/>
        <w:rPr>
          <w:sz w:val="12"/>
          <w:szCs w:val="12"/>
        </w:rPr>
      </w:pPr>
    </w:p>
    <w:p w14:paraId="63D77F4F" w14:textId="77777777" w:rsidR="00015D47" w:rsidRPr="00EF5648" w:rsidRDefault="0026255B" w:rsidP="004C134F">
      <w:pPr>
        <w:spacing w:after="0" w:line="240" w:lineRule="auto"/>
        <w:ind w:left="141" w:right="-20"/>
        <w:rPr>
          <w:rFonts w:ascii="Times New Roman" w:eastAsia="Times New Roman" w:hAnsi="Times New Roman" w:cs="Times New Roman"/>
        </w:rPr>
      </w:pPr>
      <w:r w:rsidRPr="00EF5648">
        <w:rPr>
          <w:rFonts w:ascii="Times New Roman" w:eastAsia="Times New Roman" w:hAnsi="Times New Roman" w:cs="Times New Roman"/>
          <w:b/>
          <w:bCs/>
        </w:rPr>
        <w:t xml:space="preserve">4.1 </w:t>
      </w:r>
      <w:r w:rsidR="001C060B" w:rsidRPr="001C060B">
        <w:rPr>
          <w:rFonts w:ascii="Times New Roman" w:eastAsia="Times New Roman" w:hAnsi="Times New Roman" w:cs="Times New Roman"/>
          <w:b/>
          <w:bCs/>
        </w:rPr>
        <w:t xml:space="preserve">Annex 1 </w:t>
      </w:r>
      <w:proofErr w:type="gramStart"/>
      <w:r w:rsidR="001C060B" w:rsidRPr="001C060B">
        <w:rPr>
          <w:rFonts w:ascii="Times New Roman" w:eastAsia="Times New Roman" w:hAnsi="Times New Roman" w:cs="Times New Roman"/>
          <w:b/>
          <w:bCs/>
        </w:rPr>
        <w:t>Standard</w:t>
      </w:r>
      <w:r w:rsidRPr="00EF5648">
        <w:rPr>
          <w:rFonts w:ascii="Times New Roman" w:eastAsia="Times New Roman" w:hAnsi="Times New Roman" w:cs="Times New Roman"/>
          <w:b/>
          <w:bCs/>
        </w:rPr>
        <w:t>s</w:t>
      </w:r>
      <w:proofErr w:type="gramEnd"/>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rPr>
        <w:t>d</w:t>
      </w:r>
      <w:r w:rsidRPr="00EF5648">
        <w:rPr>
          <w:rFonts w:ascii="Times New Roman" w:eastAsia="Times New Roman" w:hAnsi="Times New Roman" w:cs="Times New Roman"/>
          <w:b/>
          <w:bCs/>
          <w:spacing w:val="1"/>
        </w:rPr>
        <w:t xml:space="preserve"> </w:t>
      </w:r>
      <w:r w:rsidR="001C060B" w:rsidRPr="001C060B">
        <w:rPr>
          <w:rFonts w:ascii="Times New Roman" w:eastAsia="Times New Roman" w:hAnsi="Times New Roman" w:cs="Times New Roman"/>
          <w:b/>
          <w:bCs/>
        </w:rPr>
        <w:t>Annex 2 Standard</w:t>
      </w:r>
      <w:r w:rsidRPr="00EF5648">
        <w:rPr>
          <w:rFonts w:ascii="Times New Roman" w:eastAsia="Times New Roman" w:hAnsi="Times New Roman" w:cs="Times New Roman"/>
          <w:b/>
          <w:bCs/>
        </w:rPr>
        <w:t>s</w:t>
      </w:r>
    </w:p>
    <w:p w14:paraId="5D3BF627" w14:textId="77777777" w:rsidR="00015D47" w:rsidRPr="00EF5648" w:rsidRDefault="00015D47" w:rsidP="004C134F">
      <w:pPr>
        <w:spacing w:before="11" w:after="0" w:line="240" w:lineRule="auto"/>
      </w:pPr>
    </w:p>
    <w:p w14:paraId="605F2B0E" w14:textId="77777777" w:rsidR="00015D47" w:rsidRPr="00EF5648" w:rsidRDefault="0026255B" w:rsidP="004C134F">
      <w:pPr>
        <w:spacing w:after="0" w:line="240" w:lineRule="auto"/>
        <w:ind w:left="141" w:right="-20"/>
        <w:jc w:val="both"/>
        <w:rPr>
          <w:rFonts w:ascii="Times New Roman" w:eastAsia="Times New Roman" w:hAnsi="Times New Roman" w:cs="Times New Roman"/>
        </w:rPr>
      </w:pP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 xml:space="preserve">onsultation and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rov</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l 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nts for</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spacing w:val="2"/>
        </w:rPr>
        <w:t>Annex 1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b/>
          <w:bCs/>
          <w:spacing w:val="-3"/>
        </w:rPr>
        <w:t>A</w:t>
      </w:r>
      <w:r w:rsidR="00141733">
        <w:rPr>
          <w:rFonts w:ascii="Times New Roman" w:eastAsia="Times New Roman" w:hAnsi="Times New Roman" w:cs="Times New Roman"/>
          <w:b/>
          <w:bCs/>
          <w:spacing w:val="-3"/>
        </w:rPr>
        <w:t>nnex</w:t>
      </w:r>
      <w:r w:rsidRPr="00EF5648">
        <w:rPr>
          <w:rFonts w:ascii="Times New Roman" w:eastAsia="Times New Roman" w:hAnsi="Times New Roman" w:cs="Times New Roman"/>
          <w:b/>
          <w:bCs/>
        </w:rPr>
        <w:t>2</w:t>
      </w:r>
      <w:r w:rsidR="00141733">
        <w:rPr>
          <w:rFonts w:ascii="Times New Roman" w:eastAsia="Times New Roman" w:hAnsi="Times New Roman" w:cs="Times New Roman"/>
        </w:rPr>
        <w:t xml:space="preserve"> </w:t>
      </w:r>
      <w:r w:rsidRPr="00EF5648">
        <w:rPr>
          <w:rFonts w:ascii="Times New Roman" w:eastAsia="Times New Roman" w:hAnsi="Times New Roman" w:cs="Times New Roman"/>
          <w:b/>
          <w:bCs/>
          <w:spacing w:val="1"/>
        </w:rPr>
        <w:t>S</w:t>
      </w:r>
      <w:r w:rsidRPr="00EF5648">
        <w:rPr>
          <w:rFonts w:ascii="Times New Roman" w:eastAsia="Times New Roman" w:hAnsi="Times New Roman" w:cs="Times New Roman"/>
          <w:b/>
          <w:bCs/>
        </w:rPr>
        <w:t>tan</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 including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w:t>
      </w:r>
      <w:r w:rsidRPr="00EF5648">
        <w:rPr>
          <w:rFonts w:ascii="Times New Roman" w:eastAsia="Times New Roman" w:hAnsi="Times New Roman" w:cs="Times New Roman"/>
          <w:spacing w:val="3"/>
        </w:rPr>
        <w:t xml:space="preserve"> </w:t>
      </w:r>
      <w:r w:rsidR="001C060B" w:rsidRPr="001C060B">
        <w:rPr>
          <w:rFonts w:ascii="Times New Roman" w:eastAsia="Times New Roman" w:hAnsi="Times New Roman" w:cs="Times New Roman"/>
          <w:b/>
          <w:bCs/>
        </w:rPr>
        <w:t>Annex 1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bCs/>
        </w:rPr>
        <w:t>Annex 2 Standard</w:t>
      </w:r>
      <w:r w:rsidRPr="00EF5648">
        <w:rPr>
          <w:rFonts w:ascii="Times New Roman" w:eastAsia="Times New Roman" w:hAnsi="Times New Roman" w:cs="Times New Roman"/>
          <w:b/>
          <w:bCs/>
          <w:spacing w:val="2"/>
        </w:rPr>
        <w:t>s</w:t>
      </w:r>
      <w:r w:rsidRPr="00EF5648">
        <w:rPr>
          <w:rFonts w:ascii="Times New Roman" w:eastAsia="Times New Roman" w:hAnsi="Times New Roman" w:cs="Times New Roman"/>
        </w:rPr>
        <w:t>, shall be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s set out below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2"/>
        </w:rPr>
        <w:t>d</w:t>
      </w:r>
      <w:r w:rsidRPr="00EF5648">
        <w:rPr>
          <w:rFonts w:ascii="Times New Roman" w:eastAsia="Times New Roman" w:hAnsi="Times New Roman" w:cs="Times New Roman"/>
        </w:rPr>
        <w:t>iag</w:t>
      </w:r>
      <w:r w:rsidRPr="00EF5648">
        <w:rPr>
          <w:rFonts w:ascii="Times New Roman" w:eastAsia="Times New Roman" w:hAnsi="Times New Roman" w:cs="Times New Roman"/>
          <w:spacing w:val="-1"/>
        </w:rPr>
        <w:t>ra</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l</w:t>
      </w:r>
      <w:r w:rsidRPr="00EF5648">
        <w:rPr>
          <w:rFonts w:ascii="Times New Roman" w:eastAsia="Times New Roman" w:hAnsi="Times New Roman" w:cs="Times New Roman"/>
          <w:spacing w:val="6"/>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1 a</w:t>
      </w:r>
      <w:r w:rsidRPr="00EF5648">
        <w:rPr>
          <w:rFonts w:ascii="Times New Roman" w:eastAsia="Times New Roman" w:hAnsi="Times New Roman" w:cs="Times New Roman"/>
          <w:spacing w:val="-1"/>
        </w:rPr>
        <w:t>n</w:t>
      </w:r>
      <w:r w:rsidRPr="00EF5648">
        <w:rPr>
          <w:rFonts w:ascii="Times New Roman" w:eastAsia="Times New Roman" w:hAnsi="Times New Roman" w:cs="Times New Roman"/>
        </w:rPr>
        <w:t>d 2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Ap</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ndix</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1</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his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 </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ro</w:t>
      </w:r>
      <w:r w:rsidRPr="00EF5648">
        <w:rPr>
          <w:rFonts w:ascii="Times New Roman" w:eastAsia="Times New Roman" w:hAnsi="Times New Roman" w:cs="Times New Roman"/>
          <w:spacing w:val="-2"/>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dur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w:t>
      </w:r>
    </w:p>
    <w:p w14:paraId="3E039FB6" w14:textId="77777777" w:rsidR="00015D47" w:rsidRDefault="00015D47" w:rsidP="003C592F">
      <w:pPr>
        <w:tabs>
          <w:tab w:val="left" w:pos="284"/>
          <w:tab w:val="left" w:pos="567"/>
        </w:tabs>
        <w:spacing w:before="18" w:after="0" w:line="260" w:lineRule="exact"/>
        <w:jc w:val="both"/>
      </w:pPr>
    </w:p>
    <w:p w14:paraId="2C12EAFA" w14:textId="77777777" w:rsidR="004C134F" w:rsidRPr="00EF5648" w:rsidRDefault="004C134F" w:rsidP="003C592F">
      <w:pPr>
        <w:tabs>
          <w:tab w:val="left" w:pos="284"/>
          <w:tab w:val="left" w:pos="567"/>
        </w:tabs>
        <w:spacing w:before="18" w:after="0" w:line="260" w:lineRule="exact"/>
        <w:jc w:val="both"/>
      </w:pPr>
    </w:p>
    <w:p w14:paraId="6CCD34D6" w14:textId="77777777" w:rsidR="00015D47" w:rsidRPr="00EF5648" w:rsidRDefault="004C134F" w:rsidP="00BB795B">
      <w:pPr>
        <w:tabs>
          <w:tab w:val="left" w:pos="6240"/>
        </w:tabs>
        <w:spacing w:after="0" w:line="240" w:lineRule="auto"/>
        <w:ind w:left="681" w:right="-19" w:hanging="255"/>
        <w:jc w:val="both"/>
        <w:rPr>
          <w:rFonts w:ascii="Times New Roman" w:eastAsia="Times New Roman" w:hAnsi="Times New Roman" w:cs="Times New Roman"/>
        </w:rPr>
      </w:pPr>
      <w:proofErr w:type="spellStart"/>
      <w:proofErr w:type="gramStart"/>
      <w:r>
        <w:rPr>
          <w:rFonts w:ascii="Times New Roman" w:eastAsia="Times New Roman" w:hAnsi="Times New Roman" w:cs="Times New Roman"/>
        </w:rPr>
        <w:t>i</w:t>
      </w:r>
      <w:proofErr w:type="spellEnd"/>
      <w:r>
        <w:rPr>
          <w:rFonts w:ascii="Times New Roman" w:eastAsia="Times New Roman" w:hAnsi="Times New Roman" w:cs="Times New Roman"/>
        </w:rPr>
        <w:t xml:space="preserve">. </w:t>
      </w:r>
      <w:r w:rsidR="00A02EA9">
        <w:rPr>
          <w:rFonts w:ascii="Times New Roman" w:eastAsia="Times New Roman" w:hAnsi="Times New Roman" w:cs="Times New Roman"/>
        </w:rPr>
        <w:t xml:space="preserve"> </w:t>
      </w:r>
      <w:r w:rsidR="002318AE" w:rsidRPr="002318AE">
        <w:rPr>
          <w:rFonts w:ascii="Times New Roman" w:eastAsia="Times New Roman" w:hAnsi="Times New Roman" w:cs="Times New Roman"/>
          <w:b/>
          <w:bCs/>
        </w:rPr>
        <w:t>DNOs</w:t>
      </w:r>
      <w:proofErr w:type="gramEnd"/>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or</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b/>
          <w:bCs/>
        </w:rPr>
        <w:t>Us</w:t>
      </w:r>
      <w:r w:rsidR="0026255B" w:rsidRPr="00EF5648">
        <w:rPr>
          <w:rFonts w:ascii="Times New Roman" w:eastAsia="Times New Roman" w:hAnsi="Times New Roman" w:cs="Times New Roman"/>
          <w:b/>
          <w:bCs/>
          <w:spacing w:val="-1"/>
        </w:rPr>
        <w:t>er</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m</w:t>
      </w:r>
      <w:r w:rsidR="0026255B" w:rsidRPr="00EF5648">
        <w:rPr>
          <w:rFonts w:ascii="Times New Roman" w:eastAsia="Times New Roman" w:hAnsi="Times New Roman" w:cs="Times New Roman"/>
          <w:spacing w:val="4"/>
        </w:rPr>
        <w:t>a</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spacing w:val="2"/>
        </w:rPr>
        <w:t>b</w:t>
      </w:r>
      <w:r w:rsidR="0026255B" w:rsidRPr="00EF5648">
        <w:rPr>
          <w:rFonts w:ascii="Times New Roman" w:eastAsia="Times New Roman" w:hAnsi="Times New Roman" w:cs="Times New Roman"/>
        </w:rPr>
        <w:t>ri</w:t>
      </w:r>
      <w:r w:rsidR="0026255B" w:rsidRPr="00EF5648">
        <w:rPr>
          <w:rFonts w:ascii="Times New Roman" w:eastAsia="Times New Roman" w:hAnsi="Times New Roman" w:cs="Times New Roman"/>
          <w:spacing w:val="2"/>
        </w:rPr>
        <w:t>n</w:t>
      </w:r>
      <w:r w:rsidR="0026255B" w:rsidRPr="00EF5648">
        <w:rPr>
          <w:rFonts w:ascii="Times New Roman" w:eastAsia="Times New Roman" w:hAnsi="Times New Roman" w:cs="Times New Roman"/>
        </w:rPr>
        <w:t>g</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pro</w:t>
      </w:r>
      <w:r w:rsidR="0026255B" w:rsidRPr="00EF5648">
        <w:rPr>
          <w:rFonts w:ascii="Times New Roman" w:eastAsia="Times New Roman" w:hAnsi="Times New Roman" w:cs="Times New Roman"/>
          <w:spacing w:val="-1"/>
        </w:rPr>
        <w:t>p</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2"/>
        </w:rPr>
        <w:t>s</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ls for</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mod</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fi</w:t>
      </w:r>
      <w:r w:rsidR="0026255B" w:rsidRPr="00EF5648">
        <w:rPr>
          <w:rFonts w:ascii="Times New Roman" w:eastAsia="Times New Roman" w:hAnsi="Times New Roman" w:cs="Times New Roman"/>
          <w:spacing w:val="-1"/>
        </w:rPr>
        <w:t>ca</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rPr>
        <w:t xml:space="preserve">ions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2"/>
        </w:rPr>
        <w:t xml:space="preserve"> </w:t>
      </w:r>
      <w:r w:rsidR="001C060B" w:rsidRPr="001C060B">
        <w:rPr>
          <w:rFonts w:ascii="Times New Roman" w:eastAsia="Times New Roman" w:hAnsi="Times New Roman" w:cs="Times New Roman"/>
          <w:b/>
          <w:bCs/>
        </w:rPr>
        <w:t>Annex 1 Standard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bCs/>
        </w:rPr>
        <w:t>Annex 2 Standard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2"/>
        </w:rPr>
        <w:t xml:space="preserve"> </w:t>
      </w:r>
      <w:r w:rsidR="0026255B" w:rsidRPr="00EF5648">
        <w:rPr>
          <w:rFonts w:ascii="Times New Roman" w:eastAsia="Times New Roman" w:hAnsi="Times New Roman" w:cs="Times New Roman"/>
          <w:spacing w:val="-3"/>
        </w:rPr>
        <w:t>f</w:t>
      </w:r>
      <w:r w:rsidR="0026255B" w:rsidRPr="00EF5648">
        <w:rPr>
          <w:rFonts w:ascii="Times New Roman" w:eastAsia="Times New Roman" w:hAnsi="Times New Roman" w:cs="Times New Roman"/>
        </w:rPr>
        <w:t>or</w:t>
      </w:r>
      <w:r w:rsidR="0026255B" w:rsidRPr="00EF5648">
        <w:rPr>
          <w:rFonts w:ascii="Times New Roman" w:eastAsia="Times New Roman" w:hAnsi="Times New Roman" w:cs="Times New Roman"/>
          <w:spacing w:val="-1"/>
        </w:rPr>
        <w:t xml:space="preserve"> c</w:t>
      </w:r>
      <w:r w:rsidR="0026255B" w:rsidRPr="00EF5648">
        <w:rPr>
          <w:rFonts w:ascii="Times New Roman" w:eastAsia="Times New Roman" w:hAnsi="Times New Roman" w:cs="Times New Roman"/>
        </w:rPr>
        <w:t>onsid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 xml:space="preserve">on </w:t>
      </w:r>
      <w:r w:rsidR="0026255B" w:rsidRPr="00EF5648">
        <w:rPr>
          <w:rFonts w:ascii="Times New Roman" w:eastAsia="Times New Roman" w:hAnsi="Times New Roman" w:cs="Times New Roman"/>
          <w:spacing w:val="2"/>
        </w:rPr>
        <w:t>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the</w:t>
      </w:r>
      <w:r w:rsidR="0026255B" w:rsidRPr="00EF5648">
        <w:rPr>
          <w:rFonts w:ascii="Times New Roman" w:eastAsia="Times New Roman" w:hAnsi="Times New Roman" w:cs="Times New Roman"/>
          <w:spacing w:val="3"/>
        </w:rPr>
        <w:t xml:space="preserve"> </w:t>
      </w:r>
      <w:r w:rsidR="003C592F">
        <w:rPr>
          <w:rFonts w:ascii="Times New Roman" w:eastAsia="Times New Roman" w:hAnsi="Times New Roman" w:cs="Times New Roman"/>
          <w:b/>
          <w:bCs/>
        </w:rPr>
        <w:t xml:space="preserve">Panel. </w:t>
      </w:r>
      <w:r w:rsidR="002318AE" w:rsidRPr="002318AE">
        <w:rPr>
          <w:rFonts w:ascii="Times New Roman" w:eastAsia="Times New Roman" w:hAnsi="Times New Roman" w:cs="Times New Roman"/>
          <w:b/>
          <w:bCs/>
        </w:rPr>
        <w:t>DNOs</w:t>
      </w:r>
      <w:r w:rsidR="003C592F">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r w:rsidR="0026255B" w:rsidRPr="00EF5648">
        <w:rPr>
          <w:rFonts w:ascii="Times New Roman" w:eastAsia="Times New Roman" w:hAnsi="Times New Roman" w:cs="Times New Roman"/>
          <w:b/>
          <w:bCs/>
        </w:rPr>
        <w:t>Us</w:t>
      </w:r>
      <w:r w:rsidR="0026255B" w:rsidRPr="00EF5648">
        <w:rPr>
          <w:rFonts w:ascii="Times New Roman" w:eastAsia="Times New Roman" w:hAnsi="Times New Roman" w:cs="Times New Roman"/>
          <w:b/>
          <w:bCs/>
          <w:spacing w:val="-1"/>
        </w:rPr>
        <w:t>er</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3"/>
        </w:rPr>
        <w:t xml:space="preserve"> </w:t>
      </w:r>
      <w:r w:rsidR="0026255B" w:rsidRPr="00EF5648">
        <w:rPr>
          <w:rFonts w:ascii="Times New Roman" w:eastAsia="Times New Roman" w:hAnsi="Times New Roman" w:cs="Times New Roman"/>
        </w:rPr>
        <w:t>b</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in</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3"/>
        </w:rPr>
        <w:t>n</w:t>
      </w:r>
      <w:r w:rsidR="0026255B" w:rsidRPr="00EF5648">
        <w:rPr>
          <w:rFonts w:ascii="Times New Roman" w:eastAsia="Times New Roman" w:hAnsi="Times New Roman" w:cs="Times New Roman"/>
        </w:rPr>
        <w:t>g fo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w</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rd p</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opos</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ls for</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m</w:t>
      </w:r>
      <w:r w:rsidR="0026255B" w:rsidRPr="00EF5648">
        <w:rPr>
          <w:rFonts w:ascii="Times New Roman" w:eastAsia="Times New Roman" w:hAnsi="Times New Roman" w:cs="Times New Roman"/>
          <w:spacing w:val="3"/>
        </w:rPr>
        <w:t>o</w:t>
      </w:r>
      <w:r w:rsidR="0026255B" w:rsidRPr="00EF5648">
        <w:rPr>
          <w:rFonts w:ascii="Times New Roman" w:eastAsia="Times New Roman" w:hAnsi="Times New Roman" w:cs="Times New Roman"/>
        </w:rPr>
        <w:t>difi</w:t>
      </w:r>
      <w:r w:rsidR="0026255B" w:rsidRPr="00EF5648">
        <w:rPr>
          <w:rFonts w:ascii="Times New Roman" w:eastAsia="Times New Roman" w:hAnsi="Times New Roman" w:cs="Times New Roman"/>
          <w:spacing w:val="-1"/>
        </w:rPr>
        <w:t>ca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ons to</w:t>
      </w:r>
      <w:r w:rsidR="0026255B" w:rsidRPr="00EF5648">
        <w:rPr>
          <w:rFonts w:ascii="Times New Roman" w:eastAsia="Times New Roman" w:hAnsi="Times New Roman" w:cs="Times New Roman"/>
          <w:spacing w:val="2"/>
        </w:rPr>
        <w:t xml:space="preserve"> </w:t>
      </w:r>
      <w:r w:rsidR="001C060B" w:rsidRPr="001C060B">
        <w:rPr>
          <w:rFonts w:ascii="Times New Roman" w:eastAsia="Times New Roman" w:hAnsi="Times New Roman" w:cs="Times New Roman"/>
          <w:b/>
          <w:bCs/>
        </w:rPr>
        <w:t>Annex 1 Standard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bCs/>
        </w:rPr>
        <w:t>Annex 2 Standard</w:t>
      </w:r>
      <w:r w:rsidR="0026255B" w:rsidRPr="00EF5648">
        <w:rPr>
          <w:rFonts w:ascii="Times New Roman" w:eastAsia="Times New Roman" w:hAnsi="Times New Roman" w:cs="Times New Roman"/>
          <w:b/>
          <w:bCs/>
        </w:rPr>
        <w:t xml:space="preserve">s </w:t>
      </w:r>
      <w:r w:rsidR="0026255B" w:rsidRPr="00EF5648">
        <w:rPr>
          <w:rFonts w:ascii="Times New Roman" w:eastAsia="Times New Roman" w:hAnsi="Times New Roman" w:cs="Times New Roman"/>
        </w:rPr>
        <w:t>shall s</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t out</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in </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 xml:space="preserve">l </w:t>
      </w:r>
      <w:r w:rsidR="0026255B" w:rsidRPr="00EF5648">
        <w:rPr>
          <w:rFonts w:ascii="Times New Roman" w:eastAsia="Times New Roman" w:hAnsi="Times New Roman" w:cs="Times New Roman"/>
          <w:spacing w:val="1"/>
        </w:rPr>
        <w:t>te</w:t>
      </w:r>
      <w:r w:rsidR="0026255B" w:rsidRPr="00EF5648">
        <w:rPr>
          <w:rFonts w:ascii="Times New Roman" w:eastAsia="Times New Roman" w:hAnsi="Times New Roman" w:cs="Times New Roman"/>
        </w:rPr>
        <w:t xml:space="preserve">rms the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rPr>
        <w:t>s of th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ir p</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rPr>
        <w:t xml:space="preserve">posal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the like</w:t>
      </w:r>
      <w:r w:rsidR="0026255B" w:rsidRPr="00EF5648">
        <w:rPr>
          <w:rFonts w:ascii="Times New Roman" w:eastAsia="Times New Roman" w:hAnsi="Times New Roman" w:cs="Times New Roman"/>
          <w:spacing w:val="5"/>
        </w:rPr>
        <w:t>l</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rPr>
        <w:t>p</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 xml:space="preserve">t, </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lud</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 xml:space="preserve">ng </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ost</w:t>
      </w:r>
      <w:r w:rsidR="0026255B" w:rsidRPr="00EF5648">
        <w:rPr>
          <w:rFonts w:ascii="Times New Roman" w:eastAsia="Times New Roman" w:hAnsi="Times New Roman" w:cs="Times New Roman"/>
          <w:spacing w:val="1"/>
        </w:rPr>
        <w:t>s</w:t>
      </w:r>
      <w:r w:rsidR="0026255B" w:rsidRPr="00EF5648">
        <w:rPr>
          <w:rFonts w:ascii="Times New Roman" w:eastAsia="Times New Roman" w:hAnsi="Times New Roman" w:cs="Times New Roman"/>
        </w:rPr>
        <w:t>.</w:t>
      </w:r>
    </w:p>
    <w:p w14:paraId="1770E28A" w14:textId="77777777" w:rsidR="00015D47" w:rsidRPr="00EF5648" w:rsidRDefault="00015D47" w:rsidP="00BB795B">
      <w:pPr>
        <w:spacing w:after="0" w:line="240" w:lineRule="auto"/>
        <w:jc w:val="both"/>
      </w:pPr>
    </w:p>
    <w:p w14:paraId="60AF9814" w14:textId="77777777" w:rsidR="00015D47" w:rsidRPr="00EF5648" w:rsidRDefault="004C134F" w:rsidP="00BB795B">
      <w:pPr>
        <w:spacing w:after="0" w:line="240" w:lineRule="auto"/>
        <w:ind w:left="681" w:right="-20" w:hanging="255"/>
        <w:jc w:val="both"/>
        <w:rPr>
          <w:rFonts w:ascii="Times New Roman" w:eastAsia="Times New Roman" w:hAnsi="Times New Roman" w:cs="Times New Roman"/>
        </w:rPr>
      </w:pPr>
      <w:r>
        <w:rPr>
          <w:rFonts w:ascii="Times New Roman" w:eastAsia="Times New Roman" w:hAnsi="Times New Roman" w:cs="Times New Roman"/>
        </w:rPr>
        <w:t xml:space="preserve">ii. </w:t>
      </w:r>
      <w:r w:rsidR="0026255B" w:rsidRPr="00EF5648">
        <w:rPr>
          <w:rFonts w:ascii="Times New Roman" w:eastAsia="Times New Roman" w:hAnsi="Times New Roman" w:cs="Times New Roman"/>
        </w:rPr>
        <w:t>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 xml:space="preserve">shall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ssess </w:t>
      </w:r>
      <w:r w:rsidR="0026255B" w:rsidRPr="00EF5648">
        <w:rPr>
          <w:rFonts w:ascii="Times New Roman" w:eastAsia="Times New Roman" w:hAnsi="Times New Roman" w:cs="Times New Roman"/>
          <w:spacing w:val="2"/>
        </w:rPr>
        <w:t>w</w:t>
      </w:r>
      <w:r w:rsidR="0026255B" w:rsidRPr="00EF5648">
        <w:rPr>
          <w:rFonts w:ascii="Times New Roman" w:eastAsia="Times New Roman" w:hAnsi="Times New Roman" w:cs="Times New Roman"/>
        </w:rPr>
        <w:t>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ther</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the modifi</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 p</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opos</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l </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 xml:space="preserve">s within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jurisd</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 of</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the</w:t>
      </w:r>
      <w:r w:rsidR="003C592F">
        <w:rPr>
          <w:rFonts w:ascii="Times New Roman" w:eastAsia="Times New Roman" w:hAnsi="Times New Roman" w:cs="Times New Roman"/>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spacing w:val="1"/>
        </w:rPr>
        <w:t>l</w:t>
      </w:r>
      <w:r w:rsidR="0026255B" w:rsidRPr="00EF5648">
        <w:rPr>
          <w:rFonts w:ascii="Times New Roman" w:eastAsia="Times New Roman" w:hAnsi="Times New Roman" w:cs="Times New Roman"/>
        </w:rPr>
        <w:t xml:space="preserve">, in </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spacing w:val="-1"/>
        </w:rPr>
        <w:t>cc</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2"/>
        </w:rPr>
        <w:t>d</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with </w:t>
      </w:r>
      <w:r w:rsidR="0026255B" w:rsidRPr="00EF5648">
        <w:rPr>
          <w:rFonts w:ascii="Times New Roman" w:eastAsia="Times New Roman" w:hAnsi="Times New Roman" w:cs="Times New Roman"/>
          <w:spacing w:val="1"/>
        </w:rPr>
        <w:t>S</w:t>
      </w:r>
      <w:r w:rsidR="0026255B" w:rsidRPr="00EF5648">
        <w:rPr>
          <w:rFonts w:ascii="Times New Roman" w:eastAsia="Times New Roman" w:hAnsi="Times New Roman" w:cs="Times New Roman"/>
          <w:spacing w:val="-1"/>
        </w:rPr>
        <w:t>ec</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 xml:space="preserve">ons 2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3,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pp</w:t>
      </w:r>
      <w:r w:rsidR="0026255B" w:rsidRPr="00EF5648">
        <w:rPr>
          <w:rFonts w:ascii="Times New Roman" w:eastAsia="Times New Roman" w:hAnsi="Times New Roman" w:cs="Times New Roman"/>
          <w:spacing w:val="3"/>
        </w:rPr>
        <w:t>l</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the m</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ri</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st</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s</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t out</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in </w:t>
      </w:r>
      <w:r w:rsidR="0026255B" w:rsidRPr="00EF5648">
        <w:rPr>
          <w:rFonts w:ascii="Times New Roman" w:eastAsia="Times New Roman" w:hAnsi="Times New Roman" w:cs="Times New Roman"/>
          <w:spacing w:val="1"/>
        </w:rPr>
        <w:t>S</w:t>
      </w:r>
      <w:r w:rsidR="0026255B" w:rsidRPr="00EF5648">
        <w:rPr>
          <w:rFonts w:ascii="Times New Roman" w:eastAsia="Times New Roman" w:hAnsi="Times New Roman" w:cs="Times New Roman"/>
          <w:spacing w:val="-1"/>
        </w:rPr>
        <w:t>ec</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w:t>
      </w:r>
      <w:r w:rsidR="003C592F">
        <w:rPr>
          <w:rFonts w:ascii="Times New Roman" w:eastAsia="Times New Roman" w:hAnsi="Times New Roman" w:cs="Times New Roman"/>
        </w:rPr>
        <w:t xml:space="preserve"> </w:t>
      </w:r>
      <w:r w:rsidR="0026255B" w:rsidRPr="00EF5648">
        <w:rPr>
          <w:rFonts w:ascii="Times New Roman" w:eastAsia="Times New Roman" w:hAnsi="Times New Roman" w:cs="Times New Roman"/>
        </w:rPr>
        <w:t>6.</w:t>
      </w:r>
    </w:p>
    <w:p w14:paraId="4B6A3033" w14:textId="77777777" w:rsidR="00015D47" w:rsidRPr="00EF5648" w:rsidRDefault="00015D47" w:rsidP="00BB795B">
      <w:pPr>
        <w:spacing w:before="9" w:after="0" w:line="240" w:lineRule="auto"/>
        <w:jc w:val="both"/>
      </w:pPr>
    </w:p>
    <w:p w14:paraId="43C7F4CF" w14:textId="77777777" w:rsidR="00B42436" w:rsidRPr="00EF5648" w:rsidRDefault="0026255B" w:rsidP="00BB795B">
      <w:pPr>
        <w:widowControl/>
        <w:tabs>
          <w:tab w:val="left" w:pos="284"/>
        </w:tabs>
        <w:autoSpaceDE w:val="0"/>
        <w:autoSpaceDN w:val="0"/>
        <w:adjustRightInd w:val="0"/>
        <w:spacing w:after="0" w:line="240" w:lineRule="auto"/>
        <w:ind w:left="709" w:hanging="283"/>
        <w:jc w:val="both"/>
        <w:rPr>
          <w:rFonts w:ascii="Times New Roman" w:eastAsia="Times New Roman" w:hAnsi="Times New Roman" w:cs="Times New Roman"/>
        </w:rPr>
      </w:pPr>
      <w:r w:rsidRPr="00EF5648">
        <w:rPr>
          <w:rFonts w:ascii="Times New Roman" w:eastAsia="Times New Roman" w:hAnsi="Times New Roman" w:cs="Times New Roman"/>
        </w:rPr>
        <w:t>iii</w:t>
      </w:r>
      <w:r w:rsidR="00B97CA0" w:rsidRPr="00EF5648">
        <w:rPr>
          <w:rFonts w:ascii="Times New Roman" w:eastAsia="Times New Roman" w:hAnsi="Times New Roman" w:cs="Times New Roman"/>
        </w:rPr>
        <w:t>.</w:t>
      </w:r>
      <w:r w:rsidR="00B97CA0" w:rsidRPr="00EF5648">
        <w:rPr>
          <w:rFonts w:ascii="Times New Roman" w:eastAsia="Times New Roman" w:hAnsi="Times New Roman" w:cs="Times New Roman"/>
        </w:rPr>
        <w:tab/>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shall 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th</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r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osal s</w:t>
      </w:r>
      <w:r w:rsidRPr="00EF5648">
        <w:rPr>
          <w:rFonts w:ascii="Times New Roman" w:eastAsia="Times New Roman" w:hAnsi="Times New Roman" w:cs="Times New Roman"/>
          <w:spacing w:val="2"/>
        </w:rPr>
        <w:t>h</w:t>
      </w:r>
      <w:r w:rsidRPr="00EF5648">
        <w:rPr>
          <w:rFonts w:ascii="Times New Roman" w:eastAsia="Times New Roman" w:hAnsi="Times New Roman" w:cs="Times New Roman"/>
        </w:rPr>
        <w:t>ould be pu</w:t>
      </w:r>
      <w:r w:rsidRPr="00EF5648">
        <w:rPr>
          <w:rFonts w:ascii="Times New Roman" w:eastAsia="Times New Roman" w:hAnsi="Times New Roman" w:cs="Times New Roman"/>
          <w:spacing w:val="-1"/>
        </w:rPr>
        <w:t>r</w:t>
      </w:r>
      <w:r w:rsidR="003C592F">
        <w:rPr>
          <w:rFonts w:ascii="Times New Roman" w:eastAsia="Times New Roman" w:hAnsi="Times New Roman" w:cs="Times New Roman"/>
        </w:rPr>
        <w:t>sued, t</w:t>
      </w:r>
      <w:r w:rsidRPr="00EF5648">
        <w:rPr>
          <w:rFonts w:ascii="Times New Roman" w:eastAsia="Times New Roman" w:hAnsi="Times New Roman" w:cs="Times New Roman"/>
        </w:rPr>
        <w:t xml:space="preserve">he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to o</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twork</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Code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vi</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w Pan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ls</w:t>
      </w:r>
      <w:r w:rsidR="003C592F">
        <w:rPr>
          <w:rFonts w:ascii="Times New Roman" w:eastAsia="Times New Roman" w:hAnsi="Times New Roman" w:cs="Times New Roman"/>
        </w:rPr>
        <w:t xml:space="preserve"> (NCRPs)</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 xml:space="preserve">les </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 d</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lop</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tent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c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onsultation (in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lud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in</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consult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ior to 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lop</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nt wo</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k</w:t>
      </w:r>
      <w:r w:rsidRPr="00EF5648">
        <w:rPr>
          <w:rFonts w:ascii="Times New Roman" w:eastAsia="Times New Roman" w:hAnsi="Times New Roman" w:cs="Times New Roman"/>
        </w:rPr>
        <w: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th</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r a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p is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w:t>
      </w:r>
      <w:r w:rsidR="0074749F" w:rsidRPr="00EF5648">
        <w:rPr>
          <w:rFonts w:ascii="Times New Roman" w:eastAsia="Times New Roman" w:hAnsi="Times New Roman" w:cs="Times New Roman"/>
        </w:rPr>
        <w:t>r</w:t>
      </w:r>
      <w:r w:rsidR="0074749F" w:rsidRPr="00EF5648">
        <w:rPr>
          <w:rFonts w:ascii="Times New Roman" w:eastAsia="Times New Roman" w:hAnsi="Times New Roman" w:cs="Times New Roman"/>
          <w:spacing w:val="-1"/>
        </w:rPr>
        <w:t>e</w:t>
      </w:r>
      <w:r w:rsidR="0074749F" w:rsidRPr="00EF5648">
        <w:rPr>
          <w:rFonts w:ascii="Times New Roman" w:eastAsia="Times New Roman" w:hAnsi="Times New Roman" w:cs="Times New Roman"/>
        </w:rPr>
        <w:t xml:space="preserve">d.  </w:t>
      </w:r>
      <w:r w:rsidR="00D41D85" w:rsidRPr="00EF5648">
        <w:rPr>
          <w:rFonts w:ascii="Times New Roman" w:hAnsi="Times New Roman" w:cs="Times New Roman"/>
          <w:lang w:val="en-GB"/>
        </w:rPr>
        <w:t xml:space="preserve">If the </w:t>
      </w:r>
      <w:r w:rsidR="00D41D85" w:rsidRPr="00EF5648">
        <w:rPr>
          <w:rFonts w:ascii="Times New Roman" w:hAnsi="Times New Roman" w:cs="Times New Roman"/>
          <w:b/>
          <w:bCs/>
          <w:lang w:val="en-GB"/>
        </w:rPr>
        <w:t xml:space="preserve">Panel </w:t>
      </w:r>
      <w:r w:rsidR="00D41D85" w:rsidRPr="00EF5648">
        <w:rPr>
          <w:rFonts w:ascii="Times New Roman" w:hAnsi="Times New Roman" w:cs="Times New Roman"/>
          <w:lang w:val="en-GB"/>
        </w:rPr>
        <w:t xml:space="preserve">has been notified by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 xml:space="preserve">that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 xml:space="preserve">reasonably considers it necessary to comply with or implement the </w:t>
      </w:r>
      <w:r w:rsidR="001C060B" w:rsidRPr="001C060B">
        <w:rPr>
          <w:rFonts w:ascii="Times New Roman" w:hAnsi="Times New Roman" w:cs="Times New Roman"/>
          <w:b/>
          <w:bCs/>
          <w:lang w:val="en-GB"/>
        </w:rPr>
        <w:t>Regulation</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 xml:space="preserve">and/or any relevant legally binding decision of the European Commission and/or Agency for the Co-operation of Energy Regulators, the </w:t>
      </w:r>
      <w:r w:rsidR="00D41D85" w:rsidRPr="00EF5648">
        <w:rPr>
          <w:rFonts w:ascii="Times New Roman" w:hAnsi="Times New Roman" w:cs="Times New Roman"/>
          <w:b/>
          <w:bCs/>
          <w:lang w:val="en-GB"/>
        </w:rPr>
        <w:t xml:space="preserve">Panel </w:t>
      </w:r>
      <w:r w:rsidR="00D41D85" w:rsidRPr="00EF5648">
        <w:rPr>
          <w:rFonts w:ascii="Times New Roman" w:hAnsi="Times New Roman" w:cs="Times New Roman"/>
          <w:lang w:val="en-GB"/>
        </w:rPr>
        <w:t xml:space="preserve">shall proceed with a modification proposal in accordance with any timetable directed by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 xml:space="preserve">in relation to the progress of the review and/or the implementation of the relevant modification to the </w:t>
      </w:r>
      <w:r w:rsidR="00D41D85" w:rsidRPr="00EF5648">
        <w:rPr>
          <w:rFonts w:ascii="Times New Roman" w:hAnsi="Times New Roman" w:cs="Times New Roman"/>
          <w:b/>
          <w:bCs/>
          <w:lang w:val="en-GB"/>
        </w:rPr>
        <w:t>Distribution Code</w:t>
      </w:r>
      <w:r w:rsidR="00D41D85" w:rsidRPr="00EF5648">
        <w:rPr>
          <w:rFonts w:ascii="Times New Roman" w:hAnsi="Times New Roman" w:cs="Times New Roman"/>
          <w:lang w:val="en-GB"/>
        </w:rPr>
        <w:t>.</w:t>
      </w:r>
    </w:p>
    <w:p w14:paraId="690792B2" w14:textId="77777777" w:rsidR="00015D47" w:rsidRPr="00EF5648" w:rsidRDefault="00015D47" w:rsidP="00BB795B">
      <w:pPr>
        <w:spacing w:after="0" w:line="240" w:lineRule="auto"/>
        <w:jc w:val="both"/>
      </w:pPr>
    </w:p>
    <w:p w14:paraId="6293AD46" w14:textId="77777777" w:rsidR="00015D47" w:rsidRPr="00EF5648" w:rsidRDefault="004C134F" w:rsidP="00BB795B">
      <w:pPr>
        <w:spacing w:after="0" w:line="240" w:lineRule="auto"/>
        <w:ind w:left="681" w:right="148" w:hanging="427"/>
        <w:jc w:val="both"/>
        <w:rPr>
          <w:rFonts w:ascii="Times New Roman" w:eastAsia="Times New Roman" w:hAnsi="Times New Roman" w:cs="Times New Roman"/>
        </w:rPr>
      </w:pPr>
      <w:r>
        <w:rPr>
          <w:rFonts w:ascii="Times New Roman" w:eastAsia="Times New Roman" w:hAnsi="Times New Roman" w:cs="Times New Roman"/>
        </w:rPr>
        <w:t xml:space="preserve">  iv. </w:t>
      </w:r>
      <w:r w:rsidR="0026255B" w:rsidRPr="00EF5648">
        <w:rPr>
          <w:rFonts w:ascii="Times New Roman" w:eastAsia="Times New Roman" w:hAnsi="Times New Roman" w:cs="Times New Roman"/>
          <w:spacing w:val="1"/>
        </w:rPr>
        <w:t>W</w:t>
      </w:r>
      <w:r w:rsidR="0026255B" w:rsidRPr="00EF5648">
        <w:rPr>
          <w:rFonts w:ascii="Times New Roman" w:eastAsia="Times New Roman" w:hAnsi="Times New Roman" w:cs="Times New Roman"/>
        </w:rPr>
        <w:t>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 is</w:t>
      </w:r>
      <w:r w:rsidR="0026255B" w:rsidRPr="00EF5648">
        <w:rPr>
          <w:rFonts w:ascii="Times New Roman" w:eastAsia="Times New Roman" w:hAnsi="Times New Roman" w:cs="Times New Roman"/>
          <w:spacing w:val="1"/>
        </w:rPr>
        <w:t>s</w:t>
      </w:r>
      <w:r w:rsidR="0026255B" w:rsidRPr="00EF5648">
        <w:rPr>
          <w:rFonts w:ascii="Times New Roman" w:eastAsia="Times New Roman" w:hAnsi="Times New Roman" w:cs="Times New Roman"/>
        </w:rPr>
        <w:t>ue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ised </w:t>
      </w:r>
      <w:r w:rsidR="0026255B" w:rsidRPr="00EF5648">
        <w:rPr>
          <w:rFonts w:ascii="Times New Roman" w:eastAsia="Times New Roman" w:hAnsi="Times New Roman" w:cs="Times New Roman"/>
          <w:spacing w:val="4"/>
        </w:rPr>
        <w:t>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 xml:space="preserve">a </w:t>
      </w:r>
      <w:r w:rsidR="0026255B" w:rsidRPr="00EF5648">
        <w:rPr>
          <w:rFonts w:ascii="Times New Roman" w:eastAsia="Times New Roman" w:hAnsi="Times New Roman" w:cs="Times New Roman"/>
          <w:b/>
          <w:bCs/>
        </w:rPr>
        <w:t>D</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rPr>
        <w:t xml:space="preserve">O </w:t>
      </w:r>
      <w:r w:rsidR="0026255B" w:rsidRPr="00EF5648">
        <w:rPr>
          <w:rFonts w:ascii="Times New Roman" w:eastAsia="Times New Roman" w:hAnsi="Times New Roman" w:cs="Times New Roman"/>
        </w:rPr>
        <w:t>or</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b/>
          <w:bCs/>
        </w:rPr>
        <w:t>Us</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 xml:space="preserve">r </w:t>
      </w:r>
      <w:r w:rsidR="0026255B" w:rsidRPr="00EF5648">
        <w:rPr>
          <w:rFonts w:ascii="Times New Roman" w:eastAsia="Times New Roman" w:hAnsi="Times New Roman" w:cs="Times New Roman"/>
        </w:rPr>
        <w:t>is not</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te</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m</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d to be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ppro</w:t>
      </w:r>
      <w:r w:rsidR="0026255B" w:rsidRPr="00EF5648">
        <w:rPr>
          <w:rFonts w:ascii="Times New Roman" w:eastAsia="Times New Roman" w:hAnsi="Times New Roman" w:cs="Times New Roman"/>
          <w:spacing w:val="1"/>
        </w:rPr>
        <w:t>p</w:t>
      </w:r>
      <w:r w:rsidR="0026255B" w:rsidRPr="00EF5648">
        <w:rPr>
          <w:rFonts w:ascii="Times New Roman" w:eastAsia="Times New Roman" w:hAnsi="Times New Roman" w:cs="Times New Roman"/>
        </w:rPr>
        <w:t>ri</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f</w:t>
      </w:r>
      <w:r w:rsidR="0026255B" w:rsidRPr="00EF5648">
        <w:rPr>
          <w:rFonts w:ascii="Times New Roman" w:eastAsia="Times New Roman" w:hAnsi="Times New Roman" w:cs="Times New Roman"/>
        </w:rPr>
        <w:t>or</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view</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5"/>
        </w:rPr>
        <w:t>b</w:t>
      </w:r>
      <w:r w:rsidR="0026255B" w:rsidRPr="00EF5648">
        <w:rPr>
          <w:rFonts w:ascii="Times New Roman" w:eastAsia="Times New Roman" w:hAnsi="Times New Roman" w:cs="Times New Roman"/>
        </w:rPr>
        <w:t xml:space="preserve">y the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then t</w:t>
      </w:r>
      <w:r w:rsidR="0026255B" w:rsidRPr="00EF5648">
        <w:rPr>
          <w:rFonts w:ascii="Times New Roman" w:eastAsia="Times New Roman" w:hAnsi="Times New Roman" w:cs="Times New Roman"/>
          <w:spacing w:val="2"/>
        </w:rPr>
        <w:t>h</w:t>
      </w:r>
      <w:r w:rsidR="0026255B" w:rsidRPr="00EF5648">
        <w:rPr>
          <w:rFonts w:ascii="Times New Roman" w:eastAsia="Times New Roman" w:hAnsi="Times New Roman" w:cs="Times New Roman"/>
        </w:rPr>
        <w:t xml:space="preserve">e </w:t>
      </w:r>
      <w:r w:rsidR="0026255B" w:rsidRPr="00EF5648">
        <w:rPr>
          <w:rFonts w:ascii="Times New Roman" w:eastAsia="Times New Roman" w:hAnsi="Times New Roman" w:cs="Times New Roman"/>
          <w:b/>
          <w:bCs/>
        </w:rPr>
        <w:t>D</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rPr>
        <w:t>O</w:t>
      </w:r>
      <w:r w:rsidR="0026255B" w:rsidRPr="00EF5648">
        <w:rPr>
          <w:rFonts w:ascii="Times New Roman" w:eastAsia="Times New Roman" w:hAnsi="Times New Roman" w:cs="Times New Roman"/>
          <w:b/>
          <w:bCs/>
          <w:spacing w:val="3"/>
        </w:rPr>
        <w:t xml:space="preserve"> </w:t>
      </w:r>
      <w:r w:rsidR="0026255B" w:rsidRPr="00EF5648">
        <w:rPr>
          <w:rFonts w:ascii="Times New Roman" w:eastAsia="Times New Roman" w:hAnsi="Times New Roman" w:cs="Times New Roman"/>
        </w:rPr>
        <w:t>or</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b/>
          <w:bCs/>
        </w:rPr>
        <w:t>Us</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r</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s</w:t>
      </w:r>
      <w:r w:rsidR="0026255B" w:rsidRPr="00EF5648">
        <w:rPr>
          <w:rFonts w:ascii="Times New Roman" w:eastAsia="Times New Roman" w:hAnsi="Times New Roman" w:cs="Times New Roman"/>
          <w:spacing w:val="2"/>
        </w:rPr>
        <w:t>h</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ll</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be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info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m</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d of the</w:t>
      </w:r>
      <w:r w:rsidR="0026255B" w:rsidRPr="00EF5648">
        <w:rPr>
          <w:rFonts w:ascii="Times New Roman" w:eastAsia="Times New Roman" w:hAnsi="Times New Roman" w:cs="Times New Roman"/>
          <w:spacing w:val="-1"/>
        </w:rPr>
        <w:t xml:space="preserve"> r</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sons.</w:t>
      </w:r>
    </w:p>
    <w:p w14:paraId="566B44DF" w14:textId="77777777" w:rsidR="00015D47" w:rsidRPr="00EF5648" w:rsidRDefault="00015D47" w:rsidP="00BB795B">
      <w:pPr>
        <w:spacing w:before="9" w:after="0" w:line="240" w:lineRule="auto"/>
        <w:jc w:val="both"/>
      </w:pPr>
    </w:p>
    <w:p w14:paraId="6C3E152C" w14:textId="77777777" w:rsidR="00015D47" w:rsidRPr="00EF5648" w:rsidRDefault="004C134F" w:rsidP="00BB795B">
      <w:pPr>
        <w:spacing w:after="0" w:line="240" w:lineRule="auto"/>
        <w:ind w:left="681" w:right="318" w:hanging="360"/>
        <w:jc w:val="both"/>
        <w:rPr>
          <w:rFonts w:ascii="Times New Roman" w:eastAsia="Times New Roman" w:hAnsi="Times New Roman" w:cs="Times New Roman"/>
        </w:rPr>
      </w:pPr>
      <w:r>
        <w:rPr>
          <w:rFonts w:ascii="Times New Roman" w:eastAsia="Times New Roman" w:hAnsi="Times New Roman" w:cs="Times New Roman"/>
        </w:rPr>
        <w:t xml:space="preserve"> </w:t>
      </w:r>
      <w:proofErr w:type="gramStart"/>
      <w:r>
        <w:rPr>
          <w:rFonts w:ascii="Times New Roman" w:eastAsia="Times New Roman" w:hAnsi="Times New Roman" w:cs="Times New Roman"/>
        </w:rPr>
        <w:t xml:space="preserve">v.  </w:t>
      </w:r>
      <w:r w:rsidR="0026255B" w:rsidRPr="00EF5648">
        <w:rPr>
          <w:rFonts w:ascii="Times New Roman" w:eastAsia="Times New Roman" w:hAnsi="Times New Roman" w:cs="Times New Roman"/>
          <w:spacing w:val="1"/>
        </w:rPr>
        <w:t>W</w:t>
      </w:r>
      <w:r w:rsidR="0026255B" w:rsidRPr="00EF5648">
        <w:rPr>
          <w:rFonts w:ascii="Times New Roman" w:eastAsia="Times New Roman" w:hAnsi="Times New Roman" w:cs="Times New Roman"/>
        </w:rPr>
        <w:t>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re</w:t>
      </w:r>
      <w:proofErr w:type="gramEnd"/>
      <w:r w:rsidR="0026255B" w:rsidRPr="00EF5648">
        <w:rPr>
          <w:rFonts w:ascii="Times New Roman" w:eastAsia="Times New Roman" w:hAnsi="Times New Roman" w:cs="Times New Roman"/>
          <w:spacing w:val="-2"/>
        </w:rPr>
        <w:t xml:space="preserve"> </w:t>
      </w:r>
      <w:proofErr w:type="spellStart"/>
      <w:r w:rsidR="0026255B" w:rsidRPr="00EF5648">
        <w:rPr>
          <w:rFonts w:ascii="Times New Roman" w:eastAsia="Times New Roman" w:hAnsi="Times New Roman" w:cs="Times New Roman"/>
        </w:rPr>
        <w:t>a</w:t>
      </w:r>
      <w:proofErr w:type="spellEnd"/>
      <w:r w:rsidR="0026255B"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Annex 1 Standard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bCs/>
        </w:rPr>
        <w:t>Annex 2 Standard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 xml:space="preserve">is </w:t>
      </w:r>
      <w:r w:rsidR="0026255B" w:rsidRPr="00EF5648">
        <w:rPr>
          <w:rFonts w:ascii="Times New Roman" w:eastAsia="Times New Roman" w:hAnsi="Times New Roman" w:cs="Times New Roman"/>
          <w:spacing w:val="1"/>
        </w:rPr>
        <w:t>s</w:t>
      </w:r>
      <w:r w:rsidR="0026255B" w:rsidRPr="00EF5648">
        <w:rPr>
          <w:rFonts w:ascii="Times New Roman" w:eastAsia="Times New Roman" w:hAnsi="Times New Roman" w:cs="Times New Roman"/>
        </w:rPr>
        <w:t>ubje</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 xml:space="preserve">t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 xml:space="preserve">o </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rPr>
        <w:t>ov</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rn</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spacing w:val="2"/>
        </w:rPr>
        <w:t>n</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5"/>
        </w:rPr>
        <w:t>b</w:t>
      </w:r>
      <w:r w:rsidR="0026255B" w:rsidRPr="00EF5648">
        <w:rPr>
          <w:rFonts w:ascii="Times New Roman" w:eastAsia="Times New Roman" w:hAnsi="Times New Roman" w:cs="Times New Roman"/>
        </w:rPr>
        <w:t>y other</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NC</w:t>
      </w:r>
      <w:r w:rsidR="0026255B" w:rsidRPr="00EF5648">
        <w:rPr>
          <w:rFonts w:ascii="Times New Roman" w:eastAsia="Times New Roman" w:hAnsi="Times New Roman" w:cs="Times New Roman"/>
          <w:spacing w:val="1"/>
        </w:rPr>
        <w:t>RP</w:t>
      </w:r>
      <w:r w:rsidR="0026255B" w:rsidRPr="00EF5648">
        <w:rPr>
          <w:rFonts w:ascii="Times New Roman" w:eastAsia="Times New Roman" w:hAnsi="Times New Roman" w:cs="Times New Roman"/>
        </w:rPr>
        <w:t xml:space="preserve">s then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spacing w:val="2"/>
        </w:rPr>
        <w:t>n</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spacing w:val="2"/>
        </w:rPr>
        <w:t>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v</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lop</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nt or modifi</w:t>
      </w:r>
      <w:r w:rsidR="0026255B" w:rsidRPr="00EF5648">
        <w:rPr>
          <w:rFonts w:ascii="Times New Roman" w:eastAsia="Times New Roman" w:hAnsi="Times New Roman" w:cs="Times New Roman"/>
          <w:spacing w:val="-1"/>
        </w:rPr>
        <w:t>ca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rPr>
        <w:t>n of th</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4"/>
        </w:rPr>
        <w:t xml:space="preserve"> </w:t>
      </w:r>
      <w:r w:rsidR="001C060B" w:rsidRPr="001C060B">
        <w:rPr>
          <w:rFonts w:ascii="Times New Roman" w:eastAsia="Times New Roman" w:hAnsi="Times New Roman" w:cs="Times New Roman"/>
          <w:b/>
          <w:bCs/>
        </w:rPr>
        <w:t>Annex 1 Standard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bCs/>
        </w:rPr>
        <w:t>Annex 2 Standard</w:t>
      </w:r>
      <w:r w:rsidR="0026255B" w:rsidRPr="00EF5648">
        <w:rPr>
          <w:rFonts w:ascii="Times New Roman" w:eastAsia="Times New Roman" w:hAnsi="Times New Roman" w:cs="Times New Roman"/>
          <w:b/>
          <w:bCs/>
        </w:rPr>
        <w:t xml:space="preserve">s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publ</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c</w:t>
      </w:r>
      <w:r w:rsidR="0026255B" w:rsidRPr="00EF5648">
        <w:rPr>
          <w:rFonts w:ascii="Times New Roman" w:eastAsia="Times New Roman" w:hAnsi="Times New Roman" w:cs="Times New Roman"/>
          <w:spacing w:val="-1"/>
        </w:rPr>
        <w:t xml:space="preserve"> c</w:t>
      </w:r>
      <w:r w:rsidR="0026255B" w:rsidRPr="00EF5648">
        <w:rPr>
          <w:rFonts w:ascii="Times New Roman" w:eastAsia="Times New Roman" w:hAnsi="Times New Roman" w:cs="Times New Roman"/>
        </w:rPr>
        <w:t>onsultation wi</w:t>
      </w:r>
      <w:r w:rsidR="0026255B" w:rsidRPr="00EF5648">
        <w:rPr>
          <w:rFonts w:ascii="Times New Roman" w:eastAsia="Times New Roman" w:hAnsi="Times New Roman" w:cs="Times New Roman"/>
          <w:spacing w:val="1"/>
        </w:rPr>
        <w:t>l</w:t>
      </w:r>
      <w:r w:rsidR="0026255B" w:rsidRPr="00EF5648">
        <w:rPr>
          <w:rFonts w:ascii="Times New Roman" w:eastAsia="Times New Roman" w:hAnsi="Times New Roman" w:cs="Times New Roman"/>
        </w:rPr>
        <w:t>l be und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rt</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k</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n jo</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nt</w:t>
      </w:r>
      <w:r w:rsidR="0026255B" w:rsidRPr="00EF5648">
        <w:rPr>
          <w:rFonts w:ascii="Times New Roman" w:eastAsia="Times New Roman" w:hAnsi="Times New Roman" w:cs="Times New Roman"/>
          <w:spacing w:val="3"/>
        </w:rPr>
        <w:t>l</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spacing w:val="5"/>
        </w:rPr>
        <w:t>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 xml:space="preserve">the </w:t>
      </w:r>
      <w:r w:rsidR="0026255B" w:rsidRPr="00EF5648">
        <w:rPr>
          <w:rFonts w:ascii="Times New Roman" w:eastAsia="Times New Roman" w:hAnsi="Times New Roman" w:cs="Times New Roman"/>
          <w:spacing w:val="-1"/>
        </w:rPr>
        <w:t>N</w:t>
      </w:r>
      <w:r w:rsidR="0026255B" w:rsidRPr="00EF5648">
        <w:rPr>
          <w:rFonts w:ascii="Times New Roman" w:eastAsia="Times New Roman" w:hAnsi="Times New Roman" w:cs="Times New Roman"/>
        </w:rPr>
        <w:t>CR</w:t>
      </w:r>
      <w:r w:rsidR="0026255B" w:rsidRPr="00EF5648">
        <w:rPr>
          <w:rFonts w:ascii="Times New Roman" w:eastAsia="Times New Roman" w:hAnsi="Times New Roman" w:cs="Times New Roman"/>
          <w:spacing w:val="1"/>
        </w:rPr>
        <w:t>P</w:t>
      </w:r>
      <w:r w:rsidR="0026255B" w:rsidRPr="00EF5648">
        <w:rPr>
          <w:rFonts w:ascii="Times New Roman" w:eastAsia="Times New Roman" w:hAnsi="Times New Roman" w:cs="Times New Roman"/>
        </w:rPr>
        <w:t xml:space="preserve">s </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on</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rn</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d.</w:t>
      </w:r>
    </w:p>
    <w:p w14:paraId="24BF23FC" w14:textId="77777777" w:rsidR="00015D47" w:rsidRPr="00EF5648" w:rsidRDefault="00015D47" w:rsidP="00BB795B">
      <w:pPr>
        <w:spacing w:before="3" w:after="0" w:line="240" w:lineRule="auto"/>
        <w:jc w:val="both"/>
      </w:pPr>
    </w:p>
    <w:p w14:paraId="53D43CB5" w14:textId="77777777" w:rsidR="00015D47" w:rsidRPr="00EF5648" w:rsidRDefault="004C134F" w:rsidP="00BB795B">
      <w:pPr>
        <w:spacing w:after="0" w:line="240" w:lineRule="auto"/>
        <w:ind w:left="681" w:right="-20" w:hanging="681"/>
        <w:jc w:val="both"/>
        <w:rPr>
          <w:rFonts w:ascii="Times New Roman" w:eastAsia="Times New Roman" w:hAnsi="Times New Roman" w:cs="Times New Roman"/>
        </w:rPr>
      </w:pPr>
      <w:r>
        <w:rPr>
          <w:rFonts w:ascii="Times New Roman" w:eastAsia="Times New Roman" w:hAnsi="Times New Roman" w:cs="Times New Roman"/>
        </w:rPr>
        <w:t xml:space="preserve">      vi.</w:t>
      </w:r>
      <w:r>
        <w:rPr>
          <w:rFonts w:ascii="Times New Roman" w:eastAsia="Times New Roman" w:hAnsi="Times New Roman" w:cs="Times New Roman"/>
        </w:rPr>
        <w:tab/>
      </w:r>
      <w:r>
        <w:rPr>
          <w:rFonts w:ascii="Times New Roman" w:eastAsia="Times New Roman" w:hAnsi="Times New Roman" w:cs="Times New Roman"/>
        </w:rPr>
        <w:tab/>
      </w:r>
      <w:r w:rsidR="0026255B" w:rsidRPr="00EF5648">
        <w:rPr>
          <w:rFonts w:ascii="Times New Roman" w:eastAsia="Times New Roman" w:hAnsi="Times New Roman" w:cs="Times New Roman"/>
        </w:rPr>
        <w:t>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will</w:t>
      </w:r>
      <w:r w:rsidR="0026255B" w:rsidRPr="00EF5648">
        <w:rPr>
          <w:rFonts w:ascii="Times New Roman" w:eastAsia="Times New Roman" w:hAnsi="Times New Roman" w:cs="Times New Roman"/>
          <w:spacing w:val="1"/>
        </w:rPr>
        <w:t xml:space="preserve"> </w:t>
      </w:r>
      <w:proofErr w:type="spellStart"/>
      <w:r w:rsidR="0026255B" w:rsidRPr="00EF5648">
        <w:rPr>
          <w:rFonts w:ascii="Times New Roman" w:eastAsia="Times New Roman" w:hAnsi="Times New Roman" w:cs="Times New Roman"/>
        </w:rPr>
        <w:t>publ</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ise</w:t>
      </w:r>
      <w:proofErr w:type="spellEnd"/>
      <w:r w:rsidR="0026255B" w:rsidRPr="00EF5648">
        <w:rPr>
          <w:rFonts w:ascii="Times New Roman" w:eastAsia="Times New Roman" w:hAnsi="Times New Roman" w:cs="Times New Roman"/>
        </w:rPr>
        <w:t xml:space="preserve"> its</w:t>
      </w:r>
      <w:r w:rsidR="0026255B" w:rsidRPr="00EF5648">
        <w:rPr>
          <w:rFonts w:ascii="Times New Roman" w:eastAsia="Times New Roman" w:hAnsi="Times New Roman" w:cs="Times New Roman"/>
          <w:spacing w:val="1"/>
        </w:rPr>
        <w:t xml:space="preserve"> </w:t>
      </w:r>
      <w:proofErr w:type="spellStart"/>
      <w:r w:rsidR="0026255B" w:rsidRPr="00EF5648">
        <w:rPr>
          <w:rFonts w:ascii="Times New Roman" w:eastAsia="Times New Roman" w:hAnsi="Times New Roman" w:cs="Times New Roman"/>
        </w:rPr>
        <w:t>pro</w:t>
      </w:r>
      <w:r w:rsidR="0026255B" w:rsidRPr="00EF5648">
        <w:rPr>
          <w:rFonts w:ascii="Times New Roman" w:eastAsia="Times New Roman" w:hAnsi="Times New Roman" w:cs="Times New Roman"/>
          <w:spacing w:val="-3"/>
        </w:rPr>
        <w:t>g</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m</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rPr>
        <w:t>e</w:t>
      </w:r>
      <w:proofErr w:type="spellEnd"/>
      <w:r w:rsidR="0026255B" w:rsidRPr="00EF5648">
        <w:rPr>
          <w:rFonts w:ascii="Times New Roman" w:eastAsia="Times New Roman" w:hAnsi="Times New Roman" w:cs="Times New Roman"/>
          <w:spacing w:val="-1"/>
        </w:rPr>
        <w:t xml:space="preserve"> f</w:t>
      </w:r>
      <w:r w:rsidR="0026255B" w:rsidRPr="00EF5648">
        <w:rPr>
          <w:rFonts w:ascii="Times New Roman" w:eastAsia="Times New Roman" w:hAnsi="Times New Roman" w:cs="Times New Roman"/>
        </w:rPr>
        <w:t>or</w:t>
      </w:r>
      <w:r w:rsidR="0026255B"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Annex 1 Standard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proofErr w:type="gramStart"/>
      <w:r w:rsidR="0026255B" w:rsidRPr="00EF5648">
        <w:rPr>
          <w:rFonts w:ascii="Times New Roman" w:eastAsia="Times New Roman" w:hAnsi="Times New Roman" w:cs="Times New Roman"/>
          <w:b/>
          <w:bCs/>
        </w:rPr>
        <w:t>A</w:t>
      </w:r>
      <w:r w:rsidR="003C592F">
        <w:rPr>
          <w:rFonts w:ascii="Times New Roman" w:eastAsia="Times New Roman" w:hAnsi="Times New Roman" w:cs="Times New Roman"/>
          <w:b/>
          <w:bCs/>
        </w:rPr>
        <w:t xml:space="preserve">nnex </w:t>
      </w:r>
      <w:r w:rsidR="0026255B" w:rsidRPr="00EF5648">
        <w:rPr>
          <w:rFonts w:ascii="Times New Roman" w:eastAsia="Times New Roman" w:hAnsi="Times New Roman" w:cs="Times New Roman"/>
          <w:b/>
          <w:bCs/>
        </w:rPr>
        <w:t xml:space="preserve"> 2</w:t>
      </w:r>
      <w:proofErr w:type="gramEnd"/>
      <w:r w:rsidR="003C592F">
        <w:rPr>
          <w:rFonts w:ascii="Times New Roman" w:eastAsia="Times New Roman" w:hAnsi="Times New Roman" w:cs="Times New Roman"/>
        </w:rPr>
        <w:t xml:space="preserve"> </w:t>
      </w:r>
      <w:r w:rsidR="0026255B" w:rsidRPr="00EF5648">
        <w:rPr>
          <w:rFonts w:ascii="Times New Roman" w:eastAsia="Times New Roman" w:hAnsi="Times New Roman" w:cs="Times New Roman"/>
          <w:b/>
          <w:bCs/>
          <w:spacing w:val="1"/>
        </w:rPr>
        <w:t>S</w:t>
      </w:r>
      <w:r w:rsidR="0026255B" w:rsidRPr="00EF5648">
        <w:rPr>
          <w:rFonts w:ascii="Times New Roman" w:eastAsia="Times New Roman" w:hAnsi="Times New Roman" w:cs="Times New Roman"/>
          <w:b/>
          <w:bCs/>
        </w:rPr>
        <w:t>tan</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mod</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fi</w:t>
      </w:r>
      <w:r w:rsidR="0026255B" w:rsidRPr="00EF5648">
        <w:rPr>
          <w:rFonts w:ascii="Times New Roman" w:eastAsia="Times New Roman" w:hAnsi="Times New Roman" w:cs="Times New Roman"/>
          <w:spacing w:val="-1"/>
        </w:rPr>
        <w:t>ca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ons</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 xml:space="preserve">on the </w:t>
      </w:r>
      <w:r w:rsidR="0026255B" w:rsidRPr="00EF5648">
        <w:rPr>
          <w:rFonts w:ascii="Times New Roman" w:eastAsia="Times New Roman" w:hAnsi="Times New Roman" w:cs="Times New Roman"/>
          <w:b/>
          <w:bCs/>
        </w:rPr>
        <w:t>Dist</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rPr>
        <w:t>i</w:t>
      </w:r>
      <w:r w:rsidR="0026255B" w:rsidRPr="00EF5648">
        <w:rPr>
          <w:rFonts w:ascii="Times New Roman" w:eastAsia="Times New Roman" w:hAnsi="Times New Roman" w:cs="Times New Roman"/>
          <w:b/>
          <w:bCs/>
          <w:spacing w:val="1"/>
        </w:rPr>
        <w:t>bu</w:t>
      </w:r>
      <w:r w:rsidR="0026255B" w:rsidRPr="00EF5648">
        <w:rPr>
          <w:rFonts w:ascii="Times New Roman" w:eastAsia="Times New Roman" w:hAnsi="Times New Roman" w:cs="Times New Roman"/>
          <w:b/>
          <w:bCs/>
        </w:rPr>
        <w:t>tion Co</w:t>
      </w:r>
      <w:r w:rsidR="0026255B" w:rsidRPr="00EF5648">
        <w:rPr>
          <w:rFonts w:ascii="Times New Roman" w:eastAsia="Times New Roman" w:hAnsi="Times New Roman" w:cs="Times New Roman"/>
          <w:b/>
          <w:bCs/>
          <w:spacing w:val="-1"/>
        </w:rPr>
        <w:t>d</w:t>
      </w:r>
      <w:r w:rsidR="0026255B" w:rsidRPr="00EF5648">
        <w:rPr>
          <w:rFonts w:ascii="Times New Roman" w:eastAsia="Times New Roman" w:hAnsi="Times New Roman" w:cs="Times New Roman"/>
          <w:b/>
          <w:bCs/>
        </w:rPr>
        <w:t xml:space="preserve">e </w:t>
      </w:r>
      <w:r w:rsidR="0026255B" w:rsidRPr="00EF5648">
        <w:rPr>
          <w:rFonts w:ascii="Times New Roman" w:eastAsia="Times New Roman" w:hAnsi="Times New Roman" w:cs="Times New Roman"/>
        </w:rPr>
        <w:t>w</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bsi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 xml:space="preserve">in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he</w:t>
      </w:r>
      <w:r w:rsidR="0026255B" w:rsidRPr="00EF5648">
        <w:rPr>
          <w:rFonts w:ascii="Times New Roman" w:eastAsia="Times New Roman" w:hAnsi="Times New Roman" w:cs="Times New Roman"/>
          <w:spacing w:val="-1"/>
        </w:rPr>
        <w:t xml:space="preserve"> f</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rPr>
        <w:t>rm of</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a</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b/>
          <w:bCs/>
        </w:rPr>
        <w:t>An</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x 1</w:t>
      </w:r>
    </w:p>
    <w:p w14:paraId="1029D482" w14:textId="77777777" w:rsidR="00015D47" w:rsidRPr="00EF5648" w:rsidRDefault="0026255B" w:rsidP="00BB795B">
      <w:pPr>
        <w:tabs>
          <w:tab w:val="left" w:pos="3980"/>
        </w:tabs>
        <w:spacing w:before="26" w:after="0" w:line="240" w:lineRule="auto"/>
        <w:ind w:left="681" w:right="215"/>
        <w:jc w:val="both"/>
        <w:rPr>
          <w:rFonts w:ascii="Times New Roman" w:eastAsia="Times New Roman" w:hAnsi="Times New Roman" w:cs="Times New Roman"/>
        </w:rPr>
      </w:pPr>
      <w:r w:rsidRPr="00EF5648">
        <w:rPr>
          <w:rFonts w:ascii="Times New Roman" w:eastAsia="Times New Roman" w:hAnsi="Times New Roman" w:cs="Times New Roman"/>
          <w:b/>
          <w:bCs/>
          <w:spacing w:val="1"/>
        </w:rPr>
        <w:t>S</w:t>
      </w:r>
      <w:r w:rsidRPr="00EF5648">
        <w:rPr>
          <w:rFonts w:ascii="Times New Roman" w:eastAsia="Times New Roman" w:hAnsi="Times New Roman" w:cs="Times New Roman"/>
          <w:b/>
          <w:bCs/>
        </w:rPr>
        <w:t>tan</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bCs/>
        </w:rPr>
        <w:t>Annex 2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Modifi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spacing w:val="-2"/>
        </w:rPr>
        <w:t>t</w:t>
      </w:r>
      <w:r w:rsidRPr="00EF5648">
        <w:rPr>
          <w:rFonts w:ascii="Times New Roman" w:eastAsia="Times New Roman" w:hAnsi="Times New Roman" w:cs="Times New Roman"/>
        </w:rPr>
        <w:t xml:space="preserve">ions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hich s</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include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bri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 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tails 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sco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w:t>
      </w:r>
      <w:r w:rsidR="00C0465E"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 a</w:t>
      </w:r>
      <w:r w:rsidRPr="00EF5648">
        <w:rPr>
          <w:rFonts w:ascii="Times New Roman" w:eastAsia="Times New Roman" w:hAnsi="Times New Roman" w:cs="Times New Roman"/>
          <w:spacing w:val="1"/>
        </w:rPr>
        <w:t xml:space="preserve"> </w:t>
      </w:r>
      <w:proofErr w:type="spellStart"/>
      <w:r w:rsidRPr="00EF5648">
        <w:rPr>
          <w:rFonts w:ascii="Times New Roman" w:eastAsia="Times New Roman" w:hAnsi="Times New Roman" w:cs="Times New Roman"/>
        </w:rPr>
        <w:t>prio</w:t>
      </w:r>
      <w:r w:rsidRPr="00EF5648">
        <w:rPr>
          <w:rFonts w:ascii="Times New Roman" w:eastAsia="Times New Roman" w:hAnsi="Times New Roman" w:cs="Times New Roman"/>
          <w:spacing w:val="2"/>
        </w:rPr>
        <w:t>r</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ised</w:t>
      </w:r>
      <w:proofErr w:type="spellEnd"/>
      <w:r w:rsidRPr="00EF5648">
        <w:rPr>
          <w:rFonts w:ascii="Times New Roman" w:eastAsia="Times New Roman" w:hAnsi="Times New Roman" w:cs="Times New Roman"/>
        </w:rPr>
        <w:t xml:space="preserve"> </w:t>
      </w:r>
      <w:proofErr w:type="spellStart"/>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ogr</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proofErr w:type="spell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f st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l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loped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ree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b</w:t>
      </w:r>
      <w:r w:rsidRPr="00EF5648">
        <w:rPr>
          <w:rFonts w:ascii="Times New Roman" w:eastAsia="Times New Roman" w:hAnsi="Times New Roman" w:cs="Times New Roman"/>
        </w:rPr>
        <w:t>y</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on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inc</w:t>
      </w:r>
      <w:r w:rsidRPr="00EF5648">
        <w:rPr>
          <w:rFonts w:ascii="Times New Roman" w:eastAsia="Times New Roman" w:hAnsi="Times New Roman" w:cs="Times New Roman"/>
          <w:spacing w:val="2"/>
        </w:rPr>
        <w:t>i</w:t>
      </w:r>
      <w:r w:rsidRPr="00EF5648">
        <w:rPr>
          <w:rFonts w:ascii="Times New Roman" w:eastAsia="Times New Roman" w:hAnsi="Times New Roman" w:cs="Times New Roman"/>
        </w:rPr>
        <w:t xml:space="preserve">ples in </w:t>
      </w:r>
      <w:r w:rsidRPr="00EF5648">
        <w:rPr>
          <w:rFonts w:ascii="Times New Roman" w:eastAsia="Times New Roman" w:hAnsi="Times New Roman" w:cs="Times New Roman"/>
          <w:spacing w:val="1"/>
        </w:rPr>
        <w:t>S</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7,</w:t>
      </w:r>
    </w:p>
    <w:p w14:paraId="2FCA3028" w14:textId="77777777" w:rsidR="00015D47" w:rsidRPr="00EF5648" w:rsidRDefault="00015D47" w:rsidP="00BB795B">
      <w:pPr>
        <w:spacing w:before="2" w:after="0" w:line="240" w:lineRule="auto"/>
        <w:jc w:val="both"/>
      </w:pPr>
    </w:p>
    <w:p w14:paraId="7AA63975" w14:textId="77777777" w:rsidR="00015D47" w:rsidRPr="00EF5648" w:rsidRDefault="00BB795B" w:rsidP="00BB795B">
      <w:pPr>
        <w:spacing w:after="0" w:line="240" w:lineRule="auto"/>
        <w:ind w:left="681" w:right="222" w:hanging="494"/>
        <w:jc w:val="both"/>
        <w:rPr>
          <w:rFonts w:ascii="Times New Roman" w:eastAsia="Times New Roman" w:hAnsi="Times New Roman" w:cs="Times New Roman"/>
        </w:rPr>
      </w:pPr>
      <w:r>
        <w:rPr>
          <w:rFonts w:ascii="Times New Roman" w:eastAsia="Times New Roman" w:hAnsi="Times New Roman" w:cs="Times New Roman"/>
        </w:rPr>
        <w:t xml:space="preserve">  </w:t>
      </w:r>
      <w:r w:rsidR="0026255B" w:rsidRPr="00EF5648">
        <w:rPr>
          <w:rFonts w:ascii="Times New Roman" w:eastAsia="Times New Roman" w:hAnsi="Times New Roman" w:cs="Times New Roman"/>
        </w:rPr>
        <w:t>vi</w:t>
      </w:r>
      <w:r w:rsidR="0026255B" w:rsidRPr="00EF5648">
        <w:rPr>
          <w:rFonts w:ascii="Times New Roman" w:eastAsia="Times New Roman" w:hAnsi="Times New Roman" w:cs="Times New Roman"/>
          <w:spacing w:val="1"/>
        </w:rPr>
        <w:t>i</w:t>
      </w:r>
      <w:r>
        <w:rPr>
          <w:rFonts w:ascii="Times New Roman" w:eastAsia="Times New Roman" w:hAnsi="Times New Roman" w:cs="Times New Roman"/>
        </w:rPr>
        <w:t xml:space="preserve">. </w:t>
      </w:r>
      <w:r w:rsidR="0026255B" w:rsidRPr="00EF5648">
        <w:rPr>
          <w:rFonts w:ascii="Times New Roman" w:eastAsia="Times New Roman" w:hAnsi="Times New Roman" w:cs="Times New Roman"/>
        </w:rPr>
        <w:t xml:space="preserve">A </w:t>
      </w:r>
      <w:r w:rsidR="0026255B" w:rsidRPr="00EF5648">
        <w:rPr>
          <w:rFonts w:ascii="Times New Roman" w:eastAsia="Times New Roman" w:hAnsi="Times New Roman" w:cs="Times New Roman"/>
          <w:spacing w:val="-1"/>
        </w:rPr>
        <w:t>re</w:t>
      </w:r>
      <w:r w:rsidR="0026255B" w:rsidRPr="00EF5648">
        <w:rPr>
          <w:rFonts w:ascii="Times New Roman" w:eastAsia="Times New Roman" w:hAnsi="Times New Roman" w:cs="Times New Roman"/>
        </w:rPr>
        <w:t>port sh</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ll</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be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2"/>
        </w:rPr>
        <w:t>p</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p</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red for</w:t>
      </w:r>
      <w:r w:rsidR="0026255B" w:rsidRPr="00EF5648">
        <w:rPr>
          <w:rFonts w:ascii="Times New Roman" w:eastAsia="Times New Roman" w:hAnsi="Times New Roman" w:cs="Times New Roman"/>
          <w:spacing w:val="-1"/>
        </w:rPr>
        <w:t xml:space="preserve"> e</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h</w:t>
      </w:r>
      <w:r w:rsidR="0026255B" w:rsidRPr="00EF5648">
        <w:rPr>
          <w:rFonts w:ascii="Times New Roman" w:eastAsia="Times New Roman" w:hAnsi="Times New Roman" w:cs="Times New Roman"/>
          <w:spacing w:val="4"/>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me</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spacing w:val="2"/>
        </w:rPr>
        <w:t>n</w:t>
      </w:r>
      <w:r w:rsidR="0026255B" w:rsidRPr="00EF5648">
        <w:rPr>
          <w:rFonts w:ascii="Times New Roman" w:eastAsia="Times New Roman" w:hAnsi="Times New Roman" w:cs="Times New Roman"/>
        </w:rPr>
        <w:t>g on the p</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spacing w:val="-2"/>
        </w:rPr>
        <w:t>g</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e</w:t>
      </w:r>
      <w:r w:rsidR="0026255B" w:rsidRPr="00EF5648">
        <w:rPr>
          <w:rFonts w:ascii="Times New Roman" w:eastAsia="Times New Roman" w:hAnsi="Times New Roman" w:cs="Times New Roman"/>
        </w:rPr>
        <w:t>ss of</w:t>
      </w:r>
      <w:r w:rsidR="0026255B" w:rsidRPr="00EF5648">
        <w:rPr>
          <w:rFonts w:ascii="Times New Roman" w:eastAsia="Times New Roman" w:hAnsi="Times New Roman" w:cs="Times New Roman"/>
          <w:spacing w:val="3"/>
        </w:rPr>
        <w:t xml:space="preserve"> </w:t>
      </w:r>
      <w:r w:rsidR="001C060B" w:rsidRPr="001C060B">
        <w:rPr>
          <w:rFonts w:ascii="Times New Roman" w:eastAsia="Times New Roman" w:hAnsi="Times New Roman" w:cs="Times New Roman"/>
          <w:b/>
          <w:bCs/>
        </w:rPr>
        <w:t>Annex 1 Standard</w:t>
      </w:r>
      <w:r w:rsidR="0026255B" w:rsidRPr="00EF5648">
        <w:rPr>
          <w:rFonts w:ascii="Times New Roman" w:eastAsia="Times New Roman" w:hAnsi="Times New Roman" w:cs="Times New Roman"/>
          <w:b/>
          <w:bCs/>
        </w:rPr>
        <w:t xml:space="preserve">s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bCs/>
        </w:rPr>
        <w:t>Annex 2 Standard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2"/>
        </w:rPr>
        <w:t xml:space="preserve"> </w:t>
      </w:r>
      <w:r w:rsidR="0026255B" w:rsidRPr="00EF5648">
        <w:rPr>
          <w:rFonts w:ascii="Times New Roman" w:eastAsia="Times New Roman" w:hAnsi="Times New Roman" w:cs="Times New Roman"/>
        </w:rPr>
        <w:t>mod</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fi</w:t>
      </w:r>
      <w:r w:rsidR="0026255B" w:rsidRPr="00EF5648">
        <w:rPr>
          <w:rFonts w:ascii="Times New Roman" w:eastAsia="Times New Roman" w:hAnsi="Times New Roman" w:cs="Times New Roman"/>
          <w:spacing w:val="-1"/>
        </w:rPr>
        <w:t>ca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 xml:space="preserve">ons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th</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s shall be publish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d</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 xml:space="preserve">on the </w:t>
      </w:r>
      <w:r w:rsidR="0026255B" w:rsidRPr="00EF5648">
        <w:rPr>
          <w:rFonts w:ascii="Times New Roman" w:eastAsia="Times New Roman" w:hAnsi="Times New Roman" w:cs="Times New Roman"/>
          <w:b/>
          <w:bCs/>
        </w:rPr>
        <w:t>Dist</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rPr>
        <w:t>i</w:t>
      </w:r>
      <w:r w:rsidR="0026255B" w:rsidRPr="00EF5648">
        <w:rPr>
          <w:rFonts w:ascii="Times New Roman" w:eastAsia="Times New Roman" w:hAnsi="Times New Roman" w:cs="Times New Roman"/>
          <w:b/>
          <w:bCs/>
          <w:spacing w:val="1"/>
        </w:rPr>
        <w:t>bu</w:t>
      </w:r>
      <w:r w:rsidR="0026255B" w:rsidRPr="00EF5648">
        <w:rPr>
          <w:rFonts w:ascii="Times New Roman" w:eastAsia="Times New Roman" w:hAnsi="Times New Roman" w:cs="Times New Roman"/>
          <w:b/>
          <w:bCs/>
        </w:rPr>
        <w:t xml:space="preserve">tion Code </w:t>
      </w:r>
      <w:r w:rsidR="0026255B" w:rsidRPr="00EF5648">
        <w:rPr>
          <w:rFonts w:ascii="Times New Roman" w:eastAsia="Times New Roman" w:hAnsi="Times New Roman" w:cs="Times New Roman"/>
        </w:rPr>
        <w:t>w</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bsi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w:t>
      </w:r>
    </w:p>
    <w:p w14:paraId="55F72FEB" w14:textId="77777777" w:rsidR="00015D47" w:rsidRPr="00EF5648" w:rsidRDefault="00015D47" w:rsidP="00BB795B">
      <w:pPr>
        <w:spacing w:before="4" w:after="0" w:line="240" w:lineRule="auto"/>
        <w:jc w:val="both"/>
      </w:pPr>
    </w:p>
    <w:p w14:paraId="06F6324D" w14:textId="77777777" w:rsidR="00015D47" w:rsidRPr="00EF5648" w:rsidRDefault="00BB795B" w:rsidP="00BB795B">
      <w:pPr>
        <w:tabs>
          <w:tab w:val="left" w:pos="3580"/>
          <w:tab w:val="left" w:pos="6460"/>
        </w:tabs>
        <w:spacing w:after="0" w:line="240" w:lineRule="auto"/>
        <w:ind w:left="681" w:right="165" w:hanging="559"/>
        <w:jc w:val="both"/>
        <w:rPr>
          <w:rFonts w:ascii="Times New Roman" w:eastAsia="Times New Roman" w:hAnsi="Times New Roman" w:cs="Times New Roman"/>
        </w:rPr>
      </w:pPr>
      <w:r>
        <w:rPr>
          <w:rFonts w:ascii="Times New Roman" w:eastAsia="Times New Roman" w:hAnsi="Times New Roman" w:cs="Times New Roman"/>
        </w:rPr>
        <w:t xml:space="preserve">  </w:t>
      </w:r>
      <w:r w:rsidR="0026255B" w:rsidRPr="00EF5648">
        <w:rPr>
          <w:rFonts w:ascii="Times New Roman" w:eastAsia="Times New Roman" w:hAnsi="Times New Roman" w:cs="Times New Roman"/>
        </w:rPr>
        <w:t>vi</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i. 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majo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rPr>
        <w:t>f 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stan</w:t>
      </w:r>
      <w:r w:rsidR="0026255B" w:rsidRPr="00EF5648">
        <w:rPr>
          <w:rFonts w:ascii="Times New Roman" w:eastAsia="Times New Roman" w:hAnsi="Times New Roman" w:cs="Times New Roman"/>
          <w:spacing w:val="2"/>
        </w:rPr>
        <w:t>d</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rds </w:t>
      </w:r>
      <w:r w:rsidR="0026255B" w:rsidRPr="00EF5648">
        <w:rPr>
          <w:rFonts w:ascii="Times New Roman" w:eastAsia="Times New Roman" w:hAnsi="Times New Roman" w:cs="Times New Roman"/>
          <w:spacing w:val="-1"/>
        </w:rPr>
        <w:t>w</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k of</w:t>
      </w:r>
      <w:r w:rsidR="0026255B" w:rsidRPr="00EF5648">
        <w:rPr>
          <w:rFonts w:ascii="Times New Roman" w:eastAsia="Times New Roman" w:hAnsi="Times New Roman" w:cs="Times New Roman"/>
          <w:spacing w:val="3"/>
        </w:rPr>
        <w:t xml:space="preserve"> </w:t>
      </w:r>
      <w:r w:rsidR="002318AE" w:rsidRPr="002318AE">
        <w:rPr>
          <w:rFonts w:ascii="Times New Roman" w:eastAsia="Times New Roman" w:hAnsi="Times New Roman" w:cs="Times New Roman"/>
          <w:b/>
          <w:bCs/>
        </w:rPr>
        <w:t>DNOs</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is c</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ce</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1"/>
        </w:rPr>
        <w:t>n</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d with ke</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pi</w:t>
      </w:r>
      <w:r w:rsidR="0026255B" w:rsidRPr="00EF5648">
        <w:rPr>
          <w:rFonts w:ascii="Times New Roman" w:eastAsia="Times New Roman" w:hAnsi="Times New Roman" w:cs="Times New Roman"/>
          <w:spacing w:val="3"/>
        </w:rPr>
        <w:t>n</w:t>
      </w:r>
      <w:r w:rsidR="0026255B" w:rsidRPr="00EF5648">
        <w:rPr>
          <w:rFonts w:ascii="Times New Roman" w:eastAsia="Times New Roman" w:hAnsi="Times New Roman" w:cs="Times New Roman"/>
        </w:rPr>
        <w:t>g</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in</w:t>
      </w:r>
      <w:r w:rsidR="0026255B" w:rsidRPr="00EF5648">
        <w:rPr>
          <w:rFonts w:ascii="Times New Roman" w:eastAsia="Times New Roman" w:hAnsi="Times New Roman" w:cs="Times New Roman"/>
          <w:spacing w:val="3"/>
        </w:rPr>
        <w:t>d</w:t>
      </w:r>
      <w:r w:rsidR="0026255B" w:rsidRPr="00EF5648">
        <w:rPr>
          <w:rFonts w:ascii="Times New Roman" w:eastAsia="Times New Roman" w:hAnsi="Times New Roman" w:cs="Times New Roman"/>
        </w:rPr>
        <w:t>ust</w:t>
      </w:r>
      <w:r w:rsidR="0026255B" w:rsidRPr="00EF5648">
        <w:rPr>
          <w:rFonts w:ascii="Times New Roman" w:eastAsia="Times New Roman" w:hAnsi="Times New Roman" w:cs="Times New Roman"/>
          <w:spacing w:val="2"/>
        </w:rPr>
        <w:t>r</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stan</w:t>
      </w:r>
      <w:r w:rsidR="0026255B" w:rsidRPr="00EF5648">
        <w:rPr>
          <w:rFonts w:ascii="Times New Roman" w:eastAsia="Times New Roman" w:hAnsi="Times New Roman" w:cs="Times New Roman"/>
          <w:spacing w:val="2"/>
        </w:rPr>
        <w:t>d</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rds in </w:t>
      </w:r>
      <w:r w:rsidR="0026255B" w:rsidRPr="00EF5648">
        <w:rPr>
          <w:rFonts w:ascii="Times New Roman" w:eastAsia="Times New Roman" w:hAnsi="Times New Roman" w:cs="Times New Roman"/>
          <w:spacing w:val="1"/>
        </w:rPr>
        <w:t>l</w:t>
      </w:r>
      <w:r w:rsidR="0026255B" w:rsidRPr="00EF5648">
        <w:rPr>
          <w:rFonts w:ascii="Times New Roman" w:eastAsia="Times New Roman" w:hAnsi="Times New Roman" w:cs="Times New Roman"/>
        </w:rPr>
        <w:t xml:space="preserve">ine </w:t>
      </w:r>
      <w:r w:rsidR="0026255B" w:rsidRPr="00EF5648">
        <w:rPr>
          <w:rFonts w:ascii="Times New Roman" w:eastAsia="Times New Roman" w:hAnsi="Times New Roman" w:cs="Times New Roman"/>
          <w:spacing w:val="-1"/>
        </w:rPr>
        <w:t>w</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h in</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rn</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 Europ</w:t>
      </w:r>
      <w:r w:rsidR="0026255B" w:rsidRPr="00EF5648">
        <w:rPr>
          <w:rFonts w:ascii="Times New Roman" w:eastAsia="Times New Roman" w:hAnsi="Times New Roman" w:cs="Times New Roman"/>
          <w:spacing w:val="-1"/>
        </w:rPr>
        <w:t>ea</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Bri</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 xml:space="preserve">ish </w:t>
      </w:r>
      <w:r w:rsidR="0026255B" w:rsidRPr="00EF5648">
        <w:rPr>
          <w:rFonts w:ascii="Times New Roman" w:eastAsia="Times New Roman" w:hAnsi="Times New Roman" w:cs="Times New Roman"/>
          <w:spacing w:val="1"/>
        </w:rPr>
        <w:t>s</w:t>
      </w:r>
      <w:r w:rsidR="0026255B" w:rsidRPr="00EF5648">
        <w:rPr>
          <w:rFonts w:ascii="Times New Roman" w:eastAsia="Times New Roman" w:hAnsi="Times New Roman" w:cs="Times New Roman"/>
        </w:rPr>
        <w:t>tand</w:t>
      </w:r>
      <w:r w:rsidR="0026255B" w:rsidRPr="00EF5648">
        <w:rPr>
          <w:rFonts w:ascii="Times New Roman" w:eastAsia="Times New Roman" w:hAnsi="Times New Roman" w:cs="Times New Roman"/>
          <w:spacing w:val="-1"/>
        </w:rPr>
        <w:t>a</w:t>
      </w:r>
      <w:r w:rsidR="003C592F">
        <w:rPr>
          <w:rFonts w:ascii="Times New Roman" w:eastAsia="Times New Roman" w:hAnsi="Times New Roman" w:cs="Times New Roman"/>
        </w:rPr>
        <w:t xml:space="preserve">rds. </w:t>
      </w:r>
      <w:r w:rsidR="0026255B" w:rsidRPr="00EF5648">
        <w:rPr>
          <w:rFonts w:ascii="Times New Roman" w:eastAsia="Times New Roman" w:hAnsi="Times New Roman" w:cs="Times New Roman"/>
        </w:rPr>
        <w:t>This wo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k is c</w:t>
      </w:r>
      <w:r w:rsidR="0026255B" w:rsidRPr="00EF5648">
        <w:rPr>
          <w:rFonts w:ascii="Times New Roman" w:eastAsia="Times New Roman" w:hAnsi="Times New Roman" w:cs="Times New Roman"/>
          <w:spacing w:val="2"/>
        </w:rPr>
        <w:t>o</w:t>
      </w:r>
      <w:r w:rsidR="0026255B" w:rsidRPr="00EF5648">
        <w:rPr>
          <w:rFonts w:ascii="Times New Roman" w:eastAsia="Times New Roman" w:hAnsi="Times New Roman" w:cs="Times New Roman"/>
        </w:rPr>
        <w:t>nside</w:t>
      </w:r>
      <w:r w:rsidR="0026255B" w:rsidRPr="00EF5648">
        <w:rPr>
          <w:rFonts w:ascii="Times New Roman" w:eastAsia="Times New Roman" w:hAnsi="Times New Roman" w:cs="Times New Roman"/>
          <w:spacing w:val="-1"/>
        </w:rPr>
        <w:t>re</w:t>
      </w:r>
      <w:r w:rsidR="0026255B" w:rsidRPr="00EF5648">
        <w:rPr>
          <w:rFonts w:ascii="Times New Roman" w:eastAsia="Times New Roman" w:hAnsi="Times New Roman" w:cs="Times New Roman"/>
        </w:rPr>
        <w:t>d to be of</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a</w:t>
      </w:r>
      <w:r w:rsidR="0026255B" w:rsidRPr="00EF5648">
        <w:rPr>
          <w:rFonts w:ascii="Times New Roman" w:eastAsia="Times New Roman" w:hAnsi="Times New Roman" w:cs="Times New Roman"/>
          <w:spacing w:val="-1"/>
        </w:rPr>
        <w:t xml:space="preserve"> r</w:t>
      </w:r>
      <w:r w:rsidR="0026255B" w:rsidRPr="00EF5648">
        <w:rPr>
          <w:rFonts w:ascii="Times New Roman" w:eastAsia="Times New Roman" w:hAnsi="Times New Roman" w:cs="Times New Roman"/>
        </w:rPr>
        <w:t>out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ne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a</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3"/>
        </w:rPr>
        <w:t>m</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in</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ture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w:t>
      </w:r>
      <w:r w:rsidR="0026255B" w:rsidRPr="00EF5648">
        <w:rPr>
          <w:rFonts w:ascii="Times New Roman" w:eastAsia="Times New Roman" w:hAnsi="Times New Roman" w:cs="Times New Roman"/>
          <w:spacing w:val="2"/>
        </w:rPr>
        <w:t xml:space="preserve"> </w:t>
      </w:r>
      <w:r w:rsidR="002318AE" w:rsidRPr="002318AE">
        <w:rPr>
          <w:rFonts w:ascii="Times New Roman" w:eastAsia="Times New Roman" w:hAnsi="Times New Roman" w:cs="Times New Roman"/>
          <w:b/>
          <w:bCs/>
        </w:rPr>
        <w:t>DNOs</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r w:rsidR="0026255B" w:rsidRPr="00EF5648">
        <w:rPr>
          <w:rFonts w:ascii="Times New Roman" w:eastAsia="Times New Roman" w:hAnsi="Times New Roman" w:cs="Times New Roman"/>
          <w:spacing w:val="3"/>
        </w:rPr>
        <w:t>t</w:t>
      </w:r>
      <w:r w:rsidR="0026255B" w:rsidRPr="00EF5648">
        <w:rPr>
          <w:rFonts w:ascii="Times New Roman" w:eastAsia="Times New Roman" w:hAnsi="Times New Roman" w:cs="Times New Roman"/>
        </w:rPr>
        <w:t>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ir </w:t>
      </w:r>
      <w:r w:rsidR="00DC59E2" w:rsidRPr="00DC59E2">
        <w:rPr>
          <w:rFonts w:ascii="Times New Roman" w:eastAsia="Times New Roman" w:hAnsi="Times New Roman" w:cs="Times New Roman"/>
          <w:b/>
        </w:rPr>
        <w:t>Code Administrator</w:t>
      </w:r>
      <w:r w:rsidR="0026255B" w:rsidRPr="00EF5648">
        <w:rPr>
          <w:rFonts w:ascii="Times New Roman" w:eastAsia="Times New Roman" w:hAnsi="Times New Roman" w:cs="Times New Roman"/>
        </w:rPr>
        <w:t xml:space="preserve"> </w:t>
      </w:r>
      <w:r w:rsidR="0026255B" w:rsidRPr="00EF5648">
        <w:rPr>
          <w:rFonts w:ascii="Times New Roman" w:eastAsia="Times New Roman" w:hAnsi="Times New Roman" w:cs="Times New Roman"/>
          <w:spacing w:val="2"/>
        </w:rPr>
        <w:t>m</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spacing w:val="2"/>
        </w:rPr>
        <w:t>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v</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lop mod</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fi</w:t>
      </w:r>
      <w:r w:rsidR="0026255B" w:rsidRPr="00EF5648">
        <w:rPr>
          <w:rFonts w:ascii="Times New Roman" w:eastAsia="Times New Roman" w:hAnsi="Times New Roman" w:cs="Times New Roman"/>
          <w:spacing w:val="-1"/>
        </w:rPr>
        <w:t>ca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ons ind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p</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nd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nt</w:t>
      </w:r>
      <w:r w:rsidR="0026255B" w:rsidRPr="00EF5648">
        <w:rPr>
          <w:rFonts w:ascii="Times New Roman" w:eastAsia="Times New Roman" w:hAnsi="Times New Roman" w:cs="Times New Roman"/>
          <w:spacing w:val="3"/>
        </w:rPr>
        <w:t>l</w:t>
      </w:r>
      <w:r w:rsidR="0026255B" w:rsidRPr="00EF5648">
        <w:rPr>
          <w:rFonts w:ascii="Times New Roman" w:eastAsia="Times New Roman" w:hAnsi="Times New Roman" w:cs="Times New Roman"/>
          <w:spacing w:val="-5"/>
        </w:rPr>
        <w:t>y</w:t>
      </w:r>
      <w:r w:rsidR="0026255B" w:rsidRPr="00EF5648">
        <w:rPr>
          <w:rFonts w:ascii="Times New Roman" w:eastAsia="Times New Roman" w:hAnsi="Times New Roman" w:cs="Times New Roman"/>
        </w:rPr>
        <w:t>, subj</w:t>
      </w:r>
      <w:r w:rsidR="0026255B" w:rsidRPr="00EF5648">
        <w:rPr>
          <w:rFonts w:ascii="Times New Roman" w:eastAsia="Times New Roman" w:hAnsi="Times New Roman" w:cs="Times New Roman"/>
          <w:spacing w:val="-1"/>
        </w:rPr>
        <w:t>ec</w:t>
      </w:r>
      <w:r w:rsidR="0026255B" w:rsidRPr="00EF5648">
        <w:rPr>
          <w:rFonts w:ascii="Times New Roman" w:eastAsia="Times New Roman" w:hAnsi="Times New Roman" w:cs="Times New Roman"/>
        </w:rPr>
        <w:t xml:space="preserve">t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 xml:space="preserve">o the </w:t>
      </w:r>
      <w:r w:rsidR="0026255B" w:rsidRPr="00EF5648">
        <w:rPr>
          <w:rFonts w:ascii="Times New Roman" w:eastAsia="Times New Roman" w:hAnsi="Times New Roman" w:cs="Times New Roman"/>
          <w:spacing w:val="-1"/>
        </w:rPr>
        <w:t>c</w:t>
      </w:r>
      <w:r w:rsidR="0026255B" w:rsidRPr="00EF5648">
        <w:rPr>
          <w:rFonts w:ascii="Times New Roman" w:eastAsia="Times New Roman" w:hAnsi="Times New Roman" w:cs="Times New Roman"/>
        </w:rPr>
        <w:t>ons</w:t>
      </w:r>
      <w:r w:rsidR="0026255B" w:rsidRPr="00EF5648">
        <w:rPr>
          <w:rFonts w:ascii="Times New Roman" w:eastAsia="Times New Roman" w:hAnsi="Times New Roman" w:cs="Times New Roman"/>
          <w:spacing w:val="3"/>
        </w:rPr>
        <w:t>i</w:t>
      </w:r>
      <w:r w:rsidR="0026255B" w:rsidRPr="00EF5648">
        <w:rPr>
          <w:rFonts w:ascii="Times New Roman" w:eastAsia="Times New Roman" w:hAnsi="Times New Roman" w:cs="Times New Roman"/>
        </w:rPr>
        <w:t>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 of</w:t>
      </w:r>
      <w:r w:rsidR="0026255B" w:rsidRPr="00EF5648">
        <w:rPr>
          <w:rFonts w:ascii="Times New Roman" w:eastAsia="Times New Roman" w:hAnsi="Times New Roman" w:cs="Times New Roman"/>
          <w:spacing w:val="-1"/>
        </w:rPr>
        <w:t xml:space="preserve"> f</w:t>
      </w:r>
      <w:r w:rsidR="0026255B" w:rsidRPr="00EF5648">
        <w:rPr>
          <w:rFonts w:ascii="Times New Roman" w:eastAsia="Times New Roman" w:hAnsi="Times New Roman" w:cs="Times New Roman"/>
        </w:rPr>
        <w:t>i</w:t>
      </w:r>
      <w:r w:rsidR="0026255B" w:rsidRPr="00EF5648">
        <w:rPr>
          <w:rFonts w:ascii="Times New Roman" w:eastAsia="Times New Roman" w:hAnsi="Times New Roman" w:cs="Times New Roman"/>
          <w:spacing w:val="3"/>
        </w:rPr>
        <w:t>n</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 propos</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spacing w:val="3"/>
        </w:rPr>
        <w:t>l</w:t>
      </w:r>
      <w:r w:rsidR="0026255B" w:rsidRPr="00EF5648">
        <w:rPr>
          <w:rFonts w:ascii="Times New Roman" w:eastAsia="Times New Roman" w:hAnsi="Times New Roman" w:cs="Times New Roman"/>
        </w:rPr>
        <w:t>s for mod</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fi</w:t>
      </w:r>
      <w:r w:rsidR="0026255B" w:rsidRPr="00EF5648">
        <w:rPr>
          <w:rFonts w:ascii="Times New Roman" w:eastAsia="Times New Roman" w:hAnsi="Times New Roman" w:cs="Times New Roman"/>
          <w:spacing w:val="-1"/>
        </w:rPr>
        <w:t>ca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 xml:space="preserve">ons </w:t>
      </w:r>
      <w:r w:rsidR="0026255B" w:rsidRPr="00EF5648">
        <w:rPr>
          <w:rFonts w:ascii="Times New Roman" w:eastAsia="Times New Roman" w:hAnsi="Times New Roman" w:cs="Times New Roman"/>
          <w:spacing w:val="2"/>
        </w:rPr>
        <w:t>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the</w:t>
      </w:r>
      <w:r w:rsidR="0026255B" w:rsidRPr="00EF5648">
        <w:rPr>
          <w:rFonts w:ascii="Times New Roman" w:eastAsia="Times New Roman" w:hAnsi="Times New Roman" w:cs="Times New Roman"/>
          <w:spacing w:val="3"/>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3"/>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spacing w:val="1"/>
        </w:rPr>
        <w:t>l</w:t>
      </w:r>
      <w:r w:rsidR="003C592F">
        <w:rPr>
          <w:rFonts w:ascii="Times New Roman" w:eastAsia="Times New Roman" w:hAnsi="Times New Roman" w:cs="Times New Roman"/>
        </w:rPr>
        <w:t xml:space="preserve">. </w:t>
      </w:r>
      <w:r w:rsidR="0026255B" w:rsidRPr="00EF5648">
        <w:rPr>
          <w:rFonts w:ascii="Times New Roman" w:eastAsia="Times New Roman" w:hAnsi="Times New Roman" w:cs="Times New Roman"/>
        </w:rPr>
        <w:t>Oth</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 st</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rds p</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3"/>
        </w:rPr>
        <w:t>j</w:t>
      </w:r>
      <w:r w:rsidR="0026255B" w:rsidRPr="00EF5648">
        <w:rPr>
          <w:rFonts w:ascii="Times New Roman" w:eastAsia="Times New Roman" w:hAnsi="Times New Roman" w:cs="Times New Roman"/>
          <w:spacing w:val="-1"/>
        </w:rPr>
        <w:t>ec</w:t>
      </w:r>
      <w:r w:rsidR="0026255B" w:rsidRPr="00EF5648">
        <w:rPr>
          <w:rFonts w:ascii="Times New Roman" w:eastAsia="Times New Roman" w:hAnsi="Times New Roman" w:cs="Times New Roman"/>
        </w:rPr>
        <w:t xml:space="preserve">ts </w:t>
      </w:r>
      <w:r w:rsidR="0026255B" w:rsidRPr="00EF5648">
        <w:rPr>
          <w:rFonts w:ascii="Times New Roman" w:eastAsia="Times New Roman" w:hAnsi="Times New Roman" w:cs="Times New Roman"/>
          <w:spacing w:val="1"/>
        </w:rPr>
        <w:t>m</w:t>
      </w:r>
      <w:r w:rsidR="0026255B" w:rsidRPr="00EF5648">
        <w:rPr>
          <w:rFonts w:ascii="Times New Roman" w:eastAsia="Times New Roman" w:hAnsi="Times New Roman" w:cs="Times New Roman"/>
          <w:spacing w:val="4"/>
        </w:rPr>
        <w:t>a</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n</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d to be d</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2"/>
        </w:rPr>
        <w:t>v</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loped </w:t>
      </w:r>
      <w:r w:rsidR="0026255B" w:rsidRPr="00EF5648">
        <w:rPr>
          <w:rFonts w:ascii="Times New Roman" w:eastAsia="Times New Roman" w:hAnsi="Times New Roman" w:cs="Times New Roman"/>
          <w:spacing w:val="2"/>
        </w:rPr>
        <w:t>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z w:val="24"/>
          <w:szCs w:val="24"/>
        </w:rPr>
        <w:t xml:space="preserve"> </w:t>
      </w:r>
      <w:r w:rsidR="0026255B" w:rsidRPr="00EF5648">
        <w:rPr>
          <w:rFonts w:ascii="Times New Roman" w:eastAsia="Times New Roman" w:hAnsi="Times New Roman" w:cs="Times New Roman"/>
          <w:sz w:val="24"/>
          <w:szCs w:val="24"/>
        </w:rPr>
        <w:lastRenderedPageBreak/>
        <w:t>spe</w:t>
      </w:r>
      <w:r w:rsidR="0026255B" w:rsidRPr="00EF5648">
        <w:rPr>
          <w:rFonts w:ascii="Times New Roman" w:eastAsia="Times New Roman" w:hAnsi="Times New Roman" w:cs="Times New Roman"/>
          <w:spacing w:val="-2"/>
          <w:sz w:val="24"/>
          <w:szCs w:val="24"/>
        </w:rPr>
        <w:t>c</w:t>
      </w:r>
      <w:r w:rsidR="0026255B" w:rsidRPr="00EF5648">
        <w:rPr>
          <w:rFonts w:ascii="Times New Roman" w:eastAsia="Times New Roman" w:hAnsi="Times New Roman" w:cs="Times New Roman"/>
          <w:sz w:val="24"/>
          <w:szCs w:val="24"/>
        </w:rPr>
        <w:t>ialist</w:t>
      </w:r>
      <w:r w:rsidR="0026255B" w:rsidRPr="00EF5648">
        <w:rPr>
          <w:rFonts w:ascii="Times New Roman" w:eastAsia="Times New Roman" w:hAnsi="Times New Roman" w:cs="Times New Roman"/>
          <w:spacing w:val="1"/>
          <w:sz w:val="24"/>
          <w:szCs w:val="24"/>
        </w:rPr>
        <w:t xml:space="preserve"> </w:t>
      </w:r>
      <w:r w:rsidR="0026255B" w:rsidRPr="00EF5648">
        <w:rPr>
          <w:rFonts w:ascii="Times New Roman" w:eastAsia="Times New Roman" w:hAnsi="Times New Roman" w:cs="Times New Roman"/>
          <w:spacing w:val="1"/>
        </w:rPr>
        <w:t>S</w:t>
      </w:r>
      <w:r w:rsidR="0026255B" w:rsidRPr="00EF5648">
        <w:rPr>
          <w:rFonts w:ascii="Times New Roman" w:eastAsia="Times New Roman" w:hAnsi="Times New Roman" w:cs="Times New Roman"/>
        </w:rPr>
        <w:t>tand</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rds </w:t>
      </w:r>
      <w:r w:rsidR="0026255B" w:rsidRPr="00EF5648">
        <w:rPr>
          <w:rFonts w:ascii="Times New Roman" w:eastAsia="Times New Roman" w:hAnsi="Times New Roman" w:cs="Times New Roman"/>
          <w:spacing w:val="1"/>
        </w:rPr>
        <w:t>W</w:t>
      </w:r>
      <w:r w:rsidR="0026255B" w:rsidRPr="00EF5648">
        <w:rPr>
          <w:rFonts w:ascii="Times New Roman" w:eastAsia="Times New Roman" w:hAnsi="Times New Roman" w:cs="Times New Roman"/>
        </w:rPr>
        <w:t>o</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king</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rPr>
        <w:t>G</w:t>
      </w:r>
      <w:r w:rsidR="0026255B" w:rsidRPr="00EF5648">
        <w:rPr>
          <w:rFonts w:ascii="Times New Roman" w:eastAsia="Times New Roman" w:hAnsi="Times New Roman" w:cs="Times New Roman"/>
          <w:spacing w:val="-1"/>
        </w:rPr>
        <w:t>r</w:t>
      </w:r>
      <w:r w:rsidR="0026255B" w:rsidRPr="00EF5648">
        <w:rPr>
          <w:rFonts w:ascii="Times New Roman" w:eastAsia="Times New Roman" w:hAnsi="Times New Roman" w:cs="Times New Roman"/>
        </w:rPr>
        <w:t>oups.</w:t>
      </w:r>
    </w:p>
    <w:p w14:paraId="2DF464FA" w14:textId="77777777" w:rsidR="00015D47" w:rsidRPr="00EF5648" w:rsidRDefault="00015D47" w:rsidP="00BB795B">
      <w:pPr>
        <w:spacing w:after="0" w:line="240" w:lineRule="auto"/>
      </w:pPr>
    </w:p>
    <w:p w14:paraId="13D29CB8" w14:textId="77777777" w:rsidR="00280B56" w:rsidRDefault="0026255B" w:rsidP="00BB795B">
      <w:pPr>
        <w:tabs>
          <w:tab w:val="left" w:pos="5760"/>
        </w:tabs>
        <w:spacing w:before="29" w:after="0" w:line="240" w:lineRule="auto"/>
        <w:ind w:left="681" w:right="181" w:hanging="397"/>
        <w:jc w:val="both"/>
        <w:rPr>
          <w:rFonts w:ascii="Times New Roman" w:eastAsia="Times New Roman" w:hAnsi="Times New Roman" w:cs="Times New Roman"/>
          <w:spacing w:val="2"/>
        </w:rPr>
      </w:pP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x</w:t>
      </w:r>
      <w:r w:rsidR="00C0465E" w:rsidRPr="00EF5648">
        <w:rPr>
          <w:rFonts w:ascii="Times New Roman" w:eastAsia="Times New Roman" w:hAnsi="Times New Roman" w:cs="Times New Roman"/>
        </w:rPr>
        <w:t xml:space="preserve">. </w:t>
      </w:r>
      <w:r w:rsidR="00C0465E" w:rsidRPr="00EF5648">
        <w:rPr>
          <w:rFonts w:ascii="Times New Roman" w:eastAsia="Times New Roman" w:hAnsi="Times New Roman" w:cs="Times New Roman"/>
          <w:spacing w:val="58"/>
        </w:rPr>
        <w:tab/>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 the</w:t>
      </w:r>
      <w:r w:rsidRPr="00EF5648">
        <w:rPr>
          <w:rFonts w:ascii="Times New Roman" w:eastAsia="Times New Roman" w:hAnsi="Times New Roman" w:cs="Times New Roman"/>
          <w:spacing w:val="-1"/>
        </w:rPr>
        <w:t xml:space="preserve"> </w:t>
      </w:r>
      <w:r w:rsidR="003C592F" w:rsidRPr="003C592F">
        <w:rPr>
          <w:rFonts w:ascii="Times New Roman" w:eastAsia="Times New Roman" w:hAnsi="Times New Roman" w:cs="Times New Roman"/>
          <w:spacing w:val="2"/>
        </w:rPr>
        <w:t>Department for</w:t>
      </w:r>
      <w:r w:rsidR="003C592F">
        <w:rPr>
          <w:rFonts w:ascii="Times New Roman" w:eastAsia="Times New Roman" w:hAnsi="Times New Roman" w:cs="Times New Roman"/>
          <w:spacing w:val="2"/>
        </w:rPr>
        <w:t xml:space="preserve"> </w:t>
      </w:r>
      <w:r w:rsidR="003C592F" w:rsidRPr="003C592F">
        <w:rPr>
          <w:rFonts w:ascii="Times New Roman" w:eastAsia="Times New Roman" w:hAnsi="Times New Roman" w:cs="Times New Roman"/>
          <w:spacing w:val="2"/>
        </w:rPr>
        <w:t>Business, Energy</w:t>
      </w:r>
      <w:r w:rsidR="003C592F">
        <w:rPr>
          <w:rFonts w:ascii="Times New Roman" w:eastAsia="Times New Roman" w:hAnsi="Times New Roman" w:cs="Times New Roman"/>
          <w:spacing w:val="2"/>
        </w:rPr>
        <w:t xml:space="preserve"> </w:t>
      </w:r>
      <w:r w:rsidR="003C592F" w:rsidRPr="003C592F">
        <w:rPr>
          <w:rFonts w:ascii="Times New Roman" w:eastAsia="Times New Roman" w:hAnsi="Times New Roman" w:cs="Times New Roman"/>
          <w:spacing w:val="2"/>
        </w:rPr>
        <w:t>&amp; Industrial Strategy</w:t>
      </w:r>
      <w:r w:rsidR="003C592F" w:rsidRPr="003C592F" w:rsidDel="003C592F">
        <w:rPr>
          <w:rFonts w:ascii="Times New Roman" w:eastAsia="Times New Roman" w:hAnsi="Times New Roman" w:cs="Times New Roman"/>
          <w:spacing w:val="2"/>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p>
    <w:p w14:paraId="11D306C7" w14:textId="77777777" w:rsidR="00B42436" w:rsidRPr="003C592F" w:rsidRDefault="0026255B" w:rsidP="00A02EA9">
      <w:pPr>
        <w:tabs>
          <w:tab w:val="left" w:pos="5760"/>
        </w:tabs>
        <w:spacing w:before="29" w:after="0" w:line="240" w:lineRule="auto"/>
        <w:ind w:left="681" w:right="181"/>
        <w:jc w:val="both"/>
        <w:rPr>
          <w:rFonts w:ascii="Times New Roman" w:eastAsia="Times New Roman" w:hAnsi="Times New Roman" w:cs="Times New Roman"/>
          <w:spacing w:val="2"/>
        </w:rPr>
      </w:pP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S</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5"/>
        </w:rPr>
        <w:t>t</w:t>
      </w:r>
      <w:r w:rsidRPr="00EF5648">
        <w:rPr>
          <w:rFonts w:ascii="Times New Roman" w:eastAsia="Times New Roman" w:hAnsi="Times New Roman" w:cs="Times New Roman"/>
        </w:rPr>
        <w:t>y 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ut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I</w:t>
      </w:r>
      <w:r w:rsidRPr="00EF5648">
        <w:rPr>
          <w:rFonts w:ascii="Times New Roman" w:eastAsia="Times New Roman" w:hAnsi="Times New Roman" w:cs="Times New Roman"/>
        </w:rPr>
        <w:t>nst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ion of En</w:t>
      </w:r>
      <w:r w:rsidRPr="00EF5648">
        <w:rPr>
          <w:rFonts w:ascii="Times New Roman" w:eastAsia="Times New Roman" w:hAnsi="Times New Roman" w:cs="Times New Roman"/>
          <w:spacing w:val="-3"/>
        </w:rPr>
        <w:t>g</w:t>
      </w:r>
      <w:r w:rsidRPr="00EF5648">
        <w:rPr>
          <w:rFonts w:ascii="Times New Roman" w:eastAsia="Times New Roman" w:hAnsi="Times New Roman" w:cs="Times New Roman"/>
        </w:rPr>
        <w:t>in</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hnol</w:t>
      </w:r>
      <w:r w:rsidRPr="00EF5648">
        <w:rPr>
          <w:rFonts w:ascii="Times New Roman" w:eastAsia="Times New Roman" w:hAnsi="Times New Roman" w:cs="Times New Roman"/>
          <w:spacing w:val="3"/>
        </w:rPr>
        <w:t>o</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iv</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l</w:t>
      </w:r>
      <w:r w:rsidRPr="00EF5648">
        <w:rPr>
          <w:rFonts w:ascii="Times New Roman" w:eastAsia="Times New Roman" w:hAnsi="Times New Roman" w:cs="Times New Roman"/>
        </w:rPr>
        <w:t>y oppo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tun</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to comment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on</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Annex 1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spacing w:val="-3"/>
        </w:rPr>
        <w:t>a</w:t>
      </w:r>
      <w:r w:rsidRPr="00EF5648">
        <w:rPr>
          <w:rFonts w:ascii="Times New Roman" w:eastAsia="Times New Roman" w:hAnsi="Times New Roman" w:cs="Times New Roman"/>
        </w:rPr>
        <w:t xml:space="preserve">nd </w:t>
      </w:r>
      <w:r w:rsidR="001C060B" w:rsidRPr="001C060B">
        <w:rPr>
          <w:rFonts w:ascii="Times New Roman" w:eastAsia="Times New Roman" w:hAnsi="Times New Roman" w:cs="Times New Roman"/>
          <w:b/>
          <w:bCs/>
        </w:rPr>
        <w:t>Annex 2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ing</w:t>
      </w:r>
      <w:r w:rsidR="003C592F">
        <w:rPr>
          <w:rFonts w:ascii="Times New Roman" w:eastAsia="Times New Roman" w:hAnsi="Times New Roman" w:cs="Times New Roman"/>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loped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rou</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h</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ce</w:t>
      </w:r>
      <w:r w:rsidR="003C592F">
        <w:rPr>
          <w:rFonts w:ascii="Times New Roman" w:eastAsia="Times New Roman" w:hAnsi="Times New Roman" w:cs="Times New Roman"/>
        </w:rPr>
        <w:t xml:space="preserve">. </w:t>
      </w:r>
      <w:r w:rsidRPr="00EF5648">
        <w:rPr>
          <w:rFonts w:ascii="Times New Roman" w:eastAsia="Times New Roman" w:hAnsi="Times New Roman" w:cs="Times New Roman"/>
          <w:spacing w:val="-6"/>
        </w:rPr>
        <w:t>I</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 </w:t>
      </w:r>
      <w:proofErr w:type="spellStart"/>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ec</w:t>
      </w:r>
      <w:r w:rsidRPr="00EF5648">
        <w:rPr>
          <w:rFonts w:ascii="Times New Roman" w:eastAsia="Times New Roman" w:hAnsi="Times New Roman" w:cs="Times New Roman"/>
          <w:spacing w:val="2"/>
        </w:rPr>
        <w:t>o</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nised</w:t>
      </w:r>
      <w:proofErr w:type="spellEnd"/>
      <w:r w:rsidRPr="00EF5648">
        <w:rPr>
          <w:rFonts w:ascii="Times New Roman" w:eastAsia="Times New Roman" w:hAnsi="Times New Roman" w:cs="Times New Roman"/>
        </w:rPr>
        <w:t xml:space="preserve"> that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ulato</w:t>
      </w:r>
      <w:r w:rsidRPr="00EF5648">
        <w:rPr>
          <w:rFonts w:ascii="Times New Roman" w:eastAsia="Times New Roman" w:hAnsi="Times New Roman" w:cs="Times New Roman"/>
          <w:spacing w:val="4"/>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bod</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d to und</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rst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wh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 propos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without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4"/>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ki</w:t>
      </w:r>
      <w:r w:rsidRPr="00EF5648">
        <w:rPr>
          <w:rFonts w:ascii="Times New Roman" w:eastAsia="Times New Roman" w:hAnsi="Times New Roman" w:cs="Times New Roman"/>
          <w:spacing w:val="3"/>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on 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hich 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mpromise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their</w:t>
      </w:r>
      <w:r w:rsidRPr="00EF5648">
        <w:rPr>
          <w:rFonts w:ascii="Times New Roman" w:eastAsia="Times New Roman" w:hAnsi="Times New Roman" w:cs="Times New Roman"/>
          <w:spacing w:val="-1"/>
        </w:rPr>
        <w:t xml:space="preserve">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ulato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ro</w:t>
      </w:r>
      <w:r w:rsidRPr="00EF5648">
        <w:rPr>
          <w:rFonts w:ascii="Times New Roman" w:eastAsia="Times New Roman" w:hAnsi="Times New Roman" w:cs="Times New Roman"/>
          <w:spacing w:val="2"/>
        </w:rPr>
        <w:t>l</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t>
      </w:r>
    </w:p>
    <w:p w14:paraId="67B7C227" w14:textId="77777777" w:rsidR="00015D47" w:rsidRPr="00EF5648" w:rsidRDefault="00015D47" w:rsidP="00BB795B">
      <w:pPr>
        <w:spacing w:before="2" w:after="0" w:line="240" w:lineRule="auto"/>
        <w:jc w:val="both"/>
      </w:pPr>
    </w:p>
    <w:p w14:paraId="0FA04569" w14:textId="77777777" w:rsidR="00015D47" w:rsidRPr="00EF5648" w:rsidRDefault="0026255B" w:rsidP="00BB795B">
      <w:pPr>
        <w:tabs>
          <w:tab w:val="left" w:pos="2140"/>
        </w:tabs>
        <w:spacing w:after="0" w:line="240" w:lineRule="auto"/>
        <w:ind w:left="681" w:right="122" w:hanging="360"/>
        <w:jc w:val="both"/>
        <w:rPr>
          <w:rFonts w:ascii="Times New Roman" w:eastAsia="Times New Roman" w:hAnsi="Times New Roman" w:cs="Times New Roman"/>
        </w:rPr>
      </w:pPr>
      <w:proofErr w:type="gramStart"/>
      <w:r w:rsidRPr="00EF5648">
        <w:rPr>
          <w:rFonts w:ascii="Times New Roman" w:eastAsia="Times New Roman" w:hAnsi="Times New Roman" w:cs="Times New Roman"/>
          <w:spacing w:val="2"/>
        </w:rPr>
        <w:t>x</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58"/>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ol</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owing</w:t>
      </w:r>
      <w:proofErr w:type="gramEnd"/>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re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ment in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 then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norm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pr</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 xml:space="preserve">ss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o 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c </w:t>
      </w:r>
      <w:r w:rsidRPr="00EF5648">
        <w:rPr>
          <w:rFonts w:ascii="Times New Roman" w:eastAsia="Times New Roman" w:hAnsi="Times New Roman" w:cs="Times New Roman"/>
          <w:spacing w:val="-1"/>
        </w:rPr>
        <w:t>c</w:t>
      </w:r>
      <w:r w:rsidR="003C592F">
        <w:rPr>
          <w:rFonts w:ascii="Times New Roman" w:eastAsia="Times New Roman" w:hAnsi="Times New Roman" w:cs="Times New Roman"/>
        </w:rPr>
        <w:t xml:space="preserve">onsultation. </w:t>
      </w:r>
      <w:r w:rsidRPr="00EF5648">
        <w:rPr>
          <w:rFonts w:ascii="Times New Roman" w:eastAsia="Times New Roman" w:hAnsi="Times New Roman" w:cs="Times New Roman"/>
          <w:spacing w:val="-6"/>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in 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w</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un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ous</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nor 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ons, the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ide not to</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 out</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to pub</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 xml:space="preserve">ic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onsultation.</w:t>
      </w:r>
    </w:p>
    <w:p w14:paraId="12938E8F" w14:textId="77777777" w:rsidR="00015D47" w:rsidRPr="00EF5648" w:rsidRDefault="00015D47" w:rsidP="00BB795B">
      <w:pPr>
        <w:spacing w:before="3" w:after="0" w:line="240" w:lineRule="auto"/>
        <w:jc w:val="both"/>
      </w:pPr>
    </w:p>
    <w:p w14:paraId="41D0CD61" w14:textId="77777777" w:rsidR="00B42436" w:rsidRPr="00EF5648" w:rsidRDefault="0026255B" w:rsidP="00BB795B">
      <w:pPr>
        <w:spacing w:after="0" w:line="240" w:lineRule="auto"/>
        <w:ind w:left="681" w:right="76" w:hanging="427"/>
        <w:jc w:val="both"/>
        <w:rPr>
          <w:rFonts w:ascii="Times New Roman" w:eastAsia="Times New Roman" w:hAnsi="Times New Roman" w:cs="Times New Roman"/>
        </w:rPr>
      </w:pP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 xml:space="preserve">i. </w:t>
      </w:r>
      <w:r w:rsidR="00A02EA9">
        <w:rPr>
          <w:rFonts w:ascii="Times New Roman" w:eastAsia="Times New Roman" w:hAnsi="Times New Roman" w:cs="Times New Roman"/>
          <w:spacing w:val="58"/>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onsultation pap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 xml:space="preserve">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identi</w:t>
      </w:r>
      <w:r w:rsidRPr="00EF5648">
        <w:rPr>
          <w:rFonts w:ascii="Times New Roman" w:eastAsia="Times New Roman" w:hAnsi="Times New Roman" w:cs="Times New Roman"/>
          <w:spacing w:val="4"/>
        </w:rPr>
        <w:t>f</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sons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mod</w:t>
      </w:r>
      <w:r w:rsidRPr="00EF5648">
        <w:rPr>
          <w:rFonts w:ascii="Times New Roman" w:eastAsia="Times New Roman" w:hAnsi="Times New Roman" w:cs="Times New Roman"/>
          <w:spacing w:val="4"/>
        </w:rPr>
        <w:t>i</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on, the 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pl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ons for </w:t>
      </w:r>
      <w:r w:rsidR="002318AE" w:rsidRPr="002318AE">
        <w:rPr>
          <w:rFonts w:ascii="Times New Roman" w:eastAsia="Times New Roman" w:hAnsi="Times New Roman" w:cs="Times New Roman"/>
          <w:b/>
          <w:bCs/>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er</w:t>
      </w:r>
      <w:r w:rsidRPr="00EF5648">
        <w:rPr>
          <w:rFonts w:ascii="Times New Roman" w:eastAsia="Times New Roman" w:hAnsi="Times New Roman" w:cs="Times New Roman"/>
          <w:b/>
          <w:bCs/>
        </w:rPr>
        <w:t xml:space="preserve">s, </w:t>
      </w:r>
      <w:r w:rsidRPr="00EF5648">
        <w:rPr>
          <w:rFonts w:ascii="Times New Roman" w:eastAsia="Times New Roman" w:hAnsi="Times New Roman" w:cs="Times New Roman"/>
        </w:rPr>
        <w:t>the k</w:t>
      </w:r>
      <w:r w:rsidRPr="00EF5648">
        <w:rPr>
          <w:rFonts w:ascii="Times New Roman" w:eastAsia="Times New Roman" w:hAnsi="Times New Roman" w:cs="Times New Roman"/>
          <w:spacing w:val="3"/>
        </w:rPr>
        <w:t>e</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poin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for</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onsultation and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shall</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invo</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luation of </w:t>
      </w:r>
      <w:r w:rsidRPr="00EF5648">
        <w:rPr>
          <w:rFonts w:ascii="Times New Roman" w:eastAsia="Times New Roman" w:hAnsi="Times New Roman" w:cs="Times New Roman"/>
          <w:spacing w:val="-1"/>
        </w:rPr>
        <w:t>w</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ther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00242A6B" w:rsidRPr="00EF5648">
        <w:rPr>
          <w:rFonts w:ascii="Times New Roman" w:eastAsia="Times New Roman" w:hAnsi="Times New Roman" w:cs="Times New Roman"/>
          <w:spacing w:val="-1"/>
        </w:rPr>
        <w:t>modification</w:t>
      </w:r>
      <w:r w:rsidRPr="00EF5648">
        <w:rPr>
          <w:rFonts w:ascii="Times New Roman" w:eastAsia="Times New Roman" w:hAnsi="Times New Roman" w:cs="Times New Roman"/>
        </w:rPr>
        <w:t xml:space="preserve"> would 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hiev</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of the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obje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as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ovided in 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D</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rPr>
        <w:t>O</w:t>
      </w:r>
      <w:r w:rsidRPr="00EF5648">
        <w:rPr>
          <w:rFonts w:ascii="Times New Roman" w:eastAsia="Times New Roman" w:hAnsi="Times New Roman" w:cs="Times New Roman"/>
          <w:b/>
          <w:bCs/>
          <w:spacing w:val="1"/>
        </w:rPr>
        <w:t>'</w:t>
      </w:r>
      <w:r w:rsidRPr="00EF5648">
        <w:rPr>
          <w:rFonts w:ascii="Times New Roman" w:eastAsia="Times New Roman" w:hAnsi="Times New Roman" w:cs="Times New Roman"/>
          <w:b/>
          <w:bCs/>
        </w:rPr>
        <w:t>s 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 xml:space="preserve">tion </w:t>
      </w:r>
      <w:proofErr w:type="spellStart"/>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3"/>
        </w:rPr>
        <w:t>c</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3"/>
        </w:rPr>
        <w:t>n</w:t>
      </w:r>
      <w:r w:rsidRPr="00EF5648">
        <w:rPr>
          <w:rFonts w:ascii="Times New Roman" w:eastAsia="Times New Roman" w:hAnsi="Times New Roman" w:cs="Times New Roman"/>
          <w:b/>
          <w:bCs/>
          <w:spacing w:val="-1"/>
        </w:rPr>
        <w:t>ce</w:t>
      </w:r>
      <w:proofErr w:type="spellEnd"/>
      <w:r w:rsidRPr="00EF5648">
        <w:rPr>
          <w:rFonts w:ascii="Times New Roman" w:eastAsia="Times New Roman" w:hAnsi="Times New Roman" w:cs="Times New Roman"/>
          <w:b/>
          <w:bCs/>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w</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 the impa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 on gr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nhouse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sses is </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ike</w:t>
      </w:r>
      <w:r w:rsidRPr="00EF5648">
        <w:rPr>
          <w:rFonts w:ascii="Times New Roman" w:eastAsia="Times New Roman" w:hAnsi="Times New Roman" w:cs="Times New Roman"/>
          <w:spacing w:val="2"/>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3"/>
        </w:rPr>
        <w:t>b</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his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include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ssessment of the qu</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ble impa</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3"/>
        </w:rPr>
        <w:t>o</w:t>
      </w:r>
      <w:r w:rsidRPr="00EF5648">
        <w:rPr>
          <w:rFonts w:ascii="Times New Roman" w:eastAsia="Times New Roman" w:hAnsi="Times New Roman" w:cs="Times New Roman"/>
        </w:rPr>
        <w:t xml:space="preserve">f </w:t>
      </w:r>
      <w:r w:rsidRPr="00EF5648">
        <w:rPr>
          <w:rFonts w:ascii="Times New Roman" w:eastAsia="Times New Roman" w:hAnsi="Times New Roman" w:cs="Times New Roman"/>
          <w:spacing w:val="-2"/>
        </w:rPr>
        <w:t>a</w:t>
      </w:r>
      <w:r w:rsidRPr="00EF5648">
        <w:rPr>
          <w:rFonts w:ascii="Times New Roman" w:eastAsia="Times New Roman" w:hAnsi="Times New Roman" w:cs="Times New Roman"/>
          <w:spacing w:val="5"/>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pro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osed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mendm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on </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nhouse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em</w:t>
      </w:r>
      <w:r w:rsidRPr="00EF5648">
        <w:rPr>
          <w:rFonts w:ascii="Times New Roman" w:eastAsia="Times New Roman" w:hAnsi="Times New Roman" w:cs="Times New Roman"/>
          <w:spacing w:val="2"/>
        </w:rPr>
        <w:t>i</w:t>
      </w:r>
      <w:r w:rsidRPr="00EF5648">
        <w:rPr>
          <w:rFonts w:ascii="Times New Roman" w:eastAsia="Times New Roman" w:hAnsi="Times New Roman" w:cs="Times New Roman"/>
        </w:rPr>
        <w:t>ss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ons, to be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ondu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ted in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cc</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with 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uida</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(on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tr</w:t>
      </w:r>
      <w:r w:rsidRPr="00EF5648">
        <w:rPr>
          <w:rFonts w:ascii="Times New Roman" w:eastAsia="Times New Roman" w:hAnsi="Times New Roman" w:cs="Times New Roman"/>
          <w:spacing w:val="-1"/>
        </w:rPr>
        <w:t>ea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 of</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rbon</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ts and</w:t>
      </w:r>
      <w:r w:rsidR="00B97CA0"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luation of</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ee</w:t>
      </w:r>
      <w:r w:rsidRPr="00EF5648">
        <w:rPr>
          <w:rFonts w:ascii="Times New Roman" w:eastAsia="Times New Roman" w:hAnsi="Times New Roman" w:cs="Times New Roman"/>
        </w:rPr>
        <w:t>nhouse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ss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2"/>
        </w:rPr>
        <w:t>t</w:t>
      </w:r>
      <w:r w:rsidRPr="00EF5648">
        <w:rPr>
          <w:rFonts w:ascii="Times New Roman" w:eastAsia="Times New Roman" w:hAnsi="Times New Roman" w:cs="Times New Roman"/>
          <w:b/>
          <w:bCs/>
        </w:rPr>
        <w:t>y</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om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to 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me.</w:t>
      </w:r>
      <w:r w:rsidR="00B97CA0" w:rsidRPr="00EF5648">
        <w:rPr>
          <w:rFonts w:ascii="Times New Roman" w:eastAsia="Times New Roman" w:hAnsi="Times New Roman" w:cs="Times New Roman"/>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onsultation pap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l be publish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on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ovide su</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ient 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me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det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rmin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nel</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spon</w:t>
      </w:r>
      <w:r w:rsidRPr="00EF5648">
        <w:rPr>
          <w:rFonts w:ascii="Times New Roman" w:eastAsia="Times New Roman" w:hAnsi="Times New Roman" w:cs="Times New Roman"/>
          <w:spacing w:val="3"/>
        </w:rPr>
        <w:t>s</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taki</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cc</w:t>
      </w:r>
      <w:r w:rsidRPr="00EF5648">
        <w:rPr>
          <w:rFonts w:ascii="Times New Roman" w:eastAsia="Times New Roman" w:hAnsi="Times New Roman" w:cs="Times New Roman"/>
        </w:rPr>
        <w:t xml:space="preserve">ount of the </w:t>
      </w:r>
      <w:r w:rsidR="0074749F" w:rsidRPr="00EF5648">
        <w:rPr>
          <w:rFonts w:ascii="Times New Roman" w:eastAsia="Times New Roman" w:hAnsi="Times New Roman" w:cs="Times New Roman"/>
        </w:rPr>
        <w:t>n</w:t>
      </w:r>
      <w:r w:rsidR="0074749F" w:rsidRPr="00EF5648">
        <w:rPr>
          <w:rFonts w:ascii="Times New Roman" w:eastAsia="Times New Roman" w:hAnsi="Times New Roman" w:cs="Times New Roman"/>
          <w:spacing w:val="-1"/>
        </w:rPr>
        <w:t>a</w:t>
      </w:r>
      <w:r w:rsidR="0074749F" w:rsidRPr="00EF5648">
        <w:rPr>
          <w:rFonts w:ascii="Times New Roman" w:eastAsia="Times New Roman" w:hAnsi="Times New Roman" w:cs="Times New Roman"/>
        </w:rPr>
        <w:t>ture</w:t>
      </w:r>
      <w:r w:rsidR="0074749F" w:rsidRPr="00EF5648">
        <w:rPr>
          <w:rFonts w:ascii="Times New Roman" w:eastAsia="Times New Roman" w:hAnsi="Times New Roman" w:cs="Times New Roman"/>
          <w:spacing w:val="-1"/>
        </w:rPr>
        <w:t xml:space="preserve"> </w:t>
      </w:r>
      <w:r w:rsidR="0074749F" w:rsidRPr="00EF5648">
        <w:rPr>
          <w:rFonts w:ascii="Times New Roman" w:eastAsia="Times New Roman" w:hAnsi="Times New Roman" w:cs="Times New Roman"/>
        </w:rPr>
        <w:t>of the</w:t>
      </w:r>
      <w:r w:rsidR="0074749F" w:rsidRPr="00EF5648">
        <w:rPr>
          <w:rFonts w:ascii="Times New Roman" w:eastAsia="Times New Roman" w:hAnsi="Times New Roman" w:cs="Times New Roman"/>
          <w:spacing w:val="-1"/>
        </w:rPr>
        <w:t xml:space="preserve"> </w:t>
      </w:r>
      <w:r w:rsidR="0074749F" w:rsidRPr="00EF5648">
        <w:rPr>
          <w:rFonts w:ascii="Times New Roman" w:eastAsia="Times New Roman" w:hAnsi="Times New Roman" w:cs="Times New Roman"/>
        </w:rPr>
        <w:t>mod</w:t>
      </w:r>
      <w:r w:rsidR="0074749F" w:rsidRPr="00EF5648">
        <w:rPr>
          <w:rFonts w:ascii="Times New Roman" w:eastAsia="Times New Roman" w:hAnsi="Times New Roman" w:cs="Times New Roman"/>
          <w:spacing w:val="1"/>
        </w:rPr>
        <w:t>i</w:t>
      </w:r>
      <w:r w:rsidR="0074749F" w:rsidRPr="00EF5648">
        <w:rPr>
          <w:rFonts w:ascii="Times New Roman" w:eastAsia="Times New Roman" w:hAnsi="Times New Roman" w:cs="Times New Roman"/>
        </w:rPr>
        <w:t>f</w:t>
      </w:r>
      <w:r w:rsidR="0074749F" w:rsidRPr="00EF5648">
        <w:rPr>
          <w:rFonts w:ascii="Times New Roman" w:eastAsia="Times New Roman" w:hAnsi="Times New Roman" w:cs="Times New Roman"/>
          <w:spacing w:val="2"/>
        </w:rPr>
        <w:t>i</w:t>
      </w:r>
      <w:r w:rsidR="0074749F" w:rsidRPr="00EF5648">
        <w:rPr>
          <w:rFonts w:ascii="Times New Roman" w:eastAsia="Times New Roman" w:hAnsi="Times New Roman" w:cs="Times New Roman"/>
          <w:spacing w:val="-1"/>
        </w:rPr>
        <w:t>ca</w:t>
      </w:r>
      <w:r w:rsidR="0074749F" w:rsidRPr="00EF5648">
        <w:rPr>
          <w:rFonts w:ascii="Times New Roman" w:eastAsia="Times New Roman" w:hAnsi="Times New Roman" w:cs="Times New Roman"/>
        </w:rPr>
        <w:t>t</w:t>
      </w:r>
      <w:r w:rsidR="0074749F" w:rsidRPr="00EF5648">
        <w:rPr>
          <w:rFonts w:ascii="Times New Roman" w:eastAsia="Times New Roman" w:hAnsi="Times New Roman" w:cs="Times New Roman"/>
          <w:spacing w:val="1"/>
        </w:rPr>
        <w:t>i</w:t>
      </w:r>
      <w:r w:rsidR="0074749F" w:rsidRPr="00EF5648">
        <w:rPr>
          <w:rFonts w:ascii="Times New Roman" w:eastAsia="Times New Roman" w:hAnsi="Times New Roman" w:cs="Times New Roman"/>
          <w:spacing w:val="2"/>
        </w:rPr>
        <w:t>o</w:t>
      </w:r>
      <w:r w:rsidR="003C592F">
        <w:rPr>
          <w:rFonts w:ascii="Times New Roman" w:eastAsia="Times New Roman" w:hAnsi="Times New Roman" w:cs="Times New Roman"/>
        </w:rPr>
        <w:t xml:space="preserve">n. </w:t>
      </w:r>
      <w:r w:rsidR="00087F2E" w:rsidRPr="00EF5648">
        <w:rPr>
          <w:rFonts w:ascii="Times New Roman" w:hAnsi="Times New Roman" w:cs="Times New Roman"/>
          <w:lang w:val="en-GB"/>
        </w:rPr>
        <w:t xml:space="preserve">Unless the </w:t>
      </w:r>
      <w:r w:rsidR="00087F2E" w:rsidRPr="00EF5648">
        <w:rPr>
          <w:rFonts w:ascii="Times New Roman" w:hAnsi="Times New Roman" w:cs="Times New Roman"/>
          <w:b/>
          <w:bCs/>
          <w:lang w:val="en-GB"/>
        </w:rPr>
        <w:t xml:space="preserve">Panel </w:t>
      </w:r>
      <w:r w:rsidR="00087F2E" w:rsidRPr="00EF5648">
        <w:rPr>
          <w:rFonts w:ascii="Times New Roman" w:hAnsi="Times New Roman" w:cs="Times New Roman"/>
          <w:lang w:val="en-GB"/>
        </w:rPr>
        <w:t>determines otherwise, the standard</w:t>
      </w:r>
      <w:r w:rsidR="008E2BBF" w:rsidRPr="00EF5648">
        <w:rPr>
          <w:rFonts w:ascii="Times New Roman" w:hAnsi="Times New Roman" w:cs="Times New Roman"/>
          <w:lang w:val="en-GB"/>
        </w:rPr>
        <w:t xml:space="preserve"> period for consultation shall </w:t>
      </w:r>
      <w:r w:rsidR="00087F2E" w:rsidRPr="00EF5648">
        <w:rPr>
          <w:rFonts w:ascii="Times New Roman" w:hAnsi="Times New Roman" w:cs="Times New Roman"/>
          <w:lang w:val="en-GB"/>
        </w:rPr>
        <w:t xml:space="preserve">be </w:t>
      </w:r>
      <w:r w:rsidR="003C592F">
        <w:rPr>
          <w:rFonts w:ascii="Times New Roman" w:hAnsi="Times New Roman" w:cs="Times New Roman"/>
          <w:lang w:val="en-GB"/>
        </w:rPr>
        <w:t xml:space="preserve">a minimum of 15 </w:t>
      </w:r>
      <w:r w:rsidR="003C592F" w:rsidRPr="003C592F">
        <w:rPr>
          <w:rFonts w:ascii="Times New Roman" w:hAnsi="Times New Roman" w:cs="Times New Roman"/>
          <w:b/>
          <w:lang w:val="en-GB"/>
        </w:rPr>
        <w:t>Business Days</w:t>
      </w:r>
      <w:r w:rsidR="00087F2E" w:rsidRPr="003C592F">
        <w:rPr>
          <w:rFonts w:ascii="Times New Roman" w:hAnsi="Times New Roman" w:cs="Times New Roman"/>
          <w:b/>
          <w:lang w:val="en-GB"/>
        </w:rPr>
        <w:t>.</w:t>
      </w:r>
      <w:r w:rsidR="00087F2E" w:rsidRPr="00EF5648">
        <w:rPr>
          <w:rFonts w:ascii="Times New Roman" w:hAnsi="Times New Roman" w:cs="Times New Roman"/>
          <w:lang w:val="en-GB"/>
        </w:rPr>
        <w:t xml:space="preserve">  Any urgent modification will have a minimum consultation period of 5 </w:t>
      </w:r>
      <w:r w:rsidR="00087F2E" w:rsidRPr="00EF5648">
        <w:rPr>
          <w:rFonts w:ascii="Times New Roman" w:hAnsi="Times New Roman" w:cs="Times New Roman"/>
          <w:b/>
          <w:bCs/>
          <w:lang w:val="en-GB"/>
        </w:rPr>
        <w:t xml:space="preserve">Business Days </w:t>
      </w:r>
      <w:r w:rsidR="00087F2E" w:rsidRPr="00EF5648">
        <w:rPr>
          <w:rFonts w:ascii="Times New Roman" w:hAnsi="Times New Roman" w:cs="Times New Roman"/>
          <w:lang w:val="en-GB"/>
        </w:rPr>
        <w:t>(if possible)</w:t>
      </w:r>
      <w:r w:rsidR="00D41D85" w:rsidRPr="00EF5648">
        <w:rPr>
          <w:rFonts w:ascii="Times New Roman" w:hAnsi="Times New Roman" w:cs="Times New Roman"/>
          <w:lang w:val="en-GB"/>
        </w:rPr>
        <w:t>.</w:t>
      </w:r>
    </w:p>
    <w:p w14:paraId="0263DC62" w14:textId="77777777" w:rsidR="00015D47" w:rsidRPr="00EF5648" w:rsidRDefault="00015D47" w:rsidP="00BB795B">
      <w:pPr>
        <w:spacing w:before="9" w:after="0" w:line="240" w:lineRule="auto"/>
        <w:jc w:val="both"/>
      </w:pPr>
    </w:p>
    <w:p w14:paraId="4C0A3C6B" w14:textId="77777777" w:rsidR="00015D47" w:rsidRPr="00EF5648" w:rsidRDefault="0026255B" w:rsidP="00BB795B">
      <w:pPr>
        <w:spacing w:after="0" w:line="240" w:lineRule="auto"/>
        <w:ind w:left="681" w:right="172" w:hanging="494"/>
        <w:jc w:val="both"/>
        <w:rPr>
          <w:rFonts w:ascii="Times New Roman" w:eastAsia="Times New Roman" w:hAnsi="Times New Roman" w:cs="Times New Roman"/>
        </w:rPr>
      </w:pP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i</w:t>
      </w:r>
      <w:proofErr w:type="gramStart"/>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58"/>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to an </w:t>
      </w:r>
      <w:r w:rsidR="001C060B" w:rsidRPr="001C060B">
        <w:rPr>
          <w:rFonts w:ascii="Times New Roman" w:eastAsia="Times New Roman" w:hAnsi="Times New Roman" w:cs="Times New Roman"/>
          <w:b/>
          <w:bCs/>
          <w:spacing w:val="2"/>
        </w:rPr>
        <w:t>Annex 1 Standard</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onsultation </w:t>
      </w:r>
      <w:r w:rsidRPr="00EF5648">
        <w:rPr>
          <w:rFonts w:ascii="Times New Roman" w:eastAsia="Times New Roman" w:hAnsi="Times New Roman" w:cs="Times New Roman"/>
          <w:spacing w:val="3"/>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riod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w</w:t>
      </w:r>
      <w:r w:rsidRPr="00EF5648">
        <w:rPr>
          <w:rFonts w:ascii="Times New Roman" w:eastAsia="Times New Roman" w:hAnsi="Times New Roman" w:cs="Times New Roman"/>
          <w:spacing w:val="2"/>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 the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 un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with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2"/>
        </w:rPr>
        <w:t>t</w:t>
      </w:r>
      <w:r w:rsidRPr="00EF5648">
        <w:rPr>
          <w:rFonts w:ascii="Times New Roman" w:eastAsia="Times New Roman" w:hAnsi="Times New Roman" w:cs="Times New Roman"/>
          <w:b/>
          <w:bCs/>
        </w:rPr>
        <w:t>y</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sked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to app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v</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he </w:t>
      </w:r>
      <w:r w:rsidR="001C060B" w:rsidRPr="001C060B">
        <w:rPr>
          <w:rFonts w:ascii="Times New Roman" w:eastAsia="Times New Roman" w:hAnsi="Times New Roman" w:cs="Times New Roman"/>
          <w:b/>
          <w:bCs/>
        </w:rPr>
        <w:t>Annex 1 Standard</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soci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ted modifi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he </w:t>
      </w:r>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w:t>
      </w:r>
    </w:p>
    <w:p w14:paraId="3FBCC424" w14:textId="77777777" w:rsidR="00015D47" w:rsidRPr="00EF5648" w:rsidRDefault="00015D47" w:rsidP="00BB795B">
      <w:pPr>
        <w:spacing w:before="6" w:after="0" w:line="240" w:lineRule="auto"/>
        <w:jc w:val="both"/>
      </w:pPr>
    </w:p>
    <w:p w14:paraId="47BD7FCE" w14:textId="77777777" w:rsidR="00015D47" w:rsidRPr="00EF5648" w:rsidRDefault="0026255B" w:rsidP="00BB795B">
      <w:pPr>
        <w:spacing w:after="0" w:line="240" w:lineRule="auto"/>
        <w:ind w:left="681" w:right="190" w:hanging="559"/>
        <w:jc w:val="both"/>
        <w:rPr>
          <w:rFonts w:ascii="Times New Roman" w:eastAsia="Times New Roman" w:hAnsi="Times New Roman" w:cs="Times New Roman"/>
        </w:rPr>
      </w:pP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i</w:t>
      </w:r>
      <w:proofErr w:type="gramStart"/>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58"/>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to an </w:t>
      </w:r>
      <w:r w:rsidR="001C060B" w:rsidRPr="001C060B">
        <w:rPr>
          <w:rFonts w:ascii="Times New Roman" w:eastAsia="Times New Roman" w:hAnsi="Times New Roman" w:cs="Times New Roman"/>
          <w:b/>
          <w:bCs/>
          <w:spacing w:val="2"/>
        </w:rPr>
        <w:t>Annex 2 Standard</w:t>
      </w:r>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rPr>
        <w:t>nd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onsultation pe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iod and 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is un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i</w:t>
      </w:r>
      <w:r w:rsidRPr="00EF5648">
        <w:rPr>
          <w:rFonts w:ascii="Times New Roman" w:eastAsia="Times New Roman" w:hAnsi="Times New Roman" w:cs="Times New Roman"/>
          <w:spacing w:val="6"/>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with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 xml:space="preserve">the </w:t>
      </w:r>
      <w:r w:rsidR="002318AE" w:rsidRPr="002318AE">
        <w:rPr>
          <w:rFonts w:ascii="Times New Roman" w:eastAsia="Times New Roman" w:hAnsi="Times New Roman" w:cs="Times New Roman"/>
          <w:b/>
          <w:bCs/>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rove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 mo</w:t>
      </w:r>
      <w:r w:rsidRPr="00EF5648">
        <w:rPr>
          <w:rFonts w:ascii="Times New Roman" w:eastAsia="Times New Roman" w:hAnsi="Times New Roman" w:cs="Times New Roman"/>
          <w:spacing w:val="2"/>
        </w:rPr>
        <w:t>d</w:t>
      </w:r>
      <w:r w:rsidRPr="00EF5648">
        <w:rPr>
          <w:rFonts w:ascii="Times New Roman" w:eastAsia="Times New Roman" w:hAnsi="Times New Roman" w:cs="Times New Roman"/>
        </w:rPr>
        <w:t>ific</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he </w:t>
      </w:r>
      <w:r w:rsidR="001C060B" w:rsidRPr="001C060B">
        <w:rPr>
          <w:rFonts w:ascii="Times New Roman" w:eastAsia="Times New Roman" w:hAnsi="Times New Roman" w:cs="Times New Roman"/>
          <w:b/>
          <w:bCs/>
        </w:rPr>
        <w:t>Annex 2 Standard</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spacing w:val="-3"/>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hout 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2"/>
        </w:rPr>
        <w:t>A</w:t>
      </w:r>
      <w:r w:rsidRPr="00EF5648">
        <w:rPr>
          <w:rFonts w:ascii="Times New Roman" w:eastAsia="Times New Roman" w:hAnsi="Times New Roman" w:cs="Times New Roman"/>
          <w:b/>
          <w:bCs/>
          <w:spacing w:val="1"/>
        </w:rPr>
        <w:t>u</w:t>
      </w:r>
      <w:r w:rsidRPr="00EF5648">
        <w:rPr>
          <w:rFonts w:ascii="Times New Roman" w:eastAsia="Times New Roman" w:hAnsi="Times New Roman" w:cs="Times New Roman"/>
          <w:b/>
          <w:bCs/>
        </w:rPr>
        <w:t>thori</w:t>
      </w:r>
      <w:r w:rsidRPr="00EF5648">
        <w:rPr>
          <w:rFonts w:ascii="Times New Roman" w:eastAsia="Times New Roman" w:hAnsi="Times New Roman" w:cs="Times New Roman"/>
          <w:b/>
          <w:bCs/>
          <w:spacing w:val="-1"/>
        </w:rPr>
        <w:t>t</w:t>
      </w:r>
      <w:r w:rsidRPr="00EF5648">
        <w:rPr>
          <w:rFonts w:ascii="Times New Roman" w:eastAsia="Times New Roman" w:hAnsi="Times New Roman" w:cs="Times New Roman"/>
          <w:b/>
          <w:bCs/>
        </w:rPr>
        <w:t>y</w:t>
      </w:r>
      <w:r w:rsidRPr="00EF5648">
        <w:rPr>
          <w:rFonts w:ascii="Times New Roman" w:eastAsia="Times New Roman" w:hAnsi="Times New Roman" w:cs="Times New Roman"/>
        </w:rPr>
        <w:t>.</w:t>
      </w:r>
    </w:p>
    <w:p w14:paraId="4BDCDCCC" w14:textId="77777777" w:rsidR="00015D47" w:rsidRPr="00EF5648" w:rsidRDefault="00015D47" w:rsidP="00BB795B">
      <w:pPr>
        <w:spacing w:before="3" w:after="0" w:line="240" w:lineRule="auto"/>
        <w:jc w:val="both"/>
      </w:pPr>
    </w:p>
    <w:p w14:paraId="730F6B94" w14:textId="77777777" w:rsidR="00B42436" w:rsidRPr="00EF5648" w:rsidRDefault="0026255B" w:rsidP="00BB795B">
      <w:pPr>
        <w:spacing w:after="0" w:line="240" w:lineRule="auto"/>
        <w:ind w:left="681" w:right="329" w:hanging="547"/>
        <w:jc w:val="both"/>
        <w:rPr>
          <w:rFonts w:ascii="Times New Roman" w:eastAsia="Times New Roman" w:hAnsi="Times New Roman" w:cs="Times New Roman"/>
        </w:rPr>
      </w:pP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iv</w:t>
      </w:r>
      <w:proofErr w:type="gramStart"/>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58"/>
        </w:rPr>
        <w:t xml:space="preserve"> </w:t>
      </w:r>
      <w:r w:rsidR="00D41D85" w:rsidRPr="00EF5648">
        <w:rPr>
          <w:rFonts w:ascii="Times New Roman" w:eastAsia="Times New Roman" w:hAnsi="Times New Roman" w:cs="Times New Roman"/>
        </w:rPr>
        <w:t>At</w:t>
      </w:r>
      <w:proofErr w:type="gramEnd"/>
      <w:r w:rsidR="00D41D85" w:rsidRPr="00EF5648">
        <w:rPr>
          <w:rFonts w:ascii="Times New Roman" w:eastAsia="Times New Roman" w:hAnsi="Times New Roman" w:cs="Times New Roman"/>
        </w:rPr>
        <w:t xml:space="preserve"> the end of</w:t>
      </w:r>
      <w:r w:rsidR="00C0465E" w:rsidRPr="00EF5648">
        <w:rPr>
          <w:rFonts w:ascii="Times New Roman" w:eastAsia="Times New Roman" w:hAnsi="Times New Roman" w:cs="Times New Roman"/>
          <w:spacing w:val="-1"/>
        </w:rPr>
        <w:t xml:space="preserve"> the modification period 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00E52F06" w:rsidRPr="00EF5648">
        <w:rPr>
          <w:rFonts w:ascii="Times New Roman" w:eastAsia="Times New Roman" w:hAnsi="Times New Roman" w:cs="Times New Roman"/>
          <w:spacing w:val="-1"/>
        </w:rPr>
        <w:t xml:space="preserve">a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to </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Annex 2 Standard</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 not unanim</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with</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the</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spacing w:val="2"/>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00C0465E" w:rsidRPr="00EF5648">
        <w:rPr>
          <w:rFonts w:ascii="Times New Roman" w:eastAsia="Times New Roman" w:hAnsi="Times New Roman" w:cs="Times New Roman"/>
          <w:b/>
          <w:bCs/>
        </w:rPr>
        <w:t xml:space="preserve">, </w:t>
      </w:r>
      <w:r w:rsidR="00D41D85" w:rsidRPr="00EF5648">
        <w:rPr>
          <w:rFonts w:ascii="Times New Roman" w:eastAsia="Times New Roman" w:hAnsi="Times New Roman" w:cs="Times New Roman"/>
          <w:bCs/>
        </w:rPr>
        <w:t>or an</w:t>
      </w:r>
      <w:r w:rsidR="00C0465E" w:rsidRPr="00EF5648">
        <w:rPr>
          <w:rFonts w:ascii="Times New Roman" w:eastAsia="Times New Roman" w:hAnsi="Times New Roman" w:cs="Times New Roman"/>
          <w:b/>
          <w:bCs/>
        </w:rPr>
        <w:t xml:space="preserve"> </w:t>
      </w:r>
      <w:r w:rsidR="001C060B" w:rsidRPr="001C060B">
        <w:rPr>
          <w:rFonts w:ascii="Times New Roman" w:eastAsia="Times New Roman" w:hAnsi="Times New Roman" w:cs="Times New Roman"/>
          <w:b/>
          <w:bCs/>
        </w:rPr>
        <w:t>Annex 1 Standard</w:t>
      </w:r>
      <w:r w:rsidR="00C0465E" w:rsidRPr="00EF5648">
        <w:rPr>
          <w:rFonts w:ascii="Times New Roman" w:eastAsia="Times New Roman" w:hAnsi="Times New Roman" w:cs="Times New Roman"/>
          <w:b/>
          <w:bCs/>
        </w:rPr>
        <w:t>,</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 xml:space="preserve">the </w:t>
      </w:r>
      <w:r w:rsidR="002318AE" w:rsidRPr="002318AE">
        <w:rPr>
          <w:rFonts w:ascii="Times New Roman" w:eastAsia="Times New Roman" w:hAnsi="Times New Roman" w:cs="Times New Roman"/>
          <w:b/>
          <w:bCs/>
        </w:rPr>
        <w:t>DNOs</w:t>
      </w:r>
      <w:r w:rsidR="00C0465E" w:rsidRPr="00EF5648">
        <w:rPr>
          <w:rFonts w:ascii="Times New Roman" w:eastAsia="Times New Roman" w:hAnsi="Times New Roman" w:cs="Times New Roman"/>
          <w:b/>
          <w:bCs/>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 xml:space="preserve">port </w:t>
      </w:r>
      <w:r w:rsidR="00502F59" w:rsidRPr="00EF5648">
        <w:rPr>
          <w:rFonts w:ascii="Times New Roman" w:eastAsia="Times New Roman" w:hAnsi="Times New Roman" w:cs="Times New Roman"/>
        </w:rPr>
        <w:t>to the</w:t>
      </w:r>
      <w:r w:rsidR="00502F59" w:rsidRPr="00EF5648">
        <w:rPr>
          <w:rFonts w:ascii="Times New Roman" w:eastAsia="Times New Roman" w:hAnsi="Times New Roman" w:cs="Times New Roman"/>
          <w:spacing w:val="3"/>
        </w:rPr>
        <w:t xml:space="preserve"> </w:t>
      </w:r>
      <w:r w:rsidR="00502F59" w:rsidRPr="00EF5648">
        <w:rPr>
          <w:rFonts w:ascii="Times New Roman" w:eastAsia="Times New Roman" w:hAnsi="Times New Roman" w:cs="Times New Roman"/>
          <w:b/>
          <w:bCs/>
        </w:rPr>
        <w:t>Autho</w:t>
      </w:r>
      <w:r w:rsidR="00502F59" w:rsidRPr="00EF5648">
        <w:rPr>
          <w:rFonts w:ascii="Times New Roman" w:eastAsia="Times New Roman" w:hAnsi="Times New Roman" w:cs="Times New Roman"/>
          <w:b/>
          <w:bCs/>
          <w:spacing w:val="-1"/>
        </w:rPr>
        <w:t>r</w:t>
      </w:r>
      <w:r w:rsidR="00502F59" w:rsidRPr="00EF5648">
        <w:rPr>
          <w:rFonts w:ascii="Times New Roman" w:eastAsia="Times New Roman" w:hAnsi="Times New Roman" w:cs="Times New Roman"/>
          <w:b/>
          <w:bCs/>
        </w:rPr>
        <w:t>ity</w:t>
      </w:r>
      <w:r w:rsidR="00502F59" w:rsidRPr="00EF5648">
        <w:rPr>
          <w:rFonts w:ascii="Times New Roman" w:eastAsia="Times New Roman" w:hAnsi="Times New Roman" w:cs="Times New Roman"/>
        </w:rPr>
        <w:t xml:space="preserve">.  </w:t>
      </w:r>
      <w:r w:rsidR="00D41D85" w:rsidRPr="00EF5648">
        <w:rPr>
          <w:rFonts w:ascii="Times New Roman" w:hAnsi="Times New Roman" w:cs="Times New Roman"/>
          <w:lang w:val="en-GB"/>
        </w:rPr>
        <w:t xml:space="preserve">The report will include an explanation of the reasons why the </w:t>
      </w:r>
      <w:r w:rsidR="002318AE" w:rsidRPr="002318AE">
        <w:rPr>
          <w:rFonts w:ascii="Times New Roman" w:hAnsi="Times New Roman" w:cs="Times New Roman"/>
          <w:b/>
          <w:bCs/>
          <w:lang w:val="en-GB"/>
        </w:rPr>
        <w:t>DNOs</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reasonably</w:t>
      </w:r>
      <w:r w:rsidR="00E52F06" w:rsidRPr="00EF5648">
        <w:rPr>
          <w:rFonts w:ascii="Times New Roman" w:hAnsi="Times New Roman" w:cs="Times New Roman"/>
          <w:lang w:val="en-GB"/>
        </w:rPr>
        <w:t xml:space="preserve"> consider </w:t>
      </w:r>
      <w:r w:rsidR="00D41D85" w:rsidRPr="00EF5648">
        <w:rPr>
          <w:rFonts w:ascii="Times New Roman" w:hAnsi="Times New Roman" w:cs="Times New Roman"/>
          <w:lang w:val="en-GB"/>
        </w:rPr>
        <w:t xml:space="preserve">that the proposed modification is appropriate for the continuing achievement of the objectives set out in DIN2.1(b) of the </w:t>
      </w:r>
      <w:r w:rsidR="00D41D85" w:rsidRPr="00EF5648">
        <w:rPr>
          <w:rFonts w:ascii="Times New Roman" w:hAnsi="Times New Roman" w:cs="Times New Roman"/>
          <w:b/>
          <w:bCs/>
          <w:lang w:val="en-GB"/>
        </w:rPr>
        <w:t xml:space="preserve">Distribution Code </w:t>
      </w:r>
      <w:r w:rsidR="00D41D85" w:rsidRPr="00EF5648">
        <w:rPr>
          <w:rFonts w:ascii="Times New Roman" w:hAnsi="Times New Roman" w:cs="Times New Roman"/>
          <w:lang w:val="en-GB"/>
        </w:rPr>
        <w:t xml:space="preserve">and a copy of all written representations or objections from </w:t>
      </w:r>
      <w:r w:rsidR="00D41D85" w:rsidRPr="00EF5648">
        <w:rPr>
          <w:rFonts w:ascii="Times New Roman" w:hAnsi="Times New Roman" w:cs="Times New Roman"/>
          <w:b/>
          <w:bCs/>
          <w:lang w:val="en-GB"/>
        </w:rPr>
        <w:t xml:space="preserve">Authorised Electricity Operators </w:t>
      </w:r>
      <w:r w:rsidR="00D41D85" w:rsidRPr="00EF5648">
        <w:rPr>
          <w:rFonts w:ascii="Times New Roman" w:hAnsi="Times New Roman" w:cs="Times New Roman"/>
          <w:lang w:val="en-GB"/>
        </w:rPr>
        <w:t xml:space="preserve">(including any proposals by such </w:t>
      </w:r>
      <w:r w:rsidR="00D41D85" w:rsidRPr="00EF5648">
        <w:rPr>
          <w:rFonts w:ascii="Times New Roman" w:hAnsi="Times New Roman" w:cs="Times New Roman"/>
          <w:b/>
          <w:bCs/>
          <w:lang w:val="en-GB"/>
        </w:rPr>
        <w:t xml:space="preserve">Authorised Electricity Operators </w:t>
      </w:r>
      <w:r w:rsidR="00D41D85" w:rsidRPr="00EF5648">
        <w:rPr>
          <w:rFonts w:ascii="Times New Roman" w:hAnsi="Times New Roman" w:cs="Times New Roman"/>
          <w:lang w:val="en-GB"/>
        </w:rPr>
        <w:t xml:space="preserve">for </w:t>
      </w:r>
      <w:r w:rsidR="00735BCB">
        <w:rPr>
          <w:rFonts w:ascii="Times New Roman" w:hAnsi="Times New Roman" w:cs="Times New Roman"/>
          <w:lang w:val="en-GB"/>
        </w:rPr>
        <w:t xml:space="preserve">alternative </w:t>
      </w:r>
      <w:r w:rsidR="00D41D85" w:rsidRPr="00EF5648">
        <w:rPr>
          <w:rFonts w:ascii="Times New Roman" w:hAnsi="Times New Roman" w:cs="Times New Roman"/>
          <w:lang w:val="en-GB"/>
        </w:rPr>
        <w:t xml:space="preserve">modifications that have not been accepted by the </w:t>
      </w:r>
      <w:r w:rsidR="00D41D85" w:rsidRPr="00EF5648">
        <w:rPr>
          <w:rFonts w:ascii="Times New Roman" w:hAnsi="Times New Roman" w:cs="Times New Roman"/>
          <w:b/>
          <w:bCs/>
          <w:lang w:val="en-GB"/>
        </w:rPr>
        <w:t xml:space="preserve">Panel </w:t>
      </w:r>
      <w:r w:rsidR="00D41D85" w:rsidRPr="00EF5648">
        <w:rPr>
          <w:rFonts w:ascii="Times New Roman" w:hAnsi="Times New Roman" w:cs="Times New Roman"/>
          <w:lang w:val="en-GB"/>
        </w:rPr>
        <w:t xml:space="preserve">during the course of the review) that were received during the consultation process and have not been withdrawn.  </w:t>
      </w:r>
      <w:r w:rsidR="00502F59" w:rsidRPr="00EF5648">
        <w:rPr>
          <w:rFonts w:ascii="Times New Roman" w:eastAsia="Times New Roman" w:hAnsi="Times New Roman" w:cs="Times New Roman"/>
          <w:spacing w:val="2"/>
        </w:rPr>
        <w:t>T</w:t>
      </w:r>
      <w:r w:rsidR="00502F59" w:rsidRPr="00EF5648">
        <w:rPr>
          <w:rFonts w:ascii="Times New Roman" w:eastAsia="Times New Roman" w:hAnsi="Times New Roman" w:cs="Times New Roman"/>
        </w:rPr>
        <w:t>he</w:t>
      </w:r>
      <w:r w:rsidR="00502F59" w:rsidRPr="00EF5648">
        <w:rPr>
          <w:rFonts w:ascii="Times New Roman" w:eastAsia="Times New Roman" w:hAnsi="Times New Roman" w:cs="Times New Roman"/>
          <w:spacing w:val="-1"/>
        </w:rPr>
        <w:t xml:space="preserve"> re</w:t>
      </w:r>
      <w:r w:rsidR="00502F59" w:rsidRPr="00EF5648">
        <w:rPr>
          <w:rFonts w:ascii="Times New Roman" w:eastAsia="Times New Roman" w:hAnsi="Times New Roman" w:cs="Times New Roman"/>
        </w:rPr>
        <w:t xml:space="preserve">port </w:t>
      </w:r>
      <w:r w:rsidR="00502F59" w:rsidRPr="00EF5648">
        <w:rPr>
          <w:rFonts w:ascii="Times New Roman" w:eastAsia="Times New Roman" w:hAnsi="Times New Roman" w:cs="Times New Roman"/>
          <w:spacing w:val="-1"/>
        </w:rPr>
        <w:t>w</w:t>
      </w:r>
      <w:r w:rsidR="00502F59" w:rsidRPr="00EF5648">
        <w:rPr>
          <w:rFonts w:ascii="Times New Roman" w:eastAsia="Times New Roman" w:hAnsi="Times New Roman" w:cs="Times New Roman"/>
        </w:rPr>
        <w:t>i</w:t>
      </w:r>
      <w:r w:rsidR="00502F59" w:rsidRPr="00EF5648">
        <w:rPr>
          <w:rFonts w:ascii="Times New Roman" w:eastAsia="Times New Roman" w:hAnsi="Times New Roman" w:cs="Times New Roman"/>
          <w:spacing w:val="1"/>
        </w:rPr>
        <w:t>l</w:t>
      </w:r>
      <w:r w:rsidR="00502F59" w:rsidRPr="00EF5648">
        <w:rPr>
          <w:rFonts w:ascii="Times New Roman" w:eastAsia="Times New Roman" w:hAnsi="Times New Roman" w:cs="Times New Roman"/>
        </w:rPr>
        <w:t>l be publ</w:t>
      </w:r>
      <w:r w:rsidR="00502F59" w:rsidRPr="00EF5648">
        <w:rPr>
          <w:rFonts w:ascii="Times New Roman" w:eastAsia="Times New Roman" w:hAnsi="Times New Roman" w:cs="Times New Roman"/>
          <w:spacing w:val="1"/>
        </w:rPr>
        <w:t>i</w:t>
      </w:r>
      <w:r w:rsidR="00502F59" w:rsidRPr="00EF5648">
        <w:rPr>
          <w:rFonts w:ascii="Times New Roman" w:eastAsia="Times New Roman" w:hAnsi="Times New Roman" w:cs="Times New Roman"/>
        </w:rPr>
        <w:t>shed</w:t>
      </w:r>
      <w:r w:rsidR="00502F59" w:rsidRPr="00EF5648">
        <w:rPr>
          <w:rFonts w:ascii="Times New Roman" w:eastAsia="Times New Roman" w:hAnsi="Times New Roman" w:cs="Times New Roman"/>
          <w:spacing w:val="-1"/>
        </w:rPr>
        <w:t xml:space="preserve"> </w:t>
      </w:r>
      <w:r w:rsidR="00502F59" w:rsidRPr="00EF5648">
        <w:rPr>
          <w:rFonts w:ascii="Times New Roman" w:eastAsia="Times New Roman" w:hAnsi="Times New Roman" w:cs="Times New Roman"/>
        </w:rPr>
        <w:t xml:space="preserve">on the </w:t>
      </w:r>
      <w:r w:rsidR="00502F59" w:rsidRPr="00EF5648">
        <w:rPr>
          <w:rFonts w:ascii="Times New Roman" w:eastAsia="Times New Roman" w:hAnsi="Times New Roman" w:cs="Times New Roman"/>
          <w:b/>
          <w:bCs/>
        </w:rPr>
        <w:t>Dist</w:t>
      </w:r>
      <w:r w:rsidR="00502F59" w:rsidRPr="00EF5648">
        <w:rPr>
          <w:rFonts w:ascii="Times New Roman" w:eastAsia="Times New Roman" w:hAnsi="Times New Roman" w:cs="Times New Roman"/>
          <w:b/>
          <w:bCs/>
          <w:spacing w:val="-1"/>
        </w:rPr>
        <w:t>r</w:t>
      </w:r>
      <w:r w:rsidR="00502F59" w:rsidRPr="00EF5648">
        <w:rPr>
          <w:rFonts w:ascii="Times New Roman" w:eastAsia="Times New Roman" w:hAnsi="Times New Roman" w:cs="Times New Roman"/>
          <w:b/>
          <w:bCs/>
        </w:rPr>
        <w:t>i</w:t>
      </w:r>
      <w:r w:rsidR="00502F59" w:rsidRPr="00EF5648">
        <w:rPr>
          <w:rFonts w:ascii="Times New Roman" w:eastAsia="Times New Roman" w:hAnsi="Times New Roman" w:cs="Times New Roman"/>
          <w:b/>
          <w:bCs/>
          <w:spacing w:val="1"/>
        </w:rPr>
        <w:t>bu</w:t>
      </w:r>
      <w:r w:rsidR="00502F59" w:rsidRPr="00EF5648">
        <w:rPr>
          <w:rFonts w:ascii="Times New Roman" w:eastAsia="Times New Roman" w:hAnsi="Times New Roman" w:cs="Times New Roman"/>
          <w:b/>
          <w:bCs/>
        </w:rPr>
        <w:t>tion</w:t>
      </w:r>
      <w:r w:rsidRPr="00EF5648">
        <w:rPr>
          <w:rFonts w:ascii="Times New Roman" w:eastAsia="Times New Roman" w:hAnsi="Times New Roman" w:cs="Times New Roman"/>
          <w:b/>
          <w:bCs/>
        </w:rPr>
        <w:t xml:space="preserve">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w:t>
      </w:r>
    </w:p>
    <w:p w14:paraId="319EF511" w14:textId="77777777" w:rsidR="00015D47" w:rsidRPr="00EF5648" w:rsidRDefault="00015D47" w:rsidP="00BB795B">
      <w:pPr>
        <w:spacing w:before="1" w:after="0" w:line="240" w:lineRule="auto"/>
        <w:jc w:val="both"/>
      </w:pPr>
    </w:p>
    <w:p w14:paraId="3A2C6105" w14:textId="77777777" w:rsidR="00B42436" w:rsidRPr="00EF5648" w:rsidRDefault="0026255B" w:rsidP="00BB795B">
      <w:pPr>
        <w:widowControl/>
        <w:autoSpaceDE w:val="0"/>
        <w:autoSpaceDN w:val="0"/>
        <w:adjustRightInd w:val="0"/>
        <w:spacing w:after="0" w:line="240" w:lineRule="auto"/>
        <w:ind w:left="709" w:hanging="567"/>
        <w:jc w:val="both"/>
        <w:rPr>
          <w:rFonts w:ascii="Times New Roman" w:eastAsia="Times New Roman" w:hAnsi="Times New Roman" w:cs="Times New Roman"/>
        </w:rPr>
      </w:pP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v</w:t>
      </w:r>
      <w:r w:rsidR="00C0465E" w:rsidRPr="00EF5648">
        <w:rPr>
          <w:rFonts w:ascii="Times New Roman" w:eastAsia="Times New Roman" w:hAnsi="Times New Roman" w:cs="Times New Roman"/>
        </w:rPr>
        <w:t xml:space="preserve">. </w:t>
      </w:r>
      <w:r w:rsidR="00C0465E" w:rsidRPr="00EF5648">
        <w:rPr>
          <w:rFonts w:ascii="Times New Roman" w:eastAsia="Times New Roman" w:hAnsi="Times New Roman" w:cs="Times New Roman"/>
          <w:spacing w:val="58"/>
        </w:rPr>
        <w:tab/>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 xml:space="preserve">ity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onsid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port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ma</w:t>
      </w:r>
      <w:r w:rsidRPr="00EF5648">
        <w:rPr>
          <w:rFonts w:ascii="Times New Roman" w:eastAsia="Times New Roman" w:hAnsi="Times New Roman" w:cs="Times New Roman"/>
          <w:spacing w:val="2"/>
        </w:rPr>
        <w:t>k</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e</w:t>
      </w:r>
      <w:r w:rsidRPr="00EF5648">
        <w:rPr>
          <w:rFonts w:ascii="Times New Roman" w:eastAsia="Times New Roman" w:hAnsi="Times New Roman" w:cs="Times New Roman"/>
          <w:spacing w:val="2"/>
        </w:rPr>
        <w:t>x</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ut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on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the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opos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00502F59" w:rsidRPr="00EF5648">
        <w:rPr>
          <w:rFonts w:ascii="Times New Roman" w:eastAsia="Times New Roman" w:hAnsi="Times New Roman" w:cs="Times New Roman"/>
        </w:rPr>
        <w:t>mod</w:t>
      </w:r>
      <w:r w:rsidR="00502F59" w:rsidRPr="00EF5648">
        <w:rPr>
          <w:rFonts w:ascii="Times New Roman" w:eastAsia="Times New Roman" w:hAnsi="Times New Roman" w:cs="Times New Roman"/>
          <w:spacing w:val="1"/>
        </w:rPr>
        <w:t>i</w:t>
      </w:r>
      <w:r w:rsidR="00502F59" w:rsidRPr="00EF5648">
        <w:rPr>
          <w:rFonts w:ascii="Times New Roman" w:eastAsia="Times New Roman" w:hAnsi="Times New Roman" w:cs="Times New Roman"/>
        </w:rPr>
        <w:t>fi</w:t>
      </w:r>
      <w:r w:rsidR="00502F59" w:rsidRPr="00EF5648">
        <w:rPr>
          <w:rFonts w:ascii="Times New Roman" w:eastAsia="Times New Roman" w:hAnsi="Times New Roman" w:cs="Times New Roman"/>
          <w:spacing w:val="-1"/>
        </w:rPr>
        <w:t>ca</w:t>
      </w:r>
      <w:r w:rsidR="00502F59" w:rsidRPr="00EF5648">
        <w:rPr>
          <w:rFonts w:ascii="Times New Roman" w:eastAsia="Times New Roman" w:hAnsi="Times New Roman" w:cs="Times New Roman"/>
        </w:rPr>
        <w:t>t</w:t>
      </w:r>
      <w:r w:rsidR="00502F59" w:rsidRPr="00EF5648">
        <w:rPr>
          <w:rFonts w:ascii="Times New Roman" w:eastAsia="Times New Roman" w:hAnsi="Times New Roman" w:cs="Times New Roman"/>
          <w:spacing w:val="1"/>
        </w:rPr>
        <w:t>i</w:t>
      </w:r>
      <w:r w:rsidR="00502F59" w:rsidRPr="00EF5648">
        <w:rPr>
          <w:rFonts w:ascii="Times New Roman" w:eastAsia="Times New Roman" w:hAnsi="Times New Roman" w:cs="Times New Roman"/>
        </w:rPr>
        <w:t xml:space="preserve">on.  </w:t>
      </w:r>
      <w:r w:rsidR="00D41D85" w:rsidRPr="00EF5648">
        <w:rPr>
          <w:rFonts w:ascii="Times New Roman" w:hAnsi="Times New Roman" w:cs="Times New Roman"/>
          <w:lang w:val="en-GB"/>
        </w:rPr>
        <w:t xml:space="preserve">The </w:t>
      </w:r>
      <w:r w:rsidR="002318AE" w:rsidRPr="002318AE">
        <w:rPr>
          <w:rFonts w:ascii="Times New Roman" w:hAnsi="Times New Roman" w:cs="Times New Roman"/>
          <w:b/>
          <w:bCs/>
          <w:lang w:val="en-GB"/>
        </w:rPr>
        <w:t>DNOs</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 xml:space="preserve">will revise and resubmit the report to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 xml:space="preserve">in accordance with any direction by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 xml:space="preserve">where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has determined that it cannot properly form an opinion on the approval of the modification proposal</w:t>
      </w:r>
    </w:p>
    <w:p w14:paraId="5392E078" w14:textId="77777777" w:rsidR="00015D47" w:rsidRPr="00EF5648" w:rsidRDefault="00015D47" w:rsidP="00BB795B">
      <w:pPr>
        <w:spacing w:before="9" w:after="0" w:line="240" w:lineRule="auto"/>
        <w:jc w:val="both"/>
      </w:pPr>
    </w:p>
    <w:p w14:paraId="44BA4BC3" w14:textId="77777777" w:rsidR="00015D47" w:rsidRPr="00EF5648" w:rsidRDefault="0026255B" w:rsidP="00BB795B">
      <w:pPr>
        <w:spacing w:after="0" w:line="240" w:lineRule="auto"/>
        <w:ind w:left="134" w:right="-20"/>
        <w:jc w:val="both"/>
        <w:rPr>
          <w:rFonts w:ascii="Times New Roman" w:eastAsia="Times New Roman" w:hAnsi="Times New Roman" w:cs="Times New Roman"/>
        </w:rPr>
      </w:pP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vi</w:t>
      </w:r>
      <w:proofErr w:type="gramStart"/>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58"/>
        </w:rPr>
        <w:t xml:space="preserve"> </w:t>
      </w:r>
      <w:r w:rsidRPr="00EF5648">
        <w:rPr>
          <w:rFonts w:ascii="Times New Roman" w:eastAsia="Times New Roman" w:hAnsi="Times New Roman" w:cs="Times New Roman"/>
        </w:rPr>
        <w:t>The</w:t>
      </w:r>
      <w:proofErr w:type="gramEnd"/>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s ap</w:t>
      </w:r>
      <w:r w:rsidRPr="00EF5648">
        <w:rPr>
          <w:rFonts w:ascii="Times New Roman" w:eastAsia="Times New Roman" w:hAnsi="Times New Roman" w:cs="Times New Roman"/>
          <w:spacing w:val="1"/>
        </w:rPr>
        <w:t>pr</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002318AE" w:rsidRPr="002318AE">
        <w:rPr>
          <w:rFonts w:ascii="Times New Roman" w:eastAsia="Times New Roman" w:hAnsi="Times New Roman" w:cs="Times New Roman"/>
          <w:b/>
          <w:bCs/>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Autho</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 xml:space="preserve">ity </w:t>
      </w:r>
      <w:r w:rsidRPr="00EF5648">
        <w:rPr>
          <w:rFonts w:ascii="Times New Roman" w:eastAsia="Times New Roman" w:hAnsi="Times New Roman" w:cs="Times New Roman"/>
        </w:rPr>
        <w:t>will be publish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on the</w:t>
      </w:r>
    </w:p>
    <w:p w14:paraId="39F94E75" w14:textId="77777777" w:rsidR="00280B56" w:rsidRDefault="0026255B" w:rsidP="00242A6B">
      <w:pPr>
        <w:spacing w:before="26" w:after="0" w:line="240" w:lineRule="auto"/>
        <w:ind w:left="709" w:right="-20"/>
        <w:jc w:val="both"/>
        <w:rPr>
          <w:rFonts w:ascii="Times New Roman" w:eastAsia="Times New Roman" w:hAnsi="Times New Roman" w:cs="Times New Roman"/>
        </w:rPr>
      </w:pPr>
      <w:proofErr w:type="gramStart"/>
      <w:r w:rsidRPr="00EF5648">
        <w:rPr>
          <w:rFonts w:ascii="Times New Roman" w:eastAsia="Times New Roman" w:hAnsi="Times New Roman" w:cs="Times New Roman"/>
          <w:b/>
          <w:bCs/>
        </w:rPr>
        <w:t>Dist</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i</w:t>
      </w:r>
      <w:r w:rsidRPr="00EF5648">
        <w:rPr>
          <w:rFonts w:ascii="Times New Roman" w:eastAsia="Times New Roman" w:hAnsi="Times New Roman" w:cs="Times New Roman"/>
          <w:b/>
          <w:bCs/>
          <w:spacing w:val="1"/>
        </w:rPr>
        <w:t>bu</w:t>
      </w:r>
      <w:r w:rsidRPr="00EF5648">
        <w:rPr>
          <w:rFonts w:ascii="Times New Roman" w:eastAsia="Times New Roman" w:hAnsi="Times New Roman" w:cs="Times New Roman"/>
          <w:b/>
          <w:bCs/>
        </w:rPr>
        <w:t>tion Co</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 xml:space="preserve">e </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bsi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s a modifi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he </w:t>
      </w:r>
      <w:r w:rsidR="001C060B" w:rsidRPr="001C060B">
        <w:rPr>
          <w:rFonts w:ascii="Times New Roman" w:eastAsia="Times New Roman" w:hAnsi="Times New Roman" w:cs="Times New Roman"/>
          <w:b/>
          <w:bCs/>
        </w:rPr>
        <w:t>Annex 1 Standard</w:t>
      </w:r>
      <w:r w:rsidRPr="00EF5648">
        <w:rPr>
          <w:rFonts w:ascii="Times New Roman" w:eastAsia="Times New Roman" w:hAnsi="Times New Roman" w:cs="Times New Roman"/>
          <w:b/>
          <w:bCs/>
        </w:rPr>
        <w:t>s</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b/>
          <w:bCs/>
        </w:rPr>
        <w:t>A</w:t>
      </w:r>
      <w:r w:rsidR="00735BCB">
        <w:rPr>
          <w:rFonts w:ascii="Times New Roman" w:eastAsia="Times New Roman" w:hAnsi="Times New Roman" w:cs="Times New Roman"/>
          <w:b/>
          <w:bCs/>
        </w:rPr>
        <w:t>nnex</w:t>
      </w:r>
      <w:r w:rsidRPr="00EF5648">
        <w:rPr>
          <w:rFonts w:ascii="Times New Roman" w:eastAsia="Times New Roman" w:hAnsi="Times New Roman" w:cs="Times New Roman"/>
          <w:b/>
          <w:bCs/>
        </w:rPr>
        <w:t xml:space="preserve"> 2</w:t>
      </w:r>
      <w:r w:rsidR="00735BCB">
        <w:rPr>
          <w:rFonts w:ascii="Times New Roman" w:eastAsia="Times New Roman" w:hAnsi="Times New Roman" w:cs="Times New Roman"/>
        </w:rPr>
        <w:t xml:space="preserve"> </w:t>
      </w:r>
      <w:r w:rsidRPr="00EF5648">
        <w:rPr>
          <w:rFonts w:ascii="Times New Roman" w:eastAsia="Times New Roman" w:hAnsi="Times New Roman" w:cs="Times New Roman"/>
          <w:b/>
          <w:bCs/>
          <w:spacing w:val="1"/>
        </w:rPr>
        <w:lastRenderedPageBreak/>
        <w:t>S</w:t>
      </w:r>
      <w:r w:rsidRPr="00EF5648">
        <w:rPr>
          <w:rFonts w:ascii="Times New Roman" w:eastAsia="Times New Roman" w:hAnsi="Times New Roman" w:cs="Times New Roman"/>
          <w:b/>
          <w:bCs/>
        </w:rPr>
        <w:t>tan</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spacing w:val="1"/>
        </w:rPr>
        <w:t>ds</w:t>
      </w:r>
      <w:r w:rsidRPr="00EF5648">
        <w:rPr>
          <w:rFonts w:ascii="Times New Roman" w:eastAsia="Times New Roman" w:hAnsi="Times New Roman" w:cs="Times New Roman"/>
        </w:rPr>
        <w:t>.</w:t>
      </w:r>
      <w:proofErr w:type="gramEnd"/>
    </w:p>
    <w:p w14:paraId="2C43B772" w14:textId="77777777" w:rsidR="00242A6B" w:rsidRDefault="00242A6B" w:rsidP="00242A6B">
      <w:pPr>
        <w:spacing w:before="26" w:after="0" w:line="240" w:lineRule="auto"/>
        <w:ind w:left="709" w:right="-20"/>
        <w:jc w:val="both"/>
        <w:rPr>
          <w:rFonts w:ascii="Times New Roman" w:eastAsia="Times New Roman" w:hAnsi="Times New Roman" w:cs="Times New Roman"/>
        </w:rPr>
      </w:pPr>
    </w:p>
    <w:p w14:paraId="3CE15B31" w14:textId="77777777" w:rsidR="00280B56" w:rsidRPr="00EF5648" w:rsidRDefault="00280B56" w:rsidP="00BB795B">
      <w:pPr>
        <w:spacing w:before="29" w:after="0" w:line="240" w:lineRule="auto"/>
        <w:ind w:left="681" w:right="-20"/>
        <w:rPr>
          <w:rFonts w:ascii="Times New Roman" w:eastAsia="Times New Roman" w:hAnsi="Times New Roman" w:cs="Times New Roman"/>
        </w:rPr>
      </w:pPr>
    </w:p>
    <w:p w14:paraId="2C744B48" w14:textId="77777777" w:rsidR="00B42436" w:rsidRPr="00EF5648" w:rsidRDefault="00BB795B" w:rsidP="00BB795B">
      <w:pPr>
        <w:widowControl/>
        <w:autoSpaceDE w:val="0"/>
        <w:autoSpaceDN w:val="0"/>
        <w:adjustRightInd w:val="0"/>
        <w:spacing w:after="0" w:line="240" w:lineRule="auto"/>
        <w:ind w:left="709" w:hanging="709"/>
        <w:jc w:val="both"/>
        <w:rPr>
          <w:rFonts w:ascii="Times New Roman" w:eastAsia="Times New Roman" w:hAnsi="Times New Roman" w:cs="Times New Roman"/>
        </w:rPr>
      </w:pPr>
      <w:r>
        <w:rPr>
          <w:rFonts w:ascii="Times New Roman" w:eastAsia="Times New Roman" w:hAnsi="Times New Roman" w:cs="Times New Roman"/>
        </w:rPr>
        <w:t xml:space="preserve">  </w:t>
      </w:r>
      <w:proofErr w:type="gramStart"/>
      <w:r w:rsidR="00502F59" w:rsidRPr="00EF5648">
        <w:rPr>
          <w:rFonts w:ascii="Times New Roman" w:eastAsia="Times New Roman" w:hAnsi="Times New Roman" w:cs="Times New Roman"/>
        </w:rPr>
        <w:t>xvii</w:t>
      </w:r>
      <w:proofErr w:type="gramEnd"/>
      <w:r w:rsidR="00502F59" w:rsidRPr="00EF5648">
        <w:rPr>
          <w:rFonts w:ascii="Times New Roman" w:eastAsia="Times New Roman" w:hAnsi="Times New Roman" w:cs="Times New Roman"/>
        </w:rPr>
        <w:tab/>
      </w:r>
      <w:r w:rsidR="00D41D85" w:rsidRPr="00EF5648">
        <w:rPr>
          <w:rFonts w:ascii="Times New Roman" w:hAnsi="Times New Roman" w:cs="Times New Roman"/>
          <w:lang w:val="en-GB"/>
        </w:rPr>
        <w:t xml:space="preserve">A proposal for a modification that falls within the scope of a </w:t>
      </w:r>
      <w:r w:rsidR="001C060B" w:rsidRPr="001C060B">
        <w:rPr>
          <w:rFonts w:ascii="Times New Roman" w:hAnsi="Times New Roman" w:cs="Times New Roman"/>
          <w:b/>
          <w:bCs/>
          <w:lang w:val="en-GB"/>
        </w:rPr>
        <w:t>Significant Code Review</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 xml:space="preserve">shall not be made during the </w:t>
      </w:r>
      <w:r w:rsidR="001C060B" w:rsidRPr="001C060B">
        <w:rPr>
          <w:rFonts w:ascii="Times New Roman" w:hAnsi="Times New Roman" w:cs="Times New Roman"/>
          <w:b/>
          <w:bCs/>
          <w:lang w:val="en-GB"/>
        </w:rPr>
        <w:t>Significant Code Review</w:t>
      </w:r>
      <w:r w:rsidR="00D41D85" w:rsidRPr="00EF5648">
        <w:rPr>
          <w:rFonts w:ascii="Times New Roman" w:hAnsi="Times New Roman" w:cs="Times New Roman"/>
          <w:b/>
          <w:bCs/>
          <w:lang w:val="en-GB"/>
        </w:rPr>
        <w:t xml:space="preserve"> Phase</w:t>
      </w:r>
      <w:r w:rsidR="00D41D85" w:rsidRPr="00EF5648">
        <w:rPr>
          <w:rFonts w:ascii="Times New Roman" w:hAnsi="Times New Roman" w:cs="Times New Roman"/>
          <w:lang w:val="en-GB"/>
        </w:rPr>
        <w:t xml:space="preserve">, except where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 xml:space="preserve">determines that the modification proposal may be made, or otherwise at the direction of the </w:t>
      </w:r>
      <w:r w:rsidR="00D41D85" w:rsidRPr="00EF5648">
        <w:rPr>
          <w:rFonts w:ascii="Times New Roman" w:hAnsi="Times New Roman" w:cs="Times New Roman"/>
          <w:b/>
          <w:bCs/>
          <w:lang w:val="en-GB"/>
        </w:rPr>
        <w:t>Authority</w:t>
      </w:r>
      <w:r w:rsidR="00D41D85" w:rsidRPr="00EF5648">
        <w:rPr>
          <w:rFonts w:ascii="Times New Roman" w:hAnsi="Times New Roman" w:cs="Times New Roman"/>
          <w:lang w:val="en-GB"/>
        </w:rPr>
        <w:t xml:space="preserve">. If a modification proposal is made during a </w:t>
      </w:r>
      <w:r w:rsidR="001C060B" w:rsidRPr="001C060B">
        <w:rPr>
          <w:rFonts w:ascii="Times New Roman" w:hAnsi="Times New Roman" w:cs="Times New Roman"/>
          <w:b/>
          <w:bCs/>
          <w:lang w:val="en-GB"/>
        </w:rPr>
        <w:t>Significant Code Review</w:t>
      </w:r>
      <w:r w:rsidR="00D41D85" w:rsidRPr="00EF5648">
        <w:rPr>
          <w:rFonts w:ascii="Times New Roman" w:hAnsi="Times New Roman" w:cs="Times New Roman"/>
          <w:b/>
          <w:bCs/>
          <w:lang w:val="en-GB"/>
        </w:rPr>
        <w:t xml:space="preserve"> Phase</w:t>
      </w:r>
      <w:r w:rsidR="00D41D85" w:rsidRPr="00EF5648">
        <w:rPr>
          <w:rFonts w:ascii="Times New Roman" w:hAnsi="Times New Roman" w:cs="Times New Roman"/>
          <w:lang w:val="en-GB"/>
        </w:rPr>
        <w:t xml:space="preserve">, the </w:t>
      </w:r>
      <w:r w:rsidR="002318AE" w:rsidRPr="002318AE">
        <w:rPr>
          <w:rFonts w:ascii="Times New Roman" w:hAnsi="Times New Roman" w:cs="Times New Roman"/>
          <w:b/>
          <w:bCs/>
          <w:lang w:val="en-GB"/>
        </w:rPr>
        <w:t>DNOs</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 xml:space="preserve">shall (unless exempted by the </w:t>
      </w:r>
      <w:r w:rsidR="00D41D85" w:rsidRPr="00EF5648">
        <w:rPr>
          <w:rFonts w:ascii="Times New Roman" w:hAnsi="Times New Roman" w:cs="Times New Roman"/>
          <w:b/>
          <w:bCs/>
          <w:lang w:val="en-GB"/>
        </w:rPr>
        <w:t>Authority</w:t>
      </w:r>
      <w:r w:rsidR="00D41D85" w:rsidRPr="00EF5648">
        <w:rPr>
          <w:rFonts w:ascii="Times New Roman" w:hAnsi="Times New Roman" w:cs="Times New Roman"/>
          <w:lang w:val="en-GB"/>
        </w:rPr>
        <w:t xml:space="preserve">) notify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 xml:space="preserve">as soon as practicable of any representations received in relation to the relevance of the </w:t>
      </w:r>
      <w:r w:rsidR="001C060B" w:rsidRPr="001C060B">
        <w:rPr>
          <w:rFonts w:ascii="Times New Roman" w:hAnsi="Times New Roman" w:cs="Times New Roman"/>
          <w:b/>
          <w:bCs/>
          <w:lang w:val="en-GB"/>
        </w:rPr>
        <w:t>Significant Code Review</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 xml:space="preserve">and the </w:t>
      </w:r>
      <w:r w:rsidR="00D41D85" w:rsidRPr="00EF5648">
        <w:rPr>
          <w:rFonts w:ascii="Times New Roman" w:hAnsi="Times New Roman" w:cs="Times New Roman"/>
          <w:b/>
          <w:bCs/>
          <w:lang w:val="en-GB"/>
        </w:rPr>
        <w:t>DNO</w:t>
      </w:r>
      <w:r w:rsidR="00E63371" w:rsidRPr="00EF5648">
        <w:rPr>
          <w:rFonts w:ascii="Times New Roman" w:hAnsi="Times New Roman" w:cs="Times New Roman"/>
          <w:b/>
          <w:bCs/>
          <w:lang w:val="en-GB"/>
        </w:rPr>
        <w:t>’s</w:t>
      </w:r>
      <w:r w:rsidR="00D41D85" w:rsidRPr="00EF5648">
        <w:rPr>
          <w:rFonts w:ascii="Times New Roman" w:hAnsi="Times New Roman" w:cs="Times New Roman"/>
          <w:lang w:val="en-GB"/>
        </w:rPr>
        <w:t xml:space="preserve"> assessment of whether the proposal falls within the scope of the </w:t>
      </w:r>
      <w:r w:rsidR="001C060B" w:rsidRPr="001C060B">
        <w:rPr>
          <w:rFonts w:ascii="Times New Roman" w:hAnsi="Times New Roman" w:cs="Times New Roman"/>
          <w:b/>
          <w:bCs/>
          <w:lang w:val="en-GB"/>
        </w:rPr>
        <w:t>Significant Code Review</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 xml:space="preserve">and its reasons for that assessment. If the </w:t>
      </w:r>
      <w:r w:rsidR="00D41D85" w:rsidRPr="00EF5648">
        <w:rPr>
          <w:rFonts w:ascii="Times New Roman" w:hAnsi="Times New Roman" w:cs="Times New Roman"/>
          <w:b/>
          <w:bCs/>
          <w:lang w:val="en-GB"/>
        </w:rPr>
        <w:t xml:space="preserve">Authority </w:t>
      </w:r>
      <w:r w:rsidR="00D41D85" w:rsidRPr="00EF5648">
        <w:rPr>
          <w:rFonts w:ascii="Times New Roman" w:hAnsi="Times New Roman" w:cs="Times New Roman"/>
          <w:lang w:val="en-GB"/>
        </w:rPr>
        <w:t xml:space="preserve">so directs, the </w:t>
      </w:r>
      <w:r w:rsidR="002318AE" w:rsidRPr="002318AE">
        <w:rPr>
          <w:rFonts w:ascii="Times New Roman" w:hAnsi="Times New Roman" w:cs="Times New Roman"/>
          <w:b/>
          <w:bCs/>
          <w:lang w:val="en-GB"/>
        </w:rPr>
        <w:t>DNOs</w:t>
      </w:r>
      <w:r w:rsidR="00D41D85" w:rsidRPr="00EF5648">
        <w:rPr>
          <w:rFonts w:ascii="Times New Roman" w:hAnsi="Times New Roman" w:cs="Times New Roman"/>
          <w:b/>
          <w:bCs/>
          <w:lang w:val="en-GB"/>
        </w:rPr>
        <w:t xml:space="preserve"> </w:t>
      </w:r>
      <w:r w:rsidR="00D41D85" w:rsidRPr="00EF5648">
        <w:rPr>
          <w:rFonts w:ascii="Times New Roman" w:hAnsi="Times New Roman" w:cs="Times New Roman"/>
          <w:lang w:val="en-GB"/>
        </w:rPr>
        <w:t xml:space="preserve">shall not proceed with the modification proposal until the </w:t>
      </w:r>
      <w:r w:rsidR="001C060B" w:rsidRPr="001C060B">
        <w:rPr>
          <w:rFonts w:ascii="Times New Roman" w:hAnsi="Times New Roman" w:cs="Times New Roman"/>
          <w:b/>
          <w:bCs/>
          <w:lang w:val="en-GB"/>
        </w:rPr>
        <w:t>Significant Code Review</w:t>
      </w:r>
      <w:r w:rsidR="00D41D85" w:rsidRPr="00EF5648">
        <w:rPr>
          <w:rFonts w:ascii="Times New Roman" w:hAnsi="Times New Roman" w:cs="Times New Roman"/>
          <w:b/>
          <w:bCs/>
          <w:lang w:val="en-GB"/>
        </w:rPr>
        <w:t xml:space="preserve"> Phase </w:t>
      </w:r>
      <w:r w:rsidR="00D41D85" w:rsidRPr="00EF5648">
        <w:rPr>
          <w:rFonts w:ascii="Times New Roman" w:hAnsi="Times New Roman" w:cs="Times New Roman"/>
          <w:lang w:val="en-GB"/>
        </w:rPr>
        <w:t>has ended.</w:t>
      </w:r>
    </w:p>
    <w:p w14:paraId="0478D2E4" w14:textId="77777777" w:rsidR="00015D47" w:rsidRPr="00EF5648" w:rsidRDefault="00015D47" w:rsidP="00BB795B">
      <w:pPr>
        <w:spacing w:before="9" w:after="0" w:line="240" w:lineRule="auto"/>
      </w:pPr>
    </w:p>
    <w:p w14:paraId="2A3F1E1E" w14:textId="77777777" w:rsidR="00015D47" w:rsidRPr="00EF5648" w:rsidRDefault="0026255B" w:rsidP="00BB795B">
      <w:pPr>
        <w:spacing w:after="0" w:line="240" w:lineRule="auto"/>
        <w:ind w:left="141" w:right="-20"/>
        <w:rPr>
          <w:rFonts w:ascii="Times New Roman" w:eastAsia="Times New Roman" w:hAnsi="Times New Roman" w:cs="Times New Roman"/>
        </w:rPr>
      </w:pPr>
      <w:r w:rsidRPr="00EF5648">
        <w:rPr>
          <w:rFonts w:ascii="Times New Roman" w:eastAsia="Times New Roman" w:hAnsi="Times New Roman" w:cs="Times New Roman"/>
          <w:b/>
          <w:bCs/>
        </w:rPr>
        <w:t xml:space="preserve">4.2 </w:t>
      </w:r>
      <w:r w:rsidR="001C060B" w:rsidRPr="001C060B">
        <w:rPr>
          <w:rFonts w:ascii="Times New Roman" w:eastAsia="Times New Roman" w:hAnsi="Times New Roman" w:cs="Times New Roman"/>
          <w:b/>
          <w:bCs/>
        </w:rPr>
        <w:t>Individual DNO Standard</w:t>
      </w:r>
      <w:r w:rsidRPr="00EF5648">
        <w:rPr>
          <w:rFonts w:ascii="Times New Roman" w:eastAsia="Times New Roman" w:hAnsi="Times New Roman" w:cs="Times New Roman"/>
          <w:b/>
          <w:bCs/>
        </w:rPr>
        <w:t>s</w:t>
      </w:r>
    </w:p>
    <w:p w14:paraId="52731B98" w14:textId="77777777" w:rsidR="00015D47" w:rsidRPr="00EF5648" w:rsidRDefault="00015D47" w:rsidP="00BB795B">
      <w:pPr>
        <w:spacing w:before="11" w:after="0" w:line="240" w:lineRule="auto"/>
      </w:pPr>
    </w:p>
    <w:p w14:paraId="24F686FD" w14:textId="77777777" w:rsidR="00015D47" w:rsidRDefault="0026255B" w:rsidP="00BB795B">
      <w:pPr>
        <w:spacing w:after="0" w:line="240" w:lineRule="auto"/>
        <w:ind w:left="141" w:right="-20"/>
        <w:rPr>
          <w:rFonts w:ascii="Times New Roman" w:eastAsia="Times New Roman" w:hAnsi="Times New Roman" w:cs="Times New Roman"/>
        </w:rPr>
      </w:pP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l’s</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ov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ra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ments for </w:t>
      </w:r>
      <w:r w:rsidR="001C060B" w:rsidRPr="001C060B">
        <w:rPr>
          <w:rFonts w:ascii="Times New Roman" w:eastAsia="Times New Roman" w:hAnsi="Times New Roman" w:cs="Times New Roman"/>
          <w:b/>
          <w:bCs/>
        </w:rPr>
        <w:t>Individual DNO Standard</w:t>
      </w:r>
      <w:r w:rsidRPr="00EF5648">
        <w:rPr>
          <w:rFonts w:ascii="Times New Roman" w:eastAsia="Times New Roman" w:hAnsi="Times New Roman" w:cs="Times New Roman"/>
          <w:b/>
          <w:bCs/>
        </w:rPr>
        <w:t xml:space="preserve">s </w:t>
      </w:r>
      <w:r w:rsidRPr="00EF5648">
        <w:rPr>
          <w:rFonts w:ascii="Times New Roman" w:eastAsia="Times New Roman" w:hAnsi="Times New Roman" w:cs="Times New Roman"/>
        </w:rPr>
        <w:t xml:space="preserve">is </w:t>
      </w:r>
      <w:r w:rsidRPr="00EF5648">
        <w:rPr>
          <w:rFonts w:ascii="Times New Roman" w:eastAsia="Times New Roman" w:hAnsi="Times New Roman" w:cs="Times New Roman"/>
          <w:spacing w:val="-1"/>
        </w:rPr>
        <w:t>se</w:t>
      </w:r>
      <w:r w:rsidRPr="00EF5648">
        <w:rPr>
          <w:rFonts w:ascii="Times New Roman" w:eastAsia="Times New Roman" w:hAnsi="Times New Roman" w:cs="Times New Roman"/>
        </w:rPr>
        <w:t>t out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more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rPr>
        <w:t>ul</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in</w:t>
      </w:r>
      <w:r w:rsidR="00735BCB">
        <w:rPr>
          <w:rFonts w:ascii="Times New Roman" w:eastAsia="Times New Roman" w:hAnsi="Times New Roman" w:cs="Times New Roman"/>
        </w:rPr>
        <w:t xml:space="preserv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8 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low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in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3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App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ndix</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 xml:space="preserve">1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his </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ro</w:t>
      </w:r>
      <w:r w:rsidRPr="00EF5648">
        <w:rPr>
          <w:rFonts w:ascii="Times New Roman" w:eastAsia="Times New Roman" w:hAnsi="Times New Roman" w:cs="Times New Roman"/>
          <w:spacing w:val="-2"/>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dur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w:t>
      </w:r>
    </w:p>
    <w:p w14:paraId="20A5598D" w14:textId="77777777" w:rsidR="00BB795B" w:rsidRPr="00EF5648" w:rsidRDefault="00BB795B" w:rsidP="00BB795B">
      <w:pPr>
        <w:spacing w:after="0" w:line="240" w:lineRule="auto"/>
        <w:ind w:left="141" w:right="-20"/>
        <w:rPr>
          <w:rFonts w:ascii="Times New Roman" w:eastAsia="Times New Roman" w:hAnsi="Times New Roman" w:cs="Times New Roman"/>
        </w:rPr>
      </w:pPr>
    </w:p>
    <w:p w14:paraId="02692E33" w14:textId="77777777" w:rsidR="00015D47" w:rsidRPr="00984CD6" w:rsidRDefault="00015D47">
      <w:pPr>
        <w:spacing w:before="5" w:after="0" w:line="120" w:lineRule="exact"/>
        <w:rPr>
          <w:sz w:val="12"/>
          <w:szCs w:val="12"/>
        </w:rPr>
      </w:pPr>
    </w:p>
    <w:p w14:paraId="181E01F1" w14:textId="77777777" w:rsidR="00015D47" w:rsidRPr="00BB795B" w:rsidRDefault="0026255B" w:rsidP="00280B56">
      <w:pPr>
        <w:tabs>
          <w:tab w:val="left" w:pos="980"/>
        </w:tabs>
        <w:spacing w:after="0" w:line="240" w:lineRule="auto"/>
        <w:ind w:left="993" w:right="11" w:hanging="852"/>
        <w:rPr>
          <w:rFonts w:ascii="Times New Roman" w:eastAsia="Times New Roman" w:hAnsi="Times New Roman" w:cs="Times New Roman"/>
          <w:color w:val="1F497D" w:themeColor="text2"/>
          <w:sz w:val="24"/>
          <w:szCs w:val="24"/>
        </w:rPr>
      </w:pPr>
      <w:r w:rsidRPr="00BB795B">
        <w:rPr>
          <w:rFonts w:ascii="Times New Roman" w:eastAsia="Times New Roman" w:hAnsi="Times New Roman" w:cs="Times New Roman"/>
          <w:b/>
          <w:bCs/>
          <w:color w:val="1F497D" w:themeColor="text2"/>
          <w:sz w:val="24"/>
          <w:szCs w:val="24"/>
        </w:rPr>
        <w:t xml:space="preserve">5. </w:t>
      </w:r>
      <w:r w:rsidRPr="00BB795B">
        <w:rPr>
          <w:rFonts w:ascii="Times New Roman" w:eastAsia="Times New Roman" w:hAnsi="Times New Roman" w:cs="Times New Roman"/>
          <w:b/>
          <w:bCs/>
          <w:color w:val="1F497D" w:themeColor="text2"/>
          <w:sz w:val="24"/>
          <w:szCs w:val="24"/>
        </w:rPr>
        <w:tab/>
        <w:t>WOR</w:t>
      </w:r>
      <w:r w:rsidRPr="00BB795B">
        <w:rPr>
          <w:rFonts w:ascii="Times New Roman" w:eastAsia="Times New Roman" w:hAnsi="Times New Roman" w:cs="Times New Roman"/>
          <w:b/>
          <w:bCs/>
          <w:color w:val="1F497D" w:themeColor="text2"/>
          <w:spacing w:val="-2"/>
          <w:sz w:val="24"/>
          <w:szCs w:val="24"/>
        </w:rPr>
        <w:t>K</w:t>
      </w:r>
      <w:r w:rsidRPr="00BB795B">
        <w:rPr>
          <w:rFonts w:ascii="Times New Roman" w:eastAsia="Times New Roman" w:hAnsi="Times New Roman" w:cs="Times New Roman"/>
          <w:b/>
          <w:bCs/>
          <w:color w:val="1F497D" w:themeColor="text2"/>
          <w:sz w:val="24"/>
          <w:szCs w:val="24"/>
        </w:rPr>
        <w:t>I</w:t>
      </w:r>
      <w:r w:rsidRPr="00BB795B">
        <w:rPr>
          <w:rFonts w:ascii="Times New Roman" w:eastAsia="Times New Roman" w:hAnsi="Times New Roman" w:cs="Times New Roman"/>
          <w:b/>
          <w:bCs/>
          <w:color w:val="1F497D" w:themeColor="text2"/>
          <w:spacing w:val="2"/>
          <w:sz w:val="24"/>
          <w:szCs w:val="24"/>
        </w:rPr>
        <w:t>N</w:t>
      </w:r>
      <w:r w:rsidRPr="00BB795B">
        <w:rPr>
          <w:rFonts w:ascii="Times New Roman" w:eastAsia="Times New Roman" w:hAnsi="Times New Roman" w:cs="Times New Roman"/>
          <w:b/>
          <w:bCs/>
          <w:color w:val="1F497D" w:themeColor="text2"/>
          <w:sz w:val="24"/>
          <w:szCs w:val="24"/>
        </w:rPr>
        <w:t xml:space="preserve">G </w:t>
      </w:r>
      <w:r w:rsidRPr="00BB795B">
        <w:rPr>
          <w:rFonts w:ascii="Times New Roman" w:eastAsia="Times New Roman" w:hAnsi="Times New Roman" w:cs="Times New Roman"/>
          <w:b/>
          <w:bCs/>
          <w:color w:val="1F497D" w:themeColor="text2"/>
          <w:spacing w:val="-2"/>
          <w:sz w:val="24"/>
          <w:szCs w:val="24"/>
        </w:rPr>
        <w:t>G</w:t>
      </w:r>
      <w:r w:rsidRPr="00BB795B">
        <w:rPr>
          <w:rFonts w:ascii="Times New Roman" w:eastAsia="Times New Roman" w:hAnsi="Times New Roman" w:cs="Times New Roman"/>
          <w:b/>
          <w:bCs/>
          <w:color w:val="1F497D" w:themeColor="text2"/>
          <w:sz w:val="24"/>
          <w:szCs w:val="24"/>
        </w:rPr>
        <w:t>RO</w:t>
      </w:r>
      <w:r w:rsidRPr="00BB795B">
        <w:rPr>
          <w:rFonts w:ascii="Times New Roman" w:eastAsia="Times New Roman" w:hAnsi="Times New Roman" w:cs="Times New Roman"/>
          <w:b/>
          <w:bCs/>
          <w:color w:val="1F497D" w:themeColor="text2"/>
          <w:spacing w:val="2"/>
          <w:sz w:val="24"/>
          <w:szCs w:val="24"/>
        </w:rPr>
        <w:t>U</w:t>
      </w:r>
      <w:r w:rsidRPr="00BB795B">
        <w:rPr>
          <w:rFonts w:ascii="Times New Roman" w:eastAsia="Times New Roman" w:hAnsi="Times New Roman" w:cs="Times New Roman"/>
          <w:b/>
          <w:bCs/>
          <w:color w:val="1F497D" w:themeColor="text2"/>
          <w:spacing w:val="-3"/>
          <w:sz w:val="24"/>
          <w:szCs w:val="24"/>
        </w:rPr>
        <w:t>P</w:t>
      </w:r>
      <w:r w:rsidRPr="00BB795B">
        <w:rPr>
          <w:rFonts w:ascii="Times New Roman" w:eastAsia="Times New Roman" w:hAnsi="Times New Roman" w:cs="Times New Roman"/>
          <w:b/>
          <w:bCs/>
          <w:color w:val="1F497D" w:themeColor="text2"/>
          <w:sz w:val="24"/>
          <w:szCs w:val="24"/>
        </w:rPr>
        <w:t>S</w:t>
      </w:r>
      <w:r w:rsidRPr="00BB795B">
        <w:rPr>
          <w:rFonts w:ascii="Times New Roman" w:eastAsia="Times New Roman" w:hAnsi="Times New Roman" w:cs="Times New Roman"/>
          <w:b/>
          <w:bCs/>
          <w:color w:val="1F497D" w:themeColor="text2"/>
          <w:spacing w:val="2"/>
          <w:sz w:val="24"/>
          <w:szCs w:val="24"/>
        </w:rPr>
        <w:t xml:space="preserve"> </w:t>
      </w:r>
      <w:r w:rsidR="001C060B" w:rsidRPr="00BB795B">
        <w:rPr>
          <w:rFonts w:ascii="Times New Roman" w:eastAsia="Times New Roman" w:hAnsi="Times New Roman" w:cs="Times New Roman"/>
          <w:b/>
          <w:bCs/>
          <w:color w:val="1F497D" w:themeColor="text2"/>
          <w:sz w:val="24"/>
          <w:szCs w:val="24"/>
        </w:rPr>
        <w:t>ANNEX 1 STANDARD</w:t>
      </w:r>
      <w:r w:rsidRPr="00BB795B">
        <w:rPr>
          <w:rFonts w:ascii="Times New Roman" w:eastAsia="Times New Roman" w:hAnsi="Times New Roman" w:cs="Times New Roman"/>
          <w:b/>
          <w:bCs/>
          <w:color w:val="1F497D" w:themeColor="text2"/>
          <w:sz w:val="24"/>
          <w:szCs w:val="24"/>
        </w:rPr>
        <w:t>S</w:t>
      </w:r>
      <w:r w:rsidRPr="00BB795B">
        <w:rPr>
          <w:rFonts w:ascii="Times New Roman" w:eastAsia="Times New Roman" w:hAnsi="Times New Roman" w:cs="Times New Roman"/>
          <w:b/>
          <w:bCs/>
          <w:color w:val="1F497D" w:themeColor="text2"/>
          <w:spacing w:val="1"/>
          <w:sz w:val="24"/>
          <w:szCs w:val="24"/>
        </w:rPr>
        <w:t xml:space="preserve"> </w:t>
      </w:r>
      <w:r w:rsidRPr="00BB795B">
        <w:rPr>
          <w:rFonts w:ascii="Times New Roman" w:eastAsia="Times New Roman" w:hAnsi="Times New Roman" w:cs="Times New Roman"/>
          <w:b/>
          <w:bCs/>
          <w:color w:val="1F497D" w:themeColor="text2"/>
          <w:sz w:val="24"/>
          <w:szCs w:val="24"/>
        </w:rPr>
        <w:t xml:space="preserve">AND </w:t>
      </w:r>
      <w:r w:rsidRPr="00BB795B">
        <w:rPr>
          <w:rFonts w:ascii="Times New Roman" w:eastAsia="Times New Roman" w:hAnsi="Times New Roman" w:cs="Times New Roman"/>
          <w:b/>
          <w:bCs/>
          <w:color w:val="1F497D" w:themeColor="text2"/>
          <w:spacing w:val="1"/>
          <w:sz w:val="24"/>
          <w:szCs w:val="24"/>
        </w:rPr>
        <w:t>A</w:t>
      </w:r>
      <w:r w:rsidRPr="00BB795B">
        <w:rPr>
          <w:rFonts w:ascii="Times New Roman" w:eastAsia="Times New Roman" w:hAnsi="Times New Roman" w:cs="Times New Roman"/>
          <w:b/>
          <w:bCs/>
          <w:color w:val="1F497D" w:themeColor="text2"/>
          <w:sz w:val="24"/>
          <w:szCs w:val="24"/>
        </w:rPr>
        <w:t>P</w:t>
      </w:r>
      <w:r w:rsidRPr="00BB795B">
        <w:rPr>
          <w:rFonts w:ascii="Times New Roman" w:eastAsia="Times New Roman" w:hAnsi="Times New Roman" w:cs="Times New Roman"/>
          <w:b/>
          <w:bCs/>
          <w:color w:val="1F497D" w:themeColor="text2"/>
          <w:spacing w:val="-3"/>
          <w:sz w:val="24"/>
          <w:szCs w:val="24"/>
        </w:rPr>
        <w:t>P</w:t>
      </w:r>
      <w:r w:rsidRPr="00BB795B">
        <w:rPr>
          <w:rFonts w:ascii="Times New Roman" w:eastAsia="Times New Roman" w:hAnsi="Times New Roman" w:cs="Times New Roman"/>
          <w:b/>
          <w:bCs/>
          <w:color w:val="1F497D" w:themeColor="text2"/>
          <w:sz w:val="24"/>
          <w:szCs w:val="24"/>
        </w:rPr>
        <w:t>EN</w:t>
      </w:r>
      <w:r w:rsidRPr="00BB795B">
        <w:rPr>
          <w:rFonts w:ascii="Times New Roman" w:eastAsia="Times New Roman" w:hAnsi="Times New Roman" w:cs="Times New Roman"/>
          <w:b/>
          <w:bCs/>
          <w:color w:val="1F497D" w:themeColor="text2"/>
          <w:spacing w:val="-1"/>
          <w:sz w:val="24"/>
          <w:szCs w:val="24"/>
        </w:rPr>
        <w:t>D</w:t>
      </w:r>
      <w:r w:rsidRPr="00BB795B">
        <w:rPr>
          <w:rFonts w:ascii="Times New Roman" w:eastAsia="Times New Roman" w:hAnsi="Times New Roman" w:cs="Times New Roman"/>
          <w:b/>
          <w:bCs/>
          <w:color w:val="1F497D" w:themeColor="text2"/>
          <w:sz w:val="24"/>
          <w:szCs w:val="24"/>
        </w:rPr>
        <w:t>IX</w:t>
      </w:r>
      <w:r w:rsidRPr="00BB795B">
        <w:rPr>
          <w:rFonts w:ascii="Times New Roman" w:eastAsia="Times New Roman" w:hAnsi="Times New Roman" w:cs="Times New Roman"/>
          <w:b/>
          <w:bCs/>
          <w:color w:val="1F497D" w:themeColor="text2"/>
          <w:spacing w:val="1"/>
          <w:sz w:val="24"/>
          <w:szCs w:val="24"/>
        </w:rPr>
        <w:t xml:space="preserve"> </w:t>
      </w:r>
      <w:r w:rsidRPr="00BB795B">
        <w:rPr>
          <w:rFonts w:ascii="Times New Roman" w:eastAsia="Times New Roman" w:hAnsi="Times New Roman" w:cs="Times New Roman"/>
          <w:b/>
          <w:bCs/>
          <w:color w:val="1F497D" w:themeColor="text2"/>
          <w:sz w:val="24"/>
          <w:szCs w:val="24"/>
        </w:rPr>
        <w:t>2</w:t>
      </w:r>
      <w:r w:rsidR="00280B56">
        <w:rPr>
          <w:rFonts w:ascii="Times New Roman" w:eastAsia="Times New Roman" w:hAnsi="Times New Roman" w:cs="Times New Roman"/>
          <w:b/>
          <w:bCs/>
          <w:color w:val="1F497D" w:themeColor="text2"/>
          <w:spacing w:val="2"/>
          <w:sz w:val="24"/>
          <w:szCs w:val="24"/>
        </w:rPr>
        <w:t xml:space="preserve"> </w:t>
      </w:r>
      <w:r w:rsidRPr="00BB795B">
        <w:rPr>
          <w:rFonts w:ascii="Times New Roman" w:eastAsia="Times New Roman" w:hAnsi="Times New Roman" w:cs="Times New Roman"/>
          <w:b/>
          <w:bCs/>
          <w:color w:val="1F497D" w:themeColor="text2"/>
          <w:spacing w:val="1"/>
          <w:sz w:val="24"/>
          <w:szCs w:val="24"/>
        </w:rPr>
        <w:t>S</w:t>
      </w:r>
      <w:r w:rsidRPr="00BB795B">
        <w:rPr>
          <w:rFonts w:ascii="Times New Roman" w:eastAsia="Times New Roman" w:hAnsi="Times New Roman" w:cs="Times New Roman"/>
          <w:b/>
          <w:bCs/>
          <w:color w:val="1F497D" w:themeColor="text2"/>
          <w:sz w:val="24"/>
          <w:szCs w:val="24"/>
        </w:rPr>
        <w:t>TA</w:t>
      </w:r>
      <w:r w:rsidRPr="00BB795B">
        <w:rPr>
          <w:rFonts w:ascii="Times New Roman" w:eastAsia="Times New Roman" w:hAnsi="Times New Roman" w:cs="Times New Roman"/>
          <w:b/>
          <w:bCs/>
          <w:color w:val="1F497D" w:themeColor="text2"/>
          <w:spacing w:val="-1"/>
          <w:sz w:val="24"/>
          <w:szCs w:val="24"/>
        </w:rPr>
        <w:t>N</w:t>
      </w:r>
      <w:r w:rsidRPr="00BB795B">
        <w:rPr>
          <w:rFonts w:ascii="Times New Roman" w:eastAsia="Times New Roman" w:hAnsi="Times New Roman" w:cs="Times New Roman"/>
          <w:b/>
          <w:bCs/>
          <w:color w:val="1F497D" w:themeColor="text2"/>
          <w:sz w:val="24"/>
          <w:szCs w:val="24"/>
        </w:rPr>
        <w:t>D</w:t>
      </w:r>
      <w:r w:rsidRPr="00BB795B">
        <w:rPr>
          <w:rFonts w:ascii="Times New Roman" w:eastAsia="Times New Roman" w:hAnsi="Times New Roman" w:cs="Times New Roman"/>
          <w:b/>
          <w:bCs/>
          <w:color w:val="1F497D" w:themeColor="text2"/>
          <w:spacing w:val="-1"/>
          <w:sz w:val="24"/>
          <w:szCs w:val="24"/>
        </w:rPr>
        <w:t>A</w:t>
      </w:r>
      <w:r w:rsidRPr="00BB795B">
        <w:rPr>
          <w:rFonts w:ascii="Times New Roman" w:eastAsia="Times New Roman" w:hAnsi="Times New Roman" w:cs="Times New Roman"/>
          <w:b/>
          <w:bCs/>
          <w:color w:val="1F497D" w:themeColor="text2"/>
          <w:sz w:val="24"/>
          <w:szCs w:val="24"/>
        </w:rPr>
        <w:t>R</w:t>
      </w:r>
      <w:r w:rsidRPr="00BB795B">
        <w:rPr>
          <w:rFonts w:ascii="Times New Roman" w:eastAsia="Times New Roman" w:hAnsi="Times New Roman" w:cs="Times New Roman"/>
          <w:b/>
          <w:bCs/>
          <w:color w:val="1F497D" w:themeColor="text2"/>
          <w:spacing w:val="-1"/>
          <w:sz w:val="24"/>
          <w:szCs w:val="24"/>
        </w:rPr>
        <w:t>D</w:t>
      </w:r>
      <w:r w:rsidRPr="00BB795B">
        <w:rPr>
          <w:rFonts w:ascii="Times New Roman" w:eastAsia="Times New Roman" w:hAnsi="Times New Roman" w:cs="Times New Roman"/>
          <w:b/>
          <w:bCs/>
          <w:color w:val="1F497D" w:themeColor="text2"/>
          <w:sz w:val="24"/>
          <w:szCs w:val="24"/>
        </w:rPr>
        <w:t>S</w:t>
      </w:r>
    </w:p>
    <w:p w14:paraId="523D42DC" w14:textId="77777777" w:rsidR="00015D47" w:rsidRPr="00EF5648" w:rsidRDefault="00015D47">
      <w:pPr>
        <w:spacing w:before="5" w:after="0" w:line="110" w:lineRule="exact"/>
      </w:pPr>
    </w:p>
    <w:p w14:paraId="133AC745" w14:textId="77777777" w:rsidR="00015D47" w:rsidRPr="00EF5648" w:rsidRDefault="0026255B" w:rsidP="00BB795B">
      <w:pPr>
        <w:spacing w:after="0" w:line="240" w:lineRule="auto"/>
        <w:ind w:left="141" w:right="-20"/>
        <w:jc w:val="both"/>
        <w:rPr>
          <w:rFonts w:ascii="Times New Roman" w:eastAsia="Times New Roman" w:hAnsi="Times New Roman" w:cs="Times New Roman"/>
        </w:rPr>
      </w:pP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k</w:t>
      </w:r>
      <w:r w:rsidRPr="00EF5648">
        <w:rPr>
          <w:rFonts w:ascii="Times New Roman" w:eastAsia="Times New Roman" w:hAnsi="Times New Roman" w:cs="Times New Roman"/>
        </w:rPr>
        <w: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oup is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to</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lop a modifi</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to an</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b/>
          <w:bCs/>
        </w:rPr>
        <w:t>An</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x 1</w:t>
      </w:r>
      <w:r w:rsidR="00735BCB">
        <w:rPr>
          <w:rFonts w:ascii="Times New Roman" w:eastAsia="Times New Roman" w:hAnsi="Times New Roman" w:cs="Times New Roman"/>
        </w:rPr>
        <w:t xml:space="preserve"> </w:t>
      </w:r>
      <w:r w:rsidRPr="00EF5648">
        <w:rPr>
          <w:rFonts w:ascii="Times New Roman" w:eastAsia="Times New Roman" w:hAnsi="Times New Roman" w:cs="Times New Roman"/>
          <w:b/>
          <w:bCs/>
          <w:spacing w:val="1"/>
        </w:rPr>
        <w:t>S</w:t>
      </w:r>
      <w:r w:rsidRPr="00EF5648">
        <w:rPr>
          <w:rFonts w:ascii="Times New Roman" w:eastAsia="Times New Roman" w:hAnsi="Times New Roman" w:cs="Times New Roman"/>
          <w:b/>
          <w:bCs/>
        </w:rPr>
        <w:t>tan</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d</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 xml:space="preserve">n </w:t>
      </w:r>
      <w:r w:rsidR="001C060B" w:rsidRPr="001C060B">
        <w:rPr>
          <w:rFonts w:ascii="Times New Roman" w:eastAsia="Times New Roman" w:hAnsi="Times New Roman" w:cs="Times New Roman"/>
          <w:b/>
          <w:bCs/>
        </w:rPr>
        <w:t>Annex 2 Standard</w:t>
      </w:r>
      <w:r w:rsidRPr="00EF5648">
        <w:rPr>
          <w:rFonts w:ascii="Times New Roman" w:eastAsia="Times New Roman" w:hAnsi="Times New Roman" w:cs="Times New Roman"/>
          <w:b/>
          <w:bCs/>
          <w:spacing w:val="3"/>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to dev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lop a 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w </w:t>
      </w:r>
      <w:r w:rsidR="001C060B" w:rsidRPr="001C060B">
        <w:rPr>
          <w:rFonts w:ascii="Times New Roman" w:eastAsia="Times New Roman" w:hAnsi="Times New Roman" w:cs="Times New Roman"/>
          <w:b/>
          <w:bCs/>
        </w:rPr>
        <w:t>Annex 1 Standard</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b/>
          <w:bCs/>
        </w:rPr>
        <w:t>A</w:t>
      </w:r>
      <w:r w:rsidR="00735BCB">
        <w:rPr>
          <w:rFonts w:ascii="Times New Roman" w:eastAsia="Times New Roman" w:hAnsi="Times New Roman" w:cs="Times New Roman"/>
          <w:b/>
          <w:bCs/>
        </w:rPr>
        <w:t>nnex</w:t>
      </w:r>
      <w:r w:rsidRPr="00EF5648">
        <w:rPr>
          <w:rFonts w:ascii="Times New Roman" w:eastAsia="Times New Roman" w:hAnsi="Times New Roman" w:cs="Times New Roman"/>
          <w:b/>
          <w:bCs/>
        </w:rPr>
        <w:t xml:space="preserve"> 2</w:t>
      </w:r>
      <w:r w:rsidR="00735BCB">
        <w:rPr>
          <w:rFonts w:ascii="Times New Roman" w:eastAsia="Times New Roman" w:hAnsi="Times New Roman" w:cs="Times New Roman"/>
        </w:rPr>
        <w:t xml:space="preserve"> </w:t>
      </w:r>
      <w:r w:rsidRPr="00EF5648">
        <w:rPr>
          <w:rFonts w:ascii="Times New Roman" w:eastAsia="Times New Roman" w:hAnsi="Times New Roman" w:cs="Times New Roman"/>
          <w:b/>
          <w:bCs/>
          <w:spacing w:val="1"/>
        </w:rPr>
        <w:t>S</w:t>
      </w:r>
      <w:r w:rsidRPr="00EF5648">
        <w:rPr>
          <w:rFonts w:ascii="Times New Roman" w:eastAsia="Times New Roman" w:hAnsi="Times New Roman" w:cs="Times New Roman"/>
          <w:b/>
          <w:bCs/>
        </w:rPr>
        <w:t>tan</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rPr>
        <w:t xml:space="preserve">, the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ppro</w:t>
      </w:r>
      <w:r w:rsidRPr="00EF5648">
        <w:rPr>
          <w:rFonts w:ascii="Times New Roman" w:eastAsia="Times New Roman" w:hAnsi="Times New Roman" w:cs="Times New Roman"/>
          <w:spacing w:val="-1"/>
        </w:rPr>
        <w:t>v</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2"/>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rms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 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mes</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d sp</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i</w:t>
      </w:r>
      <w:r w:rsidRPr="00EF5648">
        <w:rPr>
          <w:rFonts w:ascii="Times New Roman" w:eastAsia="Times New Roman" w:hAnsi="Times New Roman" w:cs="Times New Roman"/>
          <w:spacing w:val="4"/>
        </w:rPr>
        <w:t>f</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porting</w:t>
      </w:r>
      <w:r w:rsidR="0067574F"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ra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ments.</w:t>
      </w:r>
      <w:r w:rsidR="0067574F" w:rsidRPr="00EF5648">
        <w:rPr>
          <w:rFonts w:ascii="Times New Roman" w:eastAsia="Times New Roman" w:hAnsi="Times New Roman" w:cs="Times New Roman"/>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3"/>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5367FC">
        <w:rPr>
          <w:rFonts w:ascii="Times New Roman" w:eastAsia="Times New Roman" w:hAnsi="Times New Roman" w:cs="Times New Roman"/>
          <w:b/>
        </w:rPr>
        <w:t>Chai</w:t>
      </w:r>
      <w:r w:rsidRPr="005367FC">
        <w:rPr>
          <w:rFonts w:ascii="Times New Roman" w:eastAsia="Times New Roman" w:hAnsi="Times New Roman" w:cs="Times New Roman"/>
          <w:b/>
          <w:spacing w:val="-1"/>
        </w:rPr>
        <w:t>r</w:t>
      </w:r>
      <w:r w:rsidRPr="005367FC">
        <w:rPr>
          <w:rFonts w:ascii="Times New Roman" w:eastAsia="Times New Roman" w:hAnsi="Times New Roman" w:cs="Times New Roman"/>
          <w:b/>
        </w:rPr>
        <w:t>man</w:t>
      </w:r>
      <w:r w:rsidRPr="00EF5648">
        <w:rPr>
          <w:rFonts w:ascii="Times New Roman" w:eastAsia="Times New Roman" w:hAnsi="Times New Roman" w:cs="Times New Roman"/>
        </w:rPr>
        <w:t xml:space="preserve">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S</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king G</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oup.</w:t>
      </w:r>
      <w:r w:rsidR="0067574F" w:rsidRPr="00EF5648">
        <w:rPr>
          <w:rFonts w:ascii="Times New Roman" w:eastAsia="Times New Roman" w:hAnsi="Times New Roman" w:cs="Times New Roman"/>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S</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roup</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 c</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nsultation wi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 the </w:t>
      </w:r>
      <w:r w:rsidRPr="005367FC">
        <w:rPr>
          <w:rFonts w:ascii="Times New Roman" w:eastAsia="Times New Roman" w:hAnsi="Times New Roman" w:cs="Times New Roman"/>
          <w:b/>
        </w:rPr>
        <w:t>Ch</w:t>
      </w:r>
      <w:r w:rsidRPr="005367FC">
        <w:rPr>
          <w:rFonts w:ascii="Times New Roman" w:eastAsia="Times New Roman" w:hAnsi="Times New Roman" w:cs="Times New Roman"/>
          <w:b/>
          <w:spacing w:val="-1"/>
        </w:rPr>
        <w:t>a</w:t>
      </w:r>
      <w:r w:rsidRPr="005367FC">
        <w:rPr>
          <w:rFonts w:ascii="Times New Roman" w:eastAsia="Times New Roman" w:hAnsi="Times New Roman" w:cs="Times New Roman"/>
          <w:b/>
        </w:rPr>
        <w:t>irman</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of the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ppoint</w:t>
      </w:r>
      <w:r w:rsidRPr="00EF5648">
        <w:rPr>
          <w:rFonts w:ascii="Times New Roman" w:eastAsia="Times New Roman" w:hAnsi="Times New Roman" w:cs="Times New Roman"/>
          <w:spacing w:val="1"/>
        </w:rPr>
        <w:t xml:space="preserve"> </w:t>
      </w:r>
      <w:r w:rsidR="00B26818" w:rsidRPr="00B26818">
        <w:rPr>
          <w:rFonts w:ascii="Times New Roman" w:eastAsia="Times New Roman" w:hAnsi="Times New Roman" w:cs="Times New Roman"/>
          <w:b/>
          <w:spacing w:val="3"/>
        </w:rPr>
        <w:t>Member</w:t>
      </w:r>
      <w:r w:rsidRPr="00EF5648">
        <w:rPr>
          <w:rFonts w:ascii="Times New Roman" w:eastAsia="Times New Roman" w:hAnsi="Times New Roman" w:cs="Times New Roman"/>
        </w:rPr>
        <w:t>s of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tan</w:t>
      </w:r>
      <w:r w:rsidRPr="00EF5648">
        <w:rPr>
          <w:rFonts w:ascii="Times New Roman" w:eastAsia="Times New Roman" w:hAnsi="Times New Roman" w:cs="Times New Roman"/>
          <w:spacing w:val="2"/>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oup.</w:t>
      </w:r>
      <w:r w:rsidR="0067574F" w:rsidRPr="00EF5648">
        <w:rPr>
          <w:rFonts w:ascii="Times New Roman" w:eastAsia="Times New Roman" w:hAnsi="Times New Roman" w:cs="Times New Roman"/>
        </w:rPr>
        <w:t xml:space="preserve">  </w:t>
      </w:r>
      <w:r w:rsidR="00B26818" w:rsidRPr="00B26818">
        <w:rPr>
          <w:rFonts w:ascii="Times New Roman" w:eastAsia="Times New Roman" w:hAnsi="Times New Roman" w:cs="Times New Roman"/>
          <w:b/>
        </w:rPr>
        <w:t>Member</w:t>
      </w:r>
      <w:r w:rsidRPr="00EF5648">
        <w:rPr>
          <w:rFonts w:ascii="Times New Roman" w:eastAsia="Times New Roman" w:hAnsi="Times New Roman" w:cs="Times New Roman"/>
        </w:rPr>
        <w:t>ship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p should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w:t>
      </w:r>
      <w:r w:rsidRPr="00EF5648">
        <w:rPr>
          <w:rFonts w:ascii="Times New Roman" w:eastAsia="Times New Roman" w:hAnsi="Times New Roman" w:cs="Times New Roman"/>
          <w:spacing w:val="3"/>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sts</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of those</w:t>
      </w:r>
      <w:r w:rsidRPr="00EF5648">
        <w:rPr>
          <w:rFonts w:ascii="Times New Roman" w:eastAsia="Times New Roman" w:hAnsi="Times New Roman" w:cs="Times New Roman"/>
          <w:spacing w:val="2"/>
        </w:rPr>
        <w:t xml:space="preserve"> </w:t>
      </w:r>
      <w:r w:rsidR="002318AE" w:rsidRPr="002318AE">
        <w:rPr>
          <w:rFonts w:ascii="Times New Roman" w:eastAsia="Times New Roman" w:hAnsi="Times New Roman" w:cs="Times New Roman"/>
          <w:b/>
          <w:bCs/>
          <w:spacing w:val="2"/>
        </w:rPr>
        <w:t>DNOs</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er</w:t>
      </w:r>
      <w:r w:rsidRPr="00EF5648">
        <w:rPr>
          <w:rFonts w:ascii="Times New Roman" w:eastAsia="Times New Roman" w:hAnsi="Times New Roman" w:cs="Times New Roman"/>
          <w:b/>
          <w:bCs/>
        </w:rPr>
        <w:t xml:space="preserve">s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f</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 xml:space="preserve">ted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y the modifi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on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lso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lu</w:t>
      </w:r>
      <w:r w:rsidRPr="00EF5648">
        <w:rPr>
          <w:rFonts w:ascii="Times New Roman" w:eastAsia="Times New Roman" w:hAnsi="Times New Roman" w:cs="Times New Roman"/>
          <w:spacing w:val="3"/>
        </w:rPr>
        <w:t>d</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othe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2"/>
        </w:rPr>
        <w:t>f</w:t>
      </w:r>
      <w:r w:rsidRPr="00EF5648">
        <w:rPr>
          <w:rFonts w:ascii="Times New Roman" w:eastAsia="Times New Roman" w:hAnsi="Times New Roman" w:cs="Times New Roman"/>
        </w:rPr>
        <w:t>r</w:t>
      </w:r>
      <w:r w:rsidRPr="00EF5648">
        <w:rPr>
          <w:rFonts w:ascii="Times New Roman" w:eastAsia="Times New Roman" w:hAnsi="Times New Roman" w:cs="Times New Roman"/>
          <w:spacing w:val="1"/>
        </w:rPr>
        <w:t>o</w:t>
      </w:r>
      <w:r w:rsidRPr="00EF5648">
        <w:rPr>
          <w:rFonts w:ascii="Times New Roman" w:eastAsia="Times New Roman" w:hAnsi="Times New Roman" w:cs="Times New Roman"/>
        </w:rPr>
        <w:t xml:space="preserve">m </w:t>
      </w:r>
      <w:r w:rsidRPr="00EF5648">
        <w:rPr>
          <w:rFonts w:ascii="Times New Roman" w:eastAsia="Times New Roman" w:hAnsi="Times New Roman" w:cs="Times New Roman"/>
          <w:spacing w:val="3"/>
        </w:rPr>
        <w:t>o</w:t>
      </w:r>
      <w:r w:rsidRPr="00EF5648">
        <w:rPr>
          <w:rFonts w:ascii="Times New Roman" w:eastAsia="Times New Roman" w:hAnsi="Times New Roman" w:cs="Times New Roman"/>
        </w:rPr>
        <w:t>uts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de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who</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 xml:space="preserve">ring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2"/>
        </w:rPr>
        <w:t>x</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rtise or</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 s</w:t>
      </w:r>
      <w:r w:rsidRPr="00EF5648">
        <w:rPr>
          <w:rFonts w:ascii="Times New Roman" w:eastAsia="Times New Roman" w:hAnsi="Times New Roman" w:cs="Times New Roman"/>
          <w:spacing w:val="1"/>
        </w:rPr>
        <w:t>ta</w:t>
      </w:r>
      <w:r w:rsidRPr="00EF5648">
        <w:rPr>
          <w:rFonts w:ascii="Times New Roman" w:eastAsia="Times New Roman" w:hAnsi="Times New Roman" w:cs="Times New Roman"/>
        </w:rPr>
        <w:t>k</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holde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s f</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om ou</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side </w:t>
      </w:r>
      <w:proofErr w:type="spellStart"/>
      <w:r w:rsidRPr="00EF5648">
        <w:rPr>
          <w:rFonts w:ascii="Times New Roman" w:eastAsia="Times New Roman" w:hAnsi="Times New Roman" w:cs="Times New Roman"/>
          <w:spacing w:val="2"/>
        </w:rPr>
        <w:t>t</w:t>
      </w:r>
      <w:r w:rsidRPr="00EF5648">
        <w:rPr>
          <w:rFonts w:ascii="Times New Roman" w:eastAsia="Times New Roman" w:hAnsi="Times New Roman" w:cs="Times New Roman"/>
        </w:rPr>
        <w:t>he</w:t>
      </w:r>
      <w:r w:rsidR="00735BCB" w:rsidRPr="005367FC">
        <w:rPr>
          <w:rFonts w:ascii="Times New Roman" w:eastAsia="Times New Roman" w:hAnsi="Times New Roman" w:cs="Times New Roman"/>
          <w:b/>
          <w:spacing w:val="1"/>
        </w:rPr>
        <w:t>Panel</w:t>
      </w:r>
      <w:proofErr w:type="spellEnd"/>
      <w:r w:rsidRPr="00EF5648">
        <w:rPr>
          <w:rFonts w:ascii="Times New Roman" w:eastAsia="Times New Roman" w:hAnsi="Times New Roman" w:cs="Times New Roman"/>
        </w:rPr>
        <w:t>.</w:t>
      </w:r>
      <w:r w:rsidR="0067574F"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 the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ior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re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ment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the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 the S</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roup</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will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ble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to 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w:t>
      </w:r>
      <w:r w:rsidRPr="00EF5648">
        <w:rPr>
          <w:rFonts w:ascii="Times New Roman" w:eastAsia="Times New Roman" w:hAnsi="Times New Roman" w:cs="Times New Roman"/>
          <w:spacing w:val="3"/>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out p</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m</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4"/>
        </w:rPr>
        <w:t>r</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publ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c</w:t>
      </w:r>
      <w:r w:rsidRPr="00EF5648">
        <w:rPr>
          <w:rFonts w:ascii="Times New Roman" w:eastAsia="Times New Roman" w:hAnsi="Times New Roman" w:cs="Times New Roman"/>
          <w:spacing w:val="-1"/>
        </w:rPr>
        <w:t xml:space="preserve"> c</w:t>
      </w:r>
      <w:r w:rsidRPr="00EF5648">
        <w:rPr>
          <w:rFonts w:ascii="Times New Roman" w:eastAsia="Times New Roman" w:hAnsi="Times New Roman" w:cs="Times New Roman"/>
        </w:rPr>
        <w:t>onsultation on the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inciples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se</w:t>
      </w:r>
      <w:r w:rsidRPr="00EF5648">
        <w:rPr>
          <w:rFonts w:ascii="Times New Roman" w:eastAsia="Times New Roman" w:hAnsi="Times New Roman" w:cs="Times New Roman"/>
        </w:rPr>
        <w:t>d st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rds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oj</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ts and</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on d</w:t>
      </w:r>
      <w:r w:rsidRPr="00EF5648">
        <w:rPr>
          <w:rFonts w:ascii="Times New Roman" w:eastAsia="Times New Roman" w:hAnsi="Times New Roman" w:cs="Times New Roman"/>
          <w:spacing w:val="-1"/>
        </w:rPr>
        <w:t>ra</w:t>
      </w:r>
      <w:r w:rsidRPr="00EF5648">
        <w:rPr>
          <w:rFonts w:ascii="Times New Roman" w:eastAsia="Times New Roman" w:hAnsi="Times New Roman" w:cs="Times New Roman"/>
        </w:rPr>
        <w:t>ft 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S</w:t>
      </w:r>
      <w:r w:rsidRPr="00EF5648">
        <w:rPr>
          <w:rFonts w:ascii="Times New Roman" w:eastAsia="Times New Roman" w:hAnsi="Times New Roman" w:cs="Times New Roman"/>
        </w:rPr>
        <w:t>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king G</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oup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following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obj</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w:t>
      </w:r>
    </w:p>
    <w:p w14:paraId="50FB5145" w14:textId="77777777" w:rsidR="00015D47" w:rsidRPr="00EF5648" w:rsidRDefault="00015D47" w:rsidP="00BB795B">
      <w:pPr>
        <w:spacing w:before="16" w:after="0" w:line="240" w:lineRule="auto"/>
        <w:jc w:val="both"/>
      </w:pPr>
    </w:p>
    <w:p w14:paraId="5469AE8A" w14:textId="77777777" w:rsidR="00015D47" w:rsidRPr="00EF5648" w:rsidRDefault="0026255B" w:rsidP="00BB795B">
      <w:pPr>
        <w:spacing w:after="0" w:line="240" w:lineRule="auto"/>
        <w:ind w:left="681" w:right="492" w:hanging="307"/>
        <w:jc w:val="both"/>
        <w:rPr>
          <w:rFonts w:ascii="Times New Roman" w:eastAsia="Times New Roman" w:hAnsi="Times New Roman" w:cs="Times New Roman"/>
        </w:rPr>
      </w:pPr>
      <w:proofErr w:type="spellStart"/>
      <w:proofErr w:type="gramStart"/>
      <w:r w:rsidRPr="00EF5648">
        <w:rPr>
          <w:rFonts w:ascii="Times New Roman" w:eastAsia="Times New Roman" w:hAnsi="Times New Roman" w:cs="Times New Roman"/>
        </w:rPr>
        <w:t>i</w:t>
      </w:r>
      <w:proofErr w:type="spellEnd"/>
      <w:proofErr w:type="gramEnd"/>
      <w:r w:rsidRPr="00EF5648">
        <w:rPr>
          <w:rFonts w:ascii="Times New Roman" w:eastAsia="Times New Roman" w:hAnsi="Times New Roman" w:cs="Times New Roman"/>
        </w:rPr>
        <w:t>.   to follow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ms of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ef</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nd instr</w:t>
      </w:r>
      <w:r w:rsidRPr="00EF5648">
        <w:rPr>
          <w:rFonts w:ascii="Times New Roman" w:eastAsia="Times New Roman" w:hAnsi="Times New Roman" w:cs="Times New Roman"/>
          <w:spacing w:val="2"/>
        </w:rPr>
        <w:t>u</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ons of the</w:t>
      </w:r>
      <w:r w:rsidRPr="00EF5648">
        <w:rPr>
          <w:rFonts w:ascii="Times New Roman" w:eastAsia="Times New Roman" w:hAnsi="Times New Roman" w:cs="Times New Roman"/>
          <w:spacing w:val="4"/>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nd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port to the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 xml:space="preserve">in </w:t>
      </w:r>
      <w:r w:rsidRPr="00EF5648">
        <w:rPr>
          <w:rFonts w:ascii="Times New Roman" w:eastAsia="Times New Roman" w:hAnsi="Times New Roman" w:cs="Times New Roman"/>
          <w:spacing w:val="-1"/>
        </w:rPr>
        <w:t>acc</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rd</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with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3"/>
        </w:rPr>
        <w:t>m</w:t>
      </w:r>
      <w:r w:rsidRPr="00EF5648">
        <w:rPr>
          <w:rFonts w:ascii="Times New Roman" w:eastAsia="Times New Roman" w:hAnsi="Times New Roman" w:cs="Times New Roman"/>
        </w:rPr>
        <w:t xml:space="preserve">s of </w:t>
      </w:r>
      <w:r w:rsidRPr="00EF5648">
        <w:rPr>
          <w:rFonts w:ascii="Times New Roman" w:eastAsia="Times New Roman" w:hAnsi="Times New Roman" w:cs="Times New Roman"/>
          <w:spacing w:val="-1"/>
        </w:rPr>
        <w:t>re</w:t>
      </w:r>
      <w:r w:rsidRPr="00EF5648">
        <w:rPr>
          <w:rFonts w:ascii="Times New Roman" w:eastAsia="Times New Roman" w:hAnsi="Times New Roman" w:cs="Times New Roman"/>
          <w:spacing w:val="1"/>
        </w:rPr>
        <w:t>f</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e</w:t>
      </w:r>
      <w:r w:rsidRPr="00EF5648">
        <w:rPr>
          <w:rFonts w:ascii="Times New Roman" w:eastAsia="Times New Roman" w:hAnsi="Times New Roman" w:cs="Times New Roman"/>
          <w:b/>
          <w:bCs/>
        </w:rPr>
        <w:t>.</w:t>
      </w:r>
    </w:p>
    <w:p w14:paraId="7559C23D" w14:textId="77777777" w:rsidR="00015D47" w:rsidRPr="00EF5648" w:rsidRDefault="00015D47" w:rsidP="00BB795B">
      <w:pPr>
        <w:spacing w:before="9" w:after="0" w:line="240" w:lineRule="auto"/>
        <w:jc w:val="both"/>
      </w:pPr>
    </w:p>
    <w:p w14:paraId="0F7DA3C3" w14:textId="77777777" w:rsidR="00015D47" w:rsidRPr="00EF5648" w:rsidRDefault="0026255B" w:rsidP="00BB795B">
      <w:pPr>
        <w:spacing w:after="0" w:line="240" w:lineRule="auto"/>
        <w:ind w:left="681" w:right="149" w:hanging="374"/>
        <w:jc w:val="both"/>
        <w:rPr>
          <w:rFonts w:ascii="Times New Roman" w:eastAsia="Times New Roman" w:hAnsi="Times New Roman" w:cs="Times New Roman"/>
        </w:rPr>
      </w:pPr>
      <w:r w:rsidRPr="00EF5648">
        <w:rPr>
          <w:rFonts w:ascii="Times New Roman" w:eastAsia="Times New Roman" w:hAnsi="Times New Roman" w:cs="Times New Roman"/>
        </w:rPr>
        <w:t xml:space="preserve">ii.   </w:t>
      </w:r>
      <w:proofErr w:type="gramStart"/>
      <w:r w:rsidRPr="00EF5648">
        <w:rPr>
          <w:rFonts w:ascii="Times New Roman" w:eastAsia="Times New Roman" w:hAnsi="Times New Roman" w:cs="Times New Roman"/>
        </w:rPr>
        <w:t>to</w:t>
      </w:r>
      <w:proofErr w:type="gramEnd"/>
      <w:r w:rsidRPr="00EF5648">
        <w:rPr>
          <w:rFonts w:ascii="Times New Roman" w:eastAsia="Times New Roman" w:hAnsi="Times New Roman" w:cs="Times New Roman"/>
        </w:rPr>
        <w:t xml:space="preserve"> se</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k in</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rn</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con</w:t>
      </w:r>
      <w:r w:rsidRPr="00EF5648">
        <w:rPr>
          <w:rFonts w:ascii="Times New Roman" w:eastAsia="Times New Roman" w:hAnsi="Times New Roman" w:cs="Times New Roman"/>
          <w:spacing w:val="2"/>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ns</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s on 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lop</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nt of</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 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rt to the</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ing out propos</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ls for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w </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 modifi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w:t>
      </w:r>
      <w:r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Annex 1 Standard</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00B26818" w:rsidRPr="00EF5648">
        <w:rPr>
          <w:rFonts w:ascii="Times New Roman" w:eastAsia="Times New Roman" w:hAnsi="Times New Roman" w:cs="Times New Roman"/>
          <w:b/>
          <w:bCs/>
        </w:rPr>
        <w:t>A</w:t>
      </w:r>
      <w:r w:rsidR="00B26818">
        <w:rPr>
          <w:rFonts w:ascii="Times New Roman" w:eastAsia="Times New Roman" w:hAnsi="Times New Roman" w:cs="Times New Roman"/>
          <w:b/>
          <w:bCs/>
        </w:rPr>
        <w:t>nnex</w:t>
      </w:r>
      <w:r w:rsidR="00B26818"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b/>
          <w:bCs/>
        </w:rPr>
        <w:t>2</w:t>
      </w:r>
      <w:r w:rsidRPr="00EF5648">
        <w:rPr>
          <w:rFonts w:ascii="Times New Roman" w:eastAsia="Times New Roman" w:hAnsi="Times New Roman" w:cs="Times New Roman"/>
          <w:b/>
          <w:bCs/>
          <w:spacing w:val="-2"/>
        </w:rPr>
        <w:t xml:space="preserve"> </w:t>
      </w:r>
      <w:r w:rsidRPr="00EF5648">
        <w:rPr>
          <w:rFonts w:ascii="Times New Roman" w:eastAsia="Times New Roman" w:hAnsi="Times New Roman" w:cs="Times New Roman"/>
          <w:b/>
          <w:bCs/>
          <w:spacing w:val="1"/>
        </w:rPr>
        <w:t>S</w:t>
      </w:r>
      <w:r w:rsidRPr="00EF5648">
        <w:rPr>
          <w:rFonts w:ascii="Times New Roman" w:eastAsia="Times New Roman" w:hAnsi="Times New Roman" w:cs="Times New Roman"/>
          <w:b/>
          <w:bCs/>
        </w:rPr>
        <w:t>tan</w:t>
      </w:r>
      <w:r w:rsidRPr="00EF5648">
        <w:rPr>
          <w:rFonts w:ascii="Times New Roman" w:eastAsia="Times New Roman" w:hAnsi="Times New Roman" w:cs="Times New Roman"/>
          <w:b/>
          <w:bCs/>
          <w:spacing w:val="1"/>
        </w:rPr>
        <w:t>d</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r</w:t>
      </w:r>
      <w:r w:rsidRPr="00EF5648">
        <w:rPr>
          <w:rFonts w:ascii="Times New Roman" w:eastAsia="Times New Roman" w:hAnsi="Times New Roman" w:cs="Times New Roman"/>
          <w:b/>
          <w:bCs/>
        </w:rPr>
        <w:t>d</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 stage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 xml:space="preserve">is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a</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m which is su</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table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2"/>
        </w:rPr>
        <w:t>p</w:t>
      </w:r>
      <w:r w:rsidRPr="00EF5648">
        <w:rPr>
          <w:rFonts w:ascii="Times New Roman" w:eastAsia="Times New Roman" w:hAnsi="Times New Roman" w:cs="Times New Roman"/>
        </w:rPr>
        <w:t>ubl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w:t>
      </w:r>
    </w:p>
    <w:p w14:paraId="62001E38" w14:textId="77777777" w:rsidR="00015D47" w:rsidRPr="00EF5648" w:rsidRDefault="00015D47" w:rsidP="00BB795B">
      <w:pPr>
        <w:spacing w:before="10" w:after="0" w:line="240" w:lineRule="auto"/>
        <w:jc w:val="both"/>
      </w:pPr>
    </w:p>
    <w:p w14:paraId="399434E4" w14:textId="77777777" w:rsidR="00015D47" w:rsidRPr="00EF5648" w:rsidRDefault="0026255B" w:rsidP="00BB795B">
      <w:pPr>
        <w:tabs>
          <w:tab w:val="left" w:pos="5860"/>
        </w:tabs>
        <w:spacing w:after="0" w:line="240" w:lineRule="auto"/>
        <w:ind w:left="681" w:right="141" w:hanging="439"/>
        <w:jc w:val="both"/>
        <w:rPr>
          <w:rFonts w:ascii="Times New Roman" w:eastAsia="Times New Roman" w:hAnsi="Times New Roman" w:cs="Times New Roman"/>
        </w:rPr>
      </w:pPr>
      <w:r w:rsidRPr="00EF5648">
        <w:rPr>
          <w:rFonts w:ascii="Times New Roman" w:eastAsia="Times New Roman" w:hAnsi="Times New Roman" w:cs="Times New Roman"/>
        </w:rPr>
        <w:t>iii</w:t>
      </w:r>
      <w:proofErr w:type="gramStart"/>
      <w:r w:rsidRPr="00EF5648">
        <w:rPr>
          <w:rFonts w:ascii="Times New Roman" w:eastAsia="Times New Roman" w:hAnsi="Times New Roman" w:cs="Times New Roman"/>
        </w:rPr>
        <w:t xml:space="preserve">. </w:t>
      </w:r>
      <w:r w:rsidRPr="00EF5648">
        <w:rPr>
          <w:rFonts w:ascii="Times New Roman" w:eastAsia="Times New Roman" w:hAnsi="Times New Roman" w:cs="Times New Roman"/>
          <w:spacing w:val="58"/>
        </w:rPr>
        <w:t xml:space="preserve"> </w:t>
      </w:r>
      <w:r w:rsidRPr="00EF5648">
        <w:rPr>
          <w:rFonts w:ascii="Times New Roman" w:eastAsia="Times New Roman" w:hAnsi="Times New Roman" w:cs="Times New Roman"/>
        </w:rPr>
        <w:t>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re</w:t>
      </w:r>
      <w:proofErr w:type="gramEnd"/>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u</w:t>
      </w:r>
      <w:r w:rsidRPr="00EF5648">
        <w:rPr>
          <w:rFonts w:ascii="Times New Roman" w:eastAsia="Times New Roman" w:hAnsi="Times New Roman" w:cs="Times New Roman"/>
          <w:spacing w:val="2"/>
        </w:rPr>
        <w:t>n</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solved issues</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make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it</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i</w:t>
      </w:r>
      <w:r w:rsidRPr="00EF5648">
        <w:rPr>
          <w:rFonts w:ascii="Times New Roman" w:eastAsia="Times New Roman" w:hAnsi="Times New Roman" w:cs="Times New Roman"/>
          <w:spacing w:val="1"/>
        </w:rPr>
        <w:t>m</w:t>
      </w:r>
      <w:r w:rsidRPr="00EF5648">
        <w:rPr>
          <w:rFonts w:ascii="Times New Roman" w:eastAsia="Times New Roman" w:hAnsi="Times New Roman" w:cs="Times New Roman"/>
        </w:rPr>
        <w:t>poss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ble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S</w:t>
      </w:r>
      <w:r w:rsidRPr="00EF5648">
        <w:rPr>
          <w:rFonts w:ascii="Times New Roman" w:eastAsia="Times New Roman" w:hAnsi="Times New Roman" w:cs="Times New Roman"/>
        </w:rPr>
        <w:t>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o</w:t>
      </w:r>
      <w:r w:rsidRPr="00EF5648">
        <w:rPr>
          <w:rFonts w:ascii="Times New Roman" w:eastAsia="Times New Roman" w:hAnsi="Times New Roman" w:cs="Times New Roman"/>
          <w:spacing w:val="2"/>
        </w:rPr>
        <w:t>u</w:t>
      </w:r>
      <w:r w:rsidRPr="00EF5648">
        <w:rPr>
          <w:rFonts w:ascii="Times New Roman" w:eastAsia="Times New Roman" w:hAnsi="Times New Roman" w:cs="Times New Roman"/>
        </w:rPr>
        <w:t>p to put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w</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 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me</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ni</w:t>
      </w:r>
      <w:r w:rsidRPr="00EF5648">
        <w:rPr>
          <w:rFonts w:ascii="Times New Roman" w:eastAsia="Times New Roman" w:hAnsi="Times New Roman" w:cs="Times New Roman"/>
          <w:spacing w:val="3"/>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ful 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 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mod</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fi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rPr>
        <w:t>t</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on the un</w:t>
      </w:r>
      <w:r w:rsidRPr="00EF5648">
        <w:rPr>
          <w:rFonts w:ascii="Times New Roman" w:eastAsia="Times New Roman" w:hAnsi="Times New Roman" w:cs="Times New Roman"/>
          <w:spacing w:val="-1"/>
        </w:rPr>
        <w:t>re</w:t>
      </w:r>
      <w:r w:rsidRPr="00EF5648">
        <w:rPr>
          <w:rFonts w:ascii="Times New Roman" w:eastAsia="Times New Roman" w:hAnsi="Times New Roman" w:cs="Times New Roman"/>
        </w:rPr>
        <w:t>so</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v</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d 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shou</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d be</w:t>
      </w:r>
      <w:r w:rsidRPr="00EF5648">
        <w:rPr>
          <w:rFonts w:ascii="Times New Roman" w:eastAsia="Times New Roman" w:hAnsi="Times New Roman" w:cs="Times New Roman"/>
          <w:spacing w:val="-1"/>
        </w:rPr>
        <w:t xml:space="preserve"> re</w:t>
      </w:r>
      <w:r w:rsidRPr="00EF5648">
        <w:rPr>
          <w:rFonts w:ascii="Times New Roman" w:eastAsia="Times New Roman" w:hAnsi="Times New Roman" w:cs="Times New Roman"/>
        </w:rPr>
        <w:t>p</w:t>
      </w:r>
      <w:r w:rsidRPr="00EF5648">
        <w:rPr>
          <w:rFonts w:ascii="Times New Roman" w:eastAsia="Times New Roman" w:hAnsi="Times New Roman" w:cs="Times New Roman"/>
          <w:spacing w:val="2"/>
        </w:rPr>
        <w:t>o</w:t>
      </w:r>
      <w:r w:rsidRPr="00EF5648">
        <w:rPr>
          <w:rFonts w:ascii="Times New Roman" w:eastAsia="Times New Roman" w:hAnsi="Times New Roman" w:cs="Times New Roman"/>
        </w:rPr>
        <w:t>rt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he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l</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rPr>
        <w:t>who sh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ll</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pro</w:t>
      </w:r>
      <w:r w:rsidRPr="00EF5648">
        <w:rPr>
          <w:rFonts w:ascii="Times New Roman" w:eastAsia="Times New Roman" w:hAnsi="Times New Roman" w:cs="Times New Roman"/>
          <w:spacing w:val="-1"/>
        </w:rPr>
        <w:t>v</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d</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dvice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on how to p</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2"/>
        </w:rPr>
        <w:t>o</w:t>
      </w:r>
      <w:r w:rsidRPr="00EF5648">
        <w:rPr>
          <w:rFonts w:ascii="Times New Roman" w:eastAsia="Times New Roman" w:hAnsi="Times New Roman" w:cs="Times New Roman"/>
          <w:spacing w:val="-1"/>
        </w:rPr>
        <w:t>c</w:t>
      </w:r>
      <w:r w:rsidRPr="00EF5648">
        <w:rPr>
          <w:rFonts w:ascii="Times New Roman" w:eastAsia="Times New Roman" w:hAnsi="Times New Roman" w:cs="Times New Roman"/>
          <w:spacing w:val="1"/>
        </w:rPr>
        <w:t>ee</w:t>
      </w:r>
      <w:r w:rsidR="00735BCB">
        <w:rPr>
          <w:rFonts w:ascii="Times New Roman" w:eastAsia="Times New Roman" w:hAnsi="Times New Roman" w:cs="Times New Roman"/>
        </w:rPr>
        <w:t xml:space="preserve">d. </w:t>
      </w:r>
      <w:r w:rsidRPr="00EF5648">
        <w:rPr>
          <w:rFonts w:ascii="Times New Roman" w:eastAsia="Times New Roman" w:hAnsi="Times New Roman" w:cs="Times New Roman"/>
          <w:spacing w:val="-6"/>
        </w:rPr>
        <w:t>I</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 not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ppro</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te </w:t>
      </w:r>
      <w:r w:rsidRPr="00EF5648">
        <w:rPr>
          <w:rFonts w:ascii="Times New Roman" w:eastAsia="Times New Roman" w:hAnsi="Times New Roman" w:cs="Times New Roman"/>
          <w:spacing w:val="1"/>
        </w:rPr>
        <w:t>f</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a</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rds </w:t>
      </w:r>
      <w:r w:rsidRPr="00EF5648">
        <w:rPr>
          <w:rFonts w:ascii="Times New Roman" w:eastAsia="Times New Roman" w:hAnsi="Times New Roman" w:cs="Times New Roman"/>
          <w:spacing w:val="1"/>
        </w:rPr>
        <w:t>W</w:t>
      </w:r>
      <w:r w:rsidRPr="00EF5648">
        <w:rPr>
          <w:rFonts w:ascii="Times New Roman" w:eastAsia="Times New Roman" w:hAnsi="Times New Roman" w:cs="Times New Roman"/>
        </w:rPr>
        <w:t>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king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rPr>
        <w:t>G</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 xml:space="preserve">oup to </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solve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 </w:t>
      </w:r>
      <w:r w:rsidRPr="00EF5648">
        <w:rPr>
          <w:rFonts w:ascii="Times New Roman" w:eastAsia="Times New Roman" w:hAnsi="Times New Roman" w:cs="Times New Roman"/>
          <w:spacing w:val="2"/>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vot</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2"/>
        </w:rPr>
        <w:t>n</w:t>
      </w:r>
      <w:r w:rsidRPr="00EF5648">
        <w:rPr>
          <w:rFonts w:ascii="Times New Roman" w:eastAsia="Times New Roman" w:hAnsi="Times New Roman" w:cs="Times New Roman"/>
          <w:spacing w:val="-2"/>
        </w:rPr>
        <w:t>g</w:t>
      </w:r>
      <w:r w:rsidRPr="00EF5648">
        <w:rPr>
          <w:rFonts w:ascii="Times New Roman" w:eastAsia="Times New Roman" w:hAnsi="Times New Roman" w:cs="Times New Roman"/>
        </w:rPr>
        <w:t>.</w:t>
      </w:r>
    </w:p>
    <w:p w14:paraId="05BDF3E9" w14:textId="77777777" w:rsidR="00015D47" w:rsidRPr="00984CD6" w:rsidRDefault="00015D47" w:rsidP="00EF5648">
      <w:pPr>
        <w:spacing w:before="5" w:after="0" w:line="240" w:lineRule="exact"/>
        <w:jc w:val="both"/>
        <w:rPr>
          <w:sz w:val="24"/>
          <w:szCs w:val="24"/>
        </w:rPr>
      </w:pPr>
    </w:p>
    <w:p w14:paraId="6342E664" w14:textId="77777777" w:rsidR="00015D47" w:rsidRPr="00BB795B" w:rsidRDefault="0026255B" w:rsidP="00EF5648">
      <w:pPr>
        <w:tabs>
          <w:tab w:val="left" w:pos="860"/>
        </w:tabs>
        <w:spacing w:after="0" w:line="240" w:lineRule="auto"/>
        <w:ind w:left="141" w:right="-20"/>
        <w:jc w:val="both"/>
        <w:rPr>
          <w:rFonts w:ascii="Times New Roman" w:eastAsia="Times New Roman" w:hAnsi="Times New Roman" w:cs="Times New Roman"/>
          <w:b/>
          <w:color w:val="1F497D" w:themeColor="text2"/>
          <w:sz w:val="24"/>
          <w:szCs w:val="24"/>
        </w:rPr>
      </w:pPr>
      <w:r w:rsidRPr="00BB795B">
        <w:rPr>
          <w:rFonts w:ascii="Times New Roman" w:eastAsia="Times New Roman" w:hAnsi="Times New Roman" w:cs="Times New Roman"/>
          <w:b/>
          <w:bCs/>
          <w:color w:val="1F497D" w:themeColor="text2"/>
          <w:sz w:val="24"/>
          <w:szCs w:val="24"/>
        </w:rPr>
        <w:t xml:space="preserve">6. </w:t>
      </w:r>
      <w:r w:rsidRPr="00BB795B">
        <w:rPr>
          <w:rFonts w:ascii="Times New Roman" w:eastAsia="Times New Roman" w:hAnsi="Times New Roman" w:cs="Times New Roman"/>
          <w:b/>
          <w:bCs/>
          <w:color w:val="1F497D" w:themeColor="text2"/>
          <w:sz w:val="24"/>
          <w:szCs w:val="24"/>
        </w:rPr>
        <w:tab/>
      </w:r>
      <w:r w:rsidRPr="00BB795B">
        <w:rPr>
          <w:rFonts w:ascii="Times New Roman" w:eastAsia="Times New Roman" w:hAnsi="Times New Roman" w:cs="Times New Roman"/>
          <w:b/>
          <w:bCs/>
          <w:color w:val="1F497D" w:themeColor="text2"/>
          <w:spacing w:val="-1"/>
          <w:sz w:val="24"/>
          <w:szCs w:val="24"/>
        </w:rPr>
        <w:t>M</w:t>
      </w:r>
      <w:r w:rsidRPr="00BB795B">
        <w:rPr>
          <w:rFonts w:ascii="Times New Roman" w:eastAsia="Times New Roman" w:hAnsi="Times New Roman" w:cs="Times New Roman"/>
          <w:b/>
          <w:bCs/>
          <w:color w:val="1F497D" w:themeColor="text2"/>
          <w:sz w:val="24"/>
          <w:szCs w:val="24"/>
        </w:rPr>
        <w:t>AT</w:t>
      </w:r>
      <w:r w:rsidRPr="00BB795B">
        <w:rPr>
          <w:rFonts w:ascii="Times New Roman" w:eastAsia="Times New Roman" w:hAnsi="Times New Roman" w:cs="Times New Roman"/>
          <w:b/>
          <w:bCs/>
          <w:color w:val="1F497D" w:themeColor="text2"/>
          <w:spacing w:val="1"/>
          <w:sz w:val="24"/>
          <w:szCs w:val="24"/>
        </w:rPr>
        <w:t>E</w:t>
      </w:r>
      <w:r w:rsidRPr="00BB795B">
        <w:rPr>
          <w:rFonts w:ascii="Times New Roman" w:eastAsia="Times New Roman" w:hAnsi="Times New Roman" w:cs="Times New Roman"/>
          <w:b/>
          <w:bCs/>
          <w:color w:val="1F497D" w:themeColor="text2"/>
          <w:sz w:val="24"/>
          <w:szCs w:val="24"/>
        </w:rPr>
        <w:t>RI</w:t>
      </w:r>
      <w:r w:rsidRPr="00BB795B">
        <w:rPr>
          <w:rFonts w:ascii="Times New Roman" w:eastAsia="Times New Roman" w:hAnsi="Times New Roman" w:cs="Times New Roman"/>
          <w:b/>
          <w:bCs/>
          <w:color w:val="1F497D" w:themeColor="text2"/>
          <w:spacing w:val="-1"/>
          <w:sz w:val="24"/>
          <w:szCs w:val="24"/>
        </w:rPr>
        <w:t>A</w:t>
      </w:r>
      <w:r w:rsidRPr="00BB795B">
        <w:rPr>
          <w:rFonts w:ascii="Times New Roman" w:eastAsia="Times New Roman" w:hAnsi="Times New Roman" w:cs="Times New Roman"/>
          <w:b/>
          <w:bCs/>
          <w:color w:val="1F497D" w:themeColor="text2"/>
          <w:sz w:val="24"/>
          <w:szCs w:val="24"/>
        </w:rPr>
        <w:t>LI</w:t>
      </w:r>
      <w:r w:rsidRPr="00BB795B">
        <w:rPr>
          <w:rFonts w:ascii="Times New Roman" w:eastAsia="Times New Roman" w:hAnsi="Times New Roman" w:cs="Times New Roman"/>
          <w:b/>
          <w:bCs/>
          <w:color w:val="1F497D" w:themeColor="text2"/>
          <w:spacing w:val="1"/>
          <w:sz w:val="24"/>
          <w:szCs w:val="24"/>
        </w:rPr>
        <w:t>T</w:t>
      </w:r>
      <w:r w:rsidRPr="00BB795B">
        <w:rPr>
          <w:rFonts w:ascii="Times New Roman" w:eastAsia="Times New Roman" w:hAnsi="Times New Roman" w:cs="Times New Roman"/>
          <w:b/>
          <w:bCs/>
          <w:color w:val="1F497D" w:themeColor="text2"/>
          <w:sz w:val="24"/>
          <w:szCs w:val="24"/>
        </w:rPr>
        <w:t>Y T</w:t>
      </w:r>
      <w:r w:rsidRPr="00BB795B">
        <w:rPr>
          <w:rFonts w:ascii="Times New Roman" w:eastAsia="Times New Roman" w:hAnsi="Times New Roman" w:cs="Times New Roman"/>
          <w:b/>
          <w:bCs/>
          <w:color w:val="1F497D" w:themeColor="text2"/>
          <w:spacing w:val="1"/>
          <w:sz w:val="24"/>
          <w:szCs w:val="24"/>
        </w:rPr>
        <w:t>ES</w:t>
      </w:r>
      <w:r w:rsidRPr="00BB795B">
        <w:rPr>
          <w:rFonts w:ascii="Times New Roman" w:eastAsia="Times New Roman" w:hAnsi="Times New Roman" w:cs="Times New Roman"/>
          <w:b/>
          <w:bCs/>
          <w:color w:val="1F497D" w:themeColor="text2"/>
          <w:sz w:val="24"/>
          <w:szCs w:val="24"/>
        </w:rPr>
        <w:t>T</w:t>
      </w:r>
    </w:p>
    <w:p w14:paraId="188D85BD" w14:textId="77777777" w:rsidR="00015D47" w:rsidRPr="00984CD6" w:rsidRDefault="00015D47" w:rsidP="00EF5648">
      <w:pPr>
        <w:spacing w:before="5" w:after="0" w:line="110" w:lineRule="exact"/>
        <w:jc w:val="both"/>
        <w:rPr>
          <w:sz w:val="11"/>
          <w:szCs w:val="11"/>
        </w:rPr>
      </w:pPr>
    </w:p>
    <w:p w14:paraId="08505D5C" w14:textId="77777777" w:rsidR="00015D47" w:rsidRPr="00EF5648" w:rsidRDefault="002318AE" w:rsidP="00BB795B">
      <w:pPr>
        <w:spacing w:after="0" w:line="240" w:lineRule="auto"/>
        <w:ind w:left="141" w:right="249"/>
        <w:jc w:val="both"/>
        <w:rPr>
          <w:rFonts w:ascii="Times New Roman" w:eastAsia="Times New Roman" w:hAnsi="Times New Roman" w:cs="Times New Roman"/>
        </w:rPr>
      </w:pPr>
      <w:r w:rsidRPr="002318AE">
        <w:rPr>
          <w:rFonts w:ascii="Times New Roman" w:eastAsia="Times New Roman" w:hAnsi="Times New Roman" w:cs="Times New Roman"/>
          <w:b/>
          <w:bCs/>
        </w:rPr>
        <w:t>DNOs</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 xml:space="preserve">nd </w:t>
      </w:r>
      <w:r w:rsidR="0026255B" w:rsidRPr="00EF5648">
        <w:rPr>
          <w:rFonts w:ascii="Times New Roman" w:eastAsia="Times New Roman" w:hAnsi="Times New Roman" w:cs="Times New Roman"/>
          <w:b/>
          <w:bCs/>
        </w:rPr>
        <w:t>Us</w:t>
      </w:r>
      <w:r w:rsidR="0026255B" w:rsidRPr="00EF5648">
        <w:rPr>
          <w:rFonts w:ascii="Times New Roman" w:eastAsia="Times New Roman" w:hAnsi="Times New Roman" w:cs="Times New Roman"/>
          <w:b/>
          <w:bCs/>
          <w:spacing w:val="-1"/>
        </w:rPr>
        <w:t>er</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3"/>
        </w:rPr>
        <w:t xml:space="preserve">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nd t</w:t>
      </w:r>
      <w:r w:rsidR="0026255B" w:rsidRPr="00EF5648">
        <w:rPr>
          <w:rFonts w:ascii="Times New Roman" w:eastAsia="Times New Roman" w:hAnsi="Times New Roman" w:cs="Times New Roman"/>
          <w:spacing w:val="3"/>
        </w:rPr>
        <w:t>h</w:t>
      </w:r>
      <w:r w:rsidR="0026255B" w:rsidRPr="00EF5648">
        <w:rPr>
          <w:rFonts w:ascii="Times New Roman" w:eastAsia="Times New Roman" w:hAnsi="Times New Roman" w:cs="Times New Roman"/>
        </w:rPr>
        <w:t xml:space="preserve">e </w:t>
      </w:r>
      <w:r w:rsidR="0026255B" w:rsidRPr="00EF5648">
        <w:rPr>
          <w:rFonts w:ascii="Times New Roman" w:eastAsia="Times New Roman" w:hAnsi="Times New Roman" w:cs="Times New Roman"/>
          <w:b/>
          <w:bCs/>
        </w:rPr>
        <w:t>Autho</w:t>
      </w:r>
      <w:r w:rsidR="0026255B" w:rsidRPr="00EF5648">
        <w:rPr>
          <w:rFonts w:ascii="Times New Roman" w:eastAsia="Times New Roman" w:hAnsi="Times New Roman" w:cs="Times New Roman"/>
          <w:b/>
          <w:bCs/>
          <w:spacing w:val="-1"/>
        </w:rPr>
        <w:t>r</w:t>
      </w:r>
      <w:r w:rsidR="0026255B" w:rsidRPr="00EF5648">
        <w:rPr>
          <w:rFonts w:ascii="Times New Roman" w:eastAsia="Times New Roman" w:hAnsi="Times New Roman" w:cs="Times New Roman"/>
          <w:b/>
          <w:bCs/>
        </w:rPr>
        <w:t xml:space="preserve">ity </w:t>
      </w:r>
      <w:r w:rsidR="0026255B" w:rsidRPr="00EF5648">
        <w:rPr>
          <w:rFonts w:ascii="Times New Roman" w:eastAsia="Times New Roman" w:hAnsi="Times New Roman" w:cs="Times New Roman"/>
        </w:rPr>
        <w:t>on b</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h</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spacing w:val="3"/>
        </w:rPr>
        <w:t>l</w:t>
      </w:r>
      <w:r w:rsidR="0026255B" w:rsidRPr="00EF5648">
        <w:rPr>
          <w:rFonts w:ascii="Times New Roman" w:eastAsia="Times New Roman" w:hAnsi="Times New Roman" w:cs="Times New Roman"/>
        </w:rPr>
        <w:t>f of</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b/>
          <w:bCs/>
        </w:rPr>
        <w:t>Us</w:t>
      </w:r>
      <w:r w:rsidR="0026255B" w:rsidRPr="00EF5648">
        <w:rPr>
          <w:rFonts w:ascii="Times New Roman" w:eastAsia="Times New Roman" w:hAnsi="Times New Roman" w:cs="Times New Roman"/>
          <w:b/>
          <w:bCs/>
          <w:spacing w:val="-1"/>
        </w:rPr>
        <w:t>er</w:t>
      </w:r>
      <w:r w:rsidR="0026255B" w:rsidRPr="00EF5648">
        <w:rPr>
          <w:rFonts w:ascii="Times New Roman" w:eastAsia="Times New Roman" w:hAnsi="Times New Roman" w:cs="Times New Roman"/>
          <w:b/>
          <w:bCs/>
        </w:rPr>
        <w:t xml:space="preserve">s </w:t>
      </w:r>
      <w:r w:rsidR="0026255B" w:rsidRPr="00EF5648">
        <w:rPr>
          <w:rFonts w:ascii="Times New Roman" w:eastAsia="Times New Roman" w:hAnsi="Times New Roman" w:cs="Times New Roman"/>
        </w:rPr>
        <w:t>in r</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spacing w:val="3"/>
        </w:rPr>
        <w:t>l</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rPr>
        <w:t>on to</w:t>
      </w:r>
      <w:r w:rsidR="0026255B" w:rsidRPr="00EF5648">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Individual DNO Standard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m</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r</w:t>
      </w:r>
      <w:r w:rsidR="0026255B" w:rsidRPr="00EF5648">
        <w:rPr>
          <w:rFonts w:ascii="Times New Roman" w:eastAsia="Times New Roman" w:hAnsi="Times New Roman" w:cs="Times New Roman"/>
          <w:spacing w:val="-2"/>
        </w:rPr>
        <w:t>a</w:t>
      </w:r>
      <w:r w:rsidR="0026255B" w:rsidRPr="00EF5648">
        <w:rPr>
          <w:rFonts w:ascii="Times New Roman" w:eastAsia="Times New Roman" w:hAnsi="Times New Roman" w:cs="Times New Roman"/>
        </w:rPr>
        <w:t>ise is</w:t>
      </w:r>
      <w:r w:rsidR="0026255B" w:rsidRPr="00EF5648">
        <w:rPr>
          <w:rFonts w:ascii="Times New Roman" w:eastAsia="Times New Roman" w:hAnsi="Times New Roman" w:cs="Times New Roman"/>
          <w:spacing w:val="3"/>
        </w:rPr>
        <w:t>s</w:t>
      </w:r>
      <w:r w:rsidR="0026255B" w:rsidRPr="00EF5648">
        <w:rPr>
          <w:rFonts w:ascii="Times New Roman" w:eastAsia="Times New Roman" w:hAnsi="Times New Roman" w:cs="Times New Roman"/>
        </w:rPr>
        <w:t>u</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s on</w:t>
      </w:r>
      <w:r w:rsidR="0026255B" w:rsidRPr="00EF5648">
        <w:rPr>
          <w:rFonts w:ascii="Times New Roman" w:eastAsia="Times New Roman" w:hAnsi="Times New Roman" w:cs="Times New Roman"/>
          <w:spacing w:val="2"/>
        </w:rPr>
        <w:t xml:space="preserve"> </w:t>
      </w:r>
      <w:r w:rsidR="001C060B" w:rsidRPr="001C060B">
        <w:rPr>
          <w:rFonts w:ascii="Times New Roman" w:eastAsia="Times New Roman" w:hAnsi="Times New Roman" w:cs="Times New Roman"/>
          <w:b/>
          <w:bCs/>
        </w:rPr>
        <w:t>Qualifying Standard</w:t>
      </w:r>
      <w:r w:rsidR="0026255B" w:rsidRPr="00EF5648">
        <w:rPr>
          <w:rFonts w:ascii="Times New Roman" w:eastAsia="Times New Roman" w:hAnsi="Times New Roman" w:cs="Times New Roman"/>
          <w:b/>
          <w:bCs/>
        </w:rPr>
        <w:t>s</w:t>
      </w:r>
      <w:r w:rsidR="0026255B" w:rsidRPr="00EF5648">
        <w:rPr>
          <w:rFonts w:ascii="Times New Roman" w:eastAsia="Times New Roman" w:hAnsi="Times New Roman" w:cs="Times New Roman"/>
          <w:b/>
          <w:bCs/>
          <w:spacing w:val="2"/>
        </w:rPr>
        <w:t xml:space="preserve"> </w:t>
      </w:r>
      <w:r w:rsidR="0026255B" w:rsidRPr="00EF5648">
        <w:rPr>
          <w:rFonts w:ascii="Times New Roman" w:eastAsia="Times New Roman" w:hAnsi="Times New Roman" w:cs="Times New Roman"/>
        </w:rPr>
        <w:t xml:space="preserve">in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he</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spacing w:val="1"/>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rPr>
        <w:t>l</w:t>
      </w:r>
      <w:r w:rsidR="0026255B" w:rsidRPr="00EF5648">
        <w:rPr>
          <w:rFonts w:ascii="Times New Roman" w:eastAsia="Times New Roman" w:hAnsi="Times New Roman" w:cs="Times New Roman"/>
          <w:b/>
          <w:bCs/>
          <w:spacing w:val="1"/>
        </w:rPr>
        <w:t xml:space="preserve"> </w:t>
      </w:r>
      <w:r w:rsidR="0026255B" w:rsidRPr="00EF5648">
        <w:rPr>
          <w:rFonts w:ascii="Times New Roman" w:eastAsia="Times New Roman" w:hAnsi="Times New Roman" w:cs="Times New Roman"/>
        </w:rPr>
        <w:t>subj</w:t>
      </w:r>
      <w:r w:rsidR="0026255B" w:rsidRPr="00EF5648">
        <w:rPr>
          <w:rFonts w:ascii="Times New Roman" w:eastAsia="Times New Roman" w:hAnsi="Times New Roman" w:cs="Times New Roman"/>
          <w:spacing w:val="-1"/>
        </w:rPr>
        <w:t>ec</w:t>
      </w:r>
      <w:r w:rsidR="0026255B" w:rsidRPr="00EF5648">
        <w:rPr>
          <w:rFonts w:ascii="Times New Roman" w:eastAsia="Times New Roman" w:hAnsi="Times New Roman" w:cs="Times New Roman"/>
        </w:rPr>
        <w:t xml:space="preserve">t </w:t>
      </w:r>
      <w:r w:rsidR="0026255B" w:rsidRPr="00EF5648">
        <w:rPr>
          <w:rFonts w:ascii="Times New Roman" w:eastAsia="Times New Roman" w:hAnsi="Times New Roman" w:cs="Times New Roman"/>
          <w:spacing w:val="1"/>
        </w:rPr>
        <w:t>t</w:t>
      </w:r>
      <w:r w:rsidR="0026255B" w:rsidRPr="00EF5648">
        <w:rPr>
          <w:rFonts w:ascii="Times New Roman" w:eastAsia="Times New Roman" w:hAnsi="Times New Roman" w:cs="Times New Roman"/>
        </w:rPr>
        <w:t>o a</w:t>
      </w:r>
      <w:r w:rsidR="0026255B" w:rsidRPr="00EF5648">
        <w:rPr>
          <w:rFonts w:ascii="Times New Roman" w:eastAsia="Times New Roman" w:hAnsi="Times New Roman" w:cs="Times New Roman"/>
          <w:spacing w:val="-1"/>
        </w:rPr>
        <w:t xml:space="preserve"> </w:t>
      </w:r>
      <w:r w:rsidR="0026255B" w:rsidRPr="00EF5648">
        <w:rPr>
          <w:rFonts w:ascii="Times New Roman" w:eastAsia="Times New Roman" w:hAnsi="Times New Roman" w:cs="Times New Roman"/>
        </w:rPr>
        <w:t>mat</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ri</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l</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spacing w:val="5"/>
        </w:rPr>
        <w:t>t</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 xml:space="preserve">test </w:t>
      </w:r>
      <w:r w:rsidR="0026255B" w:rsidRPr="00EF5648">
        <w:rPr>
          <w:rFonts w:ascii="Times New Roman" w:eastAsia="Times New Roman" w:hAnsi="Times New Roman" w:cs="Times New Roman"/>
          <w:spacing w:val="-1"/>
        </w:rPr>
        <w:t>a</w:t>
      </w:r>
      <w:r w:rsidR="0026255B" w:rsidRPr="00EF5648">
        <w:rPr>
          <w:rFonts w:ascii="Times New Roman" w:eastAsia="Times New Roman" w:hAnsi="Times New Roman" w:cs="Times New Roman"/>
        </w:rPr>
        <w:t>ppl</w:t>
      </w:r>
      <w:r w:rsidR="0026255B" w:rsidRPr="00EF5648">
        <w:rPr>
          <w:rFonts w:ascii="Times New Roman" w:eastAsia="Times New Roman" w:hAnsi="Times New Roman" w:cs="Times New Roman"/>
          <w:spacing w:val="1"/>
        </w:rPr>
        <w:t>i</w:t>
      </w:r>
      <w:r w:rsidR="0026255B" w:rsidRPr="00EF5648">
        <w:rPr>
          <w:rFonts w:ascii="Times New Roman" w:eastAsia="Times New Roman" w:hAnsi="Times New Roman" w:cs="Times New Roman"/>
          <w:spacing w:val="-1"/>
        </w:rPr>
        <w:t>e</w:t>
      </w:r>
      <w:r w:rsidR="0026255B" w:rsidRPr="00EF5648">
        <w:rPr>
          <w:rFonts w:ascii="Times New Roman" w:eastAsia="Times New Roman" w:hAnsi="Times New Roman" w:cs="Times New Roman"/>
        </w:rPr>
        <w:t xml:space="preserve">d </w:t>
      </w:r>
      <w:r w:rsidR="0026255B" w:rsidRPr="00EF5648">
        <w:rPr>
          <w:rFonts w:ascii="Times New Roman" w:eastAsia="Times New Roman" w:hAnsi="Times New Roman" w:cs="Times New Roman"/>
          <w:spacing w:val="2"/>
        </w:rPr>
        <w:t>b</w:t>
      </w:r>
      <w:r w:rsidR="0026255B" w:rsidRPr="00EF5648">
        <w:rPr>
          <w:rFonts w:ascii="Times New Roman" w:eastAsia="Times New Roman" w:hAnsi="Times New Roman" w:cs="Times New Roman"/>
        </w:rPr>
        <w:t>y</w:t>
      </w:r>
      <w:r w:rsidR="0026255B" w:rsidRPr="00EF5648">
        <w:rPr>
          <w:rFonts w:ascii="Times New Roman" w:eastAsia="Times New Roman" w:hAnsi="Times New Roman" w:cs="Times New Roman"/>
          <w:spacing w:val="-5"/>
        </w:rPr>
        <w:t xml:space="preserve"> </w:t>
      </w:r>
      <w:r w:rsidR="0026255B" w:rsidRPr="00EF5648">
        <w:rPr>
          <w:rFonts w:ascii="Times New Roman" w:eastAsia="Times New Roman" w:hAnsi="Times New Roman" w:cs="Times New Roman"/>
        </w:rPr>
        <w:t>t</w:t>
      </w:r>
      <w:r w:rsidR="0026255B" w:rsidRPr="00EF5648">
        <w:rPr>
          <w:rFonts w:ascii="Times New Roman" w:eastAsia="Times New Roman" w:hAnsi="Times New Roman" w:cs="Times New Roman"/>
          <w:spacing w:val="3"/>
        </w:rPr>
        <w:t>h</w:t>
      </w:r>
      <w:r w:rsidR="0026255B" w:rsidRPr="00EF5648">
        <w:rPr>
          <w:rFonts w:ascii="Times New Roman" w:eastAsia="Times New Roman" w:hAnsi="Times New Roman" w:cs="Times New Roman"/>
        </w:rPr>
        <w:t>e</w:t>
      </w:r>
      <w:r w:rsidR="0026255B" w:rsidRPr="00EF5648">
        <w:rPr>
          <w:rFonts w:ascii="Times New Roman" w:eastAsia="Times New Roman" w:hAnsi="Times New Roman" w:cs="Times New Roman"/>
          <w:spacing w:val="2"/>
        </w:rPr>
        <w:t xml:space="preserve"> </w:t>
      </w:r>
      <w:r w:rsidR="0026255B" w:rsidRPr="00EF5648">
        <w:rPr>
          <w:rFonts w:ascii="Times New Roman" w:eastAsia="Times New Roman" w:hAnsi="Times New Roman" w:cs="Times New Roman"/>
          <w:b/>
          <w:bCs/>
          <w:spacing w:val="-3"/>
        </w:rPr>
        <w:t>P</w:t>
      </w:r>
      <w:r w:rsidR="0026255B" w:rsidRPr="00EF5648">
        <w:rPr>
          <w:rFonts w:ascii="Times New Roman" w:eastAsia="Times New Roman" w:hAnsi="Times New Roman" w:cs="Times New Roman"/>
          <w:b/>
          <w:bCs/>
        </w:rPr>
        <w:t>a</w:t>
      </w:r>
      <w:r w:rsidR="0026255B" w:rsidRPr="00EF5648">
        <w:rPr>
          <w:rFonts w:ascii="Times New Roman" w:eastAsia="Times New Roman" w:hAnsi="Times New Roman" w:cs="Times New Roman"/>
          <w:b/>
          <w:bCs/>
          <w:spacing w:val="1"/>
        </w:rPr>
        <w:t>n</w:t>
      </w:r>
      <w:r w:rsidR="0026255B" w:rsidRPr="00EF5648">
        <w:rPr>
          <w:rFonts w:ascii="Times New Roman" w:eastAsia="Times New Roman" w:hAnsi="Times New Roman" w:cs="Times New Roman"/>
          <w:b/>
          <w:bCs/>
          <w:spacing w:val="-1"/>
        </w:rPr>
        <w:t>e</w:t>
      </w:r>
      <w:r w:rsidR="0026255B" w:rsidRPr="00EF5648">
        <w:rPr>
          <w:rFonts w:ascii="Times New Roman" w:eastAsia="Times New Roman" w:hAnsi="Times New Roman" w:cs="Times New Roman"/>
          <w:b/>
          <w:bCs/>
          <w:spacing w:val="1"/>
        </w:rPr>
        <w:t>l</w:t>
      </w:r>
      <w:r w:rsidR="0026255B" w:rsidRPr="00EF5648">
        <w:rPr>
          <w:rFonts w:ascii="Times New Roman" w:eastAsia="Times New Roman" w:hAnsi="Times New Roman" w:cs="Times New Roman"/>
        </w:rPr>
        <w:t>.</w:t>
      </w:r>
    </w:p>
    <w:p w14:paraId="0E1A40A8" w14:textId="77777777" w:rsidR="00A02EA9" w:rsidRDefault="0026255B" w:rsidP="00BB795B">
      <w:pPr>
        <w:tabs>
          <w:tab w:val="left" w:pos="3880"/>
        </w:tabs>
        <w:spacing w:after="0" w:line="240" w:lineRule="auto"/>
        <w:ind w:left="141" w:right="111"/>
        <w:jc w:val="both"/>
        <w:rPr>
          <w:rFonts w:ascii="Times New Roman" w:eastAsia="Times New Roman" w:hAnsi="Times New Roman" w:cs="Times New Roman"/>
        </w:rPr>
      </w:pP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mat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ri</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5"/>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st </w:t>
      </w:r>
      <w:r w:rsidRPr="00EF5648">
        <w:rPr>
          <w:rFonts w:ascii="Times New Roman" w:eastAsia="Times New Roman" w:hAnsi="Times New Roman" w:cs="Times New Roman"/>
          <w:spacing w:val="1"/>
        </w:rPr>
        <w:t>m</w:t>
      </w:r>
      <w:r w:rsidRPr="00EF5648">
        <w:rPr>
          <w:rFonts w:ascii="Times New Roman" w:eastAsia="Times New Roman" w:hAnsi="Times New Roman" w:cs="Times New Roman"/>
          <w:spacing w:val="4"/>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3"/>
        </w:rPr>
        <w:t xml:space="preserve"> </w:t>
      </w:r>
      <w:r w:rsidRPr="00EF5648">
        <w:rPr>
          <w:rFonts w:ascii="Times New Roman" w:eastAsia="Times New Roman" w:hAnsi="Times New Roman" w:cs="Times New Roman"/>
        </w:rPr>
        <w:t>be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ppl</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d to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ar</w:t>
      </w:r>
      <w:r w:rsidRPr="00EF5648">
        <w:rPr>
          <w:rFonts w:ascii="Times New Roman" w:eastAsia="Times New Roman" w:hAnsi="Times New Roman" w:cs="Times New Roman"/>
        </w:rPr>
        <w:t>d i</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s</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lf </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nd/or to the</w:t>
      </w:r>
      <w:r w:rsidRPr="00EF5648">
        <w:rPr>
          <w:rFonts w:ascii="Times New Roman" w:eastAsia="Times New Roman" w:hAnsi="Times New Roman" w:cs="Times New Roman"/>
          <w:spacing w:val="-1"/>
        </w:rPr>
        <w:t xml:space="preserve"> a</w:t>
      </w:r>
      <w:r w:rsidRPr="00EF5648">
        <w:rPr>
          <w:rFonts w:ascii="Times New Roman" w:eastAsia="Times New Roman" w:hAnsi="Times New Roman" w:cs="Times New Roman"/>
        </w:rPr>
        <w:t>pp</w:t>
      </w:r>
      <w:r w:rsidRPr="00EF5648">
        <w:rPr>
          <w:rFonts w:ascii="Times New Roman" w:eastAsia="Times New Roman" w:hAnsi="Times New Roman" w:cs="Times New Roman"/>
          <w:spacing w:val="3"/>
        </w:rPr>
        <w:t>l</w:t>
      </w:r>
      <w:r w:rsidRPr="00EF5648">
        <w:rPr>
          <w:rFonts w:ascii="Times New Roman" w:eastAsia="Times New Roman" w:hAnsi="Times New Roman" w:cs="Times New Roman"/>
        </w:rPr>
        <w:t>ic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bi</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i</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of the 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rd </w:t>
      </w:r>
    </w:p>
    <w:p w14:paraId="202F2348" w14:textId="77777777" w:rsidR="00015D47" w:rsidRPr="00EF5648" w:rsidRDefault="0026255B" w:rsidP="00BB795B">
      <w:pPr>
        <w:tabs>
          <w:tab w:val="left" w:pos="3880"/>
        </w:tabs>
        <w:spacing w:after="0" w:line="240" w:lineRule="auto"/>
        <w:ind w:left="141" w:right="111"/>
        <w:jc w:val="both"/>
        <w:rPr>
          <w:rFonts w:ascii="Times New Roman" w:eastAsia="Times New Roman" w:hAnsi="Times New Roman" w:cs="Times New Roman"/>
        </w:rPr>
      </w:pPr>
      <w:proofErr w:type="gramStart"/>
      <w:r w:rsidRPr="00EF5648">
        <w:rPr>
          <w:rFonts w:ascii="Times New Roman" w:eastAsia="Times New Roman" w:hAnsi="Times New Roman" w:cs="Times New Roman"/>
        </w:rPr>
        <w:t>in</w:t>
      </w:r>
      <w:proofErr w:type="gramEnd"/>
      <w:r w:rsidRPr="00EF5648">
        <w:rPr>
          <w:rFonts w:ascii="Times New Roman" w:eastAsia="Times New Roman" w:hAnsi="Times New Roman" w:cs="Times New Roman"/>
        </w:rPr>
        <w:t xml:space="preserve"> 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rticu</w:t>
      </w:r>
      <w:r w:rsidRPr="00EF5648">
        <w:rPr>
          <w:rFonts w:ascii="Times New Roman" w:eastAsia="Times New Roman" w:hAnsi="Times New Roman" w:cs="Times New Roman"/>
          <w:spacing w:val="2"/>
        </w:rPr>
        <w:t>l</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r </w:t>
      </w:r>
      <w:r w:rsidRPr="00EF5648">
        <w:rPr>
          <w:rFonts w:ascii="Times New Roman" w:eastAsia="Times New Roman" w:hAnsi="Times New Roman" w:cs="Times New Roman"/>
          <w:spacing w:val="-2"/>
        </w:rPr>
        <w:t>c</w:t>
      </w:r>
      <w:r w:rsidRPr="00EF5648">
        <w:rPr>
          <w:rFonts w:ascii="Times New Roman" w:eastAsia="Times New Roman" w:hAnsi="Times New Roman" w:cs="Times New Roman"/>
        </w:rPr>
        <w:t>i</w:t>
      </w:r>
      <w:r w:rsidRPr="00EF5648">
        <w:rPr>
          <w:rFonts w:ascii="Times New Roman" w:eastAsia="Times New Roman" w:hAnsi="Times New Roman" w:cs="Times New Roman"/>
          <w:spacing w:val="2"/>
        </w:rPr>
        <w:t>r</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ums</w:t>
      </w:r>
      <w:r w:rsidRPr="00EF5648">
        <w:rPr>
          <w:rFonts w:ascii="Times New Roman" w:eastAsia="Times New Roman" w:hAnsi="Times New Roman" w:cs="Times New Roman"/>
          <w:spacing w:val="1"/>
        </w:rPr>
        <w:t>t</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n</w:t>
      </w:r>
      <w:r w:rsidRPr="00EF5648">
        <w:rPr>
          <w:rFonts w:ascii="Times New Roman" w:eastAsia="Times New Roman" w:hAnsi="Times New Roman" w:cs="Times New Roman"/>
          <w:spacing w:val="-1"/>
        </w:rPr>
        <w:t>ce</w:t>
      </w:r>
      <w:r w:rsidR="00735BCB">
        <w:rPr>
          <w:rFonts w:ascii="Times New Roman" w:eastAsia="Times New Roman" w:hAnsi="Times New Roman" w:cs="Times New Roman"/>
        </w:rPr>
        <w:t xml:space="preserve">s.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 xml:space="preserve">s a </w:t>
      </w:r>
      <w:r w:rsidRPr="00EF5648">
        <w:rPr>
          <w:rFonts w:ascii="Times New Roman" w:eastAsia="Times New Roman" w:hAnsi="Times New Roman" w:cs="Times New Roman"/>
          <w:spacing w:val="1"/>
        </w:rPr>
        <w:t>p</w:t>
      </w:r>
      <w:r w:rsidRPr="00EF5648">
        <w:rPr>
          <w:rFonts w:ascii="Times New Roman" w:eastAsia="Times New Roman" w:hAnsi="Times New Roman" w:cs="Times New Roman"/>
        </w:rPr>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quis</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te th</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he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stand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or</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p</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rt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the stan</w:t>
      </w:r>
      <w:r w:rsidRPr="00EF5648">
        <w:rPr>
          <w:rFonts w:ascii="Times New Roman" w:eastAsia="Times New Roman" w:hAnsi="Times New Roman" w:cs="Times New Roman"/>
          <w:spacing w:val="1"/>
        </w:rPr>
        <w:t>d</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rd subj</w:t>
      </w:r>
      <w:r w:rsidRPr="00EF5648">
        <w:rPr>
          <w:rFonts w:ascii="Times New Roman" w:eastAsia="Times New Roman" w:hAnsi="Times New Roman" w:cs="Times New Roman"/>
          <w:spacing w:val="-1"/>
        </w:rPr>
        <w:t>ec</w:t>
      </w:r>
      <w:r w:rsidRPr="00EF5648">
        <w:rPr>
          <w:rFonts w:ascii="Times New Roman" w:eastAsia="Times New Roman" w:hAnsi="Times New Roman" w:cs="Times New Roman"/>
        </w:rPr>
        <w:t xml:space="preserve">t </w:t>
      </w:r>
      <w:r w:rsidRPr="00EF5648">
        <w:rPr>
          <w:rFonts w:ascii="Times New Roman" w:eastAsia="Times New Roman" w:hAnsi="Times New Roman" w:cs="Times New Roman"/>
          <w:spacing w:val="1"/>
        </w:rPr>
        <w:t>t</w:t>
      </w:r>
      <w:r w:rsidRPr="00EF5648">
        <w:rPr>
          <w:rFonts w:ascii="Times New Roman" w:eastAsia="Times New Roman" w:hAnsi="Times New Roman" w:cs="Times New Roman"/>
        </w:rPr>
        <w:t xml:space="preserve">o </w:t>
      </w:r>
      <w:r w:rsidRPr="00EF5648">
        <w:rPr>
          <w:rFonts w:ascii="Times New Roman" w:eastAsia="Times New Roman" w:hAnsi="Times New Roman" w:cs="Times New Roman"/>
        </w:rPr>
        <w:lastRenderedPageBreak/>
        <w:t>r</w:t>
      </w:r>
      <w:r w:rsidRPr="00EF5648">
        <w:rPr>
          <w:rFonts w:ascii="Times New Roman" w:eastAsia="Times New Roman" w:hAnsi="Times New Roman" w:cs="Times New Roman"/>
          <w:spacing w:val="-2"/>
        </w:rPr>
        <w:t>e</w:t>
      </w:r>
      <w:r w:rsidRPr="00EF5648">
        <w:rPr>
          <w:rFonts w:ascii="Times New Roman" w:eastAsia="Times New Roman" w:hAnsi="Times New Roman" w:cs="Times New Roman"/>
        </w:rPr>
        <w:t>view</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must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mpose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hnic</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l ob</w:t>
      </w:r>
      <w:r w:rsidRPr="00EF5648">
        <w:rPr>
          <w:rFonts w:ascii="Times New Roman" w:eastAsia="Times New Roman" w:hAnsi="Times New Roman" w:cs="Times New Roman"/>
          <w:spacing w:val="1"/>
        </w:rPr>
        <w:t>l</w:t>
      </w:r>
      <w:r w:rsidRPr="00EF5648">
        <w:rPr>
          <w:rFonts w:ascii="Times New Roman" w:eastAsia="Times New Roman" w:hAnsi="Times New Roman" w:cs="Times New Roman"/>
          <w:spacing w:val="3"/>
        </w:rPr>
        <w:t>i</w:t>
      </w:r>
      <w:r w:rsidRPr="00EF5648">
        <w:rPr>
          <w:rFonts w:ascii="Times New Roman" w:eastAsia="Times New Roman" w:hAnsi="Times New Roman" w:cs="Times New Roman"/>
          <w:spacing w:val="-2"/>
        </w:rPr>
        <w:t>g</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ons on a</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b/>
          <w:bCs/>
        </w:rPr>
        <w:t>Us</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rPr>
        <w:t>r</w:t>
      </w:r>
      <w:r w:rsidRPr="00EF5648">
        <w:rPr>
          <w:rFonts w:ascii="Times New Roman" w:eastAsia="Times New Roman" w:hAnsi="Times New Roman" w:cs="Times New Roman"/>
          <w:b/>
          <w:bCs/>
          <w:spacing w:val="-1"/>
        </w:rPr>
        <w:t xml:space="preserve"> </w:t>
      </w:r>
      <w:r w:rsidRPr="00EF5648">
        <w:rPr>
          <w:rFonts w:ascii="Times New Roman" w:eastAsia="Times New Roman" w:hAnsi="Times New Roman" w:cs="Times New Roman"/>
          <w:spacing w:val="2"/>
        </w:rPr>
        <w:t>b</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fo</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it</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m</w:t>
      </w:r>
      <w:r w:rsidRPr="00EF5648">
        <w:rPr>
          <w:rFonts w:ascii="Times New Roman" w:eastAsia="Times New Roman" w:hAnsi="Times New Roman" w:cs="Times New Roman"/>
          <w:spacing w:val="2"/>
        </w:rPr>
        <w:t>a</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spacing w:val="4"/>
        </w:rPr>
        <w:t>b</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spacing w:val="1"/>
        </w:rPr>
        <w:t>r</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vie</w:t>
      </w:r>
      <w:r w:rsidRPr="00EF5648">
        <w:rPr>
          <w:rFonts w:ascii="Times New Roman" w:eastAsia="Times New Roman" w:hAnsi="Times New Roman" w:cs="Times New Roman"/>
          <w:spacing w:val="-1"/>
        </w:rPr>
        <w:t>we</w:t>
      </w:r>
      <w:r w:rsidRPr="00EF5648">
        <w:rPr>
          <w:rFonts w:ascii="Times New Roman" w:eastAsia="Times New Roman" w:hAnsi="Times New Roman" w:cs="Times New Roman"/>
        </w:rPr>
        <w:t xml:space="preserve">d </w:t>
      </w:r>
      <w:r w:rsidRPr="00EF5648">
        <w:rPr>
          <w:rFonts w:ascii="Times New Roman" w:eastAsia="Times New Roman" w:hAnsi="Times New Roman" w:cs="Times New Roman"/>
          <w:spacing w:val="5"/>
        </w:rPr>
        <w:t>b</w:t>
      </w:r>
      <w:r w:rsidRPr="00EF5648">
        <w:rPr>
          <w:rFonts w:ascii="Times New Roman" w:eastAsia="Times New Roman" w:hAnsi="Times New Roman" w:cs="Times New Roman"/>
        </w:rPr>
        <w:t>y</w:t>
      </w:r>
      <w:r w:rsidRPr="00EF5648">
        <w:rPr>
          <w:rFonts w:ascii="Times New Roman" w:eastAsia="Times New Roman" w:hAnsi="Times New Roman" w:cs="Times New Roman"/>
          <w:spacing w:val="-5"/>
        </w:rPr>
        <w:t xml:space="preserve"> </w:t>
      </w:r>
      <w:r w:rsidRPr="00EF5648">
        <w:rPr>
          <w:rFonts w:ascii="Times New Roman" w:eastAsia="Times New Roman" w:hAnsi="Times New Roman" w:cs="Times New Roman"/>
        </w:rPr>
        <w:t>t</w:t>
      </w:r>
      <w:r w:rsidRPr="00EF5648">
        <w:rPr>
          <w:rFonts w:ascii="Times New Roman" w:eastAsia="Times New Roman" w:hAnsi="Times New Roman" w:cs="Times New Roman"/>
          <w:spacing w:val="3"/>
        </w:rPr>
        <w:t>h</w:t>
      </w:r>
      <w:r w:rsidRPr="00EF5648">
        <w:rPr>
          <w:rFonts w:ascii="Times New Roman" w:eastAsia="Times New Roman" w:hAnsi="Times New Roman" w:cs="Times New Roman"/>
        </w:rPr>
        <w:t xml:space="preserve">e </w:t>
      </w:r>
      <w:r w:rsidRPr="00EF5648">
        <w:rPr>
          <w:rFonts w:ascii="Times New Roman" w:eastAsia="Times New Roman" w:hAnsi="Times New Roman" w:cs="Times New Roman"/>
          <w:b/>
          <w:bCs/>
          <w:spacing w:val="-3"/>
        </w:rPr>
        <w:t>P</w:t>
      </w:r>
      <w:r w:rsidRPr="00EF5648">
        <w:rPr>
          <w:rFonts w:ascii="Times New Roman" w:eastAsia="Times New Roman" w:hAnsi="Times New Roman" w:cs="Times New Roman"/>
          <w:b/>
          <w:bCs/>
        </w:rPr>
        <w:t>a</w:t>
      </w:r>
      <w:r w:rsidRPr="00EF5648">
        <w:rPr>
          <w:rFonts w:ascii="Times New Roman" w:eastAsia="Times New Roman" w:hAnsi="Times New Roman" w:cs="Times New Roman"/>
          <w:b/>
          <w:bCs/>
          <w:spacing w:val="1"/>
        </w:rPr>
        <w:t>n</w:t>
      </w:r>
      <w:r w:rsidRPr="00EF5648">
        <w:rPr>
          <w:rFonts w:ascii="Times New Roman" w:eastAsia="Times New Roman" w:hAnsi="Times New Roman" w:cs="Times New Roman"/>
          <w:b/>
          <w:bCs/>
          <w:spacing w:val="-1"/>
        </w:rPr>
        <w:t>e</w:t>
      </w:r>
      <w:r w:rsidRPr="00EF5648">
        <w:rPr>
          <w:rFonts w:ascii="Times New Roman" w:eastAsia="Times New Roman" w:hAnsi="Times New Roman" w:cs="Times New Roman"/>
          <w:b/>
          <w:bCs/>
          <w:spacing w:val="1"/>
        </w:rPr>
        <w:t>l</w:t>
      </w:r>
      <w:r w:rsidRPr="00EF5648">
        <w:rPr>
          <w:rFonts w:ascii="Times New Roman" w:eastAsia="Times New Roman" w:hAnsi="Times New Roman" w:cs="Times New Roman"/>
        </w:rPr>
        <w:t>.</w:t>
      </w:r>
    </w:p>
    <w:p w14:paraId="4B69481D" w14:textId="77777777" w:rsidR="00015D47" w:rsidRPr="00EF5648" w:rsidRDefault="00015D47" w:rsidP="00BB795B">
      <w:pPr>
        <w:spacing w:before="16" w:after="0" w:line="240" w:lineRule="auto"/>
        <w:jc w:val="both"/>
      </w:pPr>
    </w:p>
    <w:p w14:paraId="21005AE7" w14:textId="77777777" w:rsidR="00242A6B" w:rsidRDefault="00242A6B" w:rsidP="00280B56">
      <w:pPr>
        <w:spacing w:after="0" w:line="240" w:lineRule="auto"/>
        <w:ind w:left="141" w:right="-20"/>
        <w:jc w:val="both"/>
        <w:rPr>
          <w:rFonts w:ascii="Times New Roman" w:eastAsia="Times New Roman" w:hAnsi="Times New Roman" w:cs="Times New Roman"/>
        </w:rPr>
      </w:pPr>
    </w:p>
    <w:p w14:paraId="25AC05A5" w14:textId="77777777" w:rsidR="00242A6B" w:rsidRDefault="00242A6B" w:rsidP="00280B56">
      <w:pPr>
        <w:spacing w:after="0" w:line="240" w:lineRule="auto"/>
        <w:ind w:left="141" w:right="-20"/>
        <w:jc w:val="both"/>
        <w:rPr>
          <w:rFonts w:ascii="Times New Roman" w:eastAsia="Times New Roman" w:hAnsi="Times New Roman" w:cs="Times New Roman"/>
        </w:rPr>
      </w:pPr>
    </w:p>
    <w:p w14:paraId="5361477C" w14:textId="77777777" w:rsidR="00280B56" w:rsidRPr="00EF5648" w:rsidRDefault="0026255B" w:rsidP="00280B56">
      <w:pPr>
        <w:spacing w:after="0" w:line="240" w:lineRule="auto"/>
        <w:ind w:left="141" w:right="-20"/>
        <w:jc w:val="both"/>
        <w:rPr>
          <w:rFonts w:ascii="Times New Roman" w:eastAsia="Times New Roman" w:hAnsi="Times New Roman" w:cs="Times New Roman"/>
        </w:rPr>
      </w:pPr>
      <w:r w:rsidRPr="00EF5648">
        <w:rPr>
          <w:rFonts w:ascii="Times New Roman" w:eastAsia="Times New Roman" w:hAnsi="Times New Roman" w:cs="Times New Roman"/>
        </w:rPr>
        <w:t>The</w:t>
      </w:r>
      <w:r w:rsidRPr="00EF5648">
        <w:rPr>
          <w:rFonts w:ascii="Times New Roman" w:eastAsia="Times New Roman" w:hAnsi="Times New Roman" w:cs="Times New Roman"/>
          <w:spacing w:val="-1"/>
        </w:rPr>
        <w:t xml:space="preserve"> f</w:t>
      </w:r>
      <w:r w:rsidRPr="00EF5648">
        <w:rPr>
          <w:rFonts w:ascii="Times New Roman" w:eastAsia="Times New Roman" w:hAnsi="Times New Roman" w:cs="Times New Roman"/>
        </w:rPr>
        <w:t>ol</w:t>
      </w:r>
      <w:r w:rsidRPr="00EF5648">
        <w:rPr>
          <w:rFonts w:ascii="Times New Roman" w:eastAsia="Times New Roman" w:hAnsi="Times New Roman" w:cs="Times New Roman"/>
          <w:spacing w:val="1"/>
        </w:rPr>
        <w:t>l</w:t>
      </w:r>
      <w:r w:rsidRPr="00EF5648">
        <w:rPr>
          <w:rFonts w:ascii="Times New Roman" w:eastAsia="Times New Roman" w:hAnsi="Times New Roman" w:cs="Times New Roman"/>
        </w:rPr>
        <w:t xml:space="preserve">owing </w:t>
      </w:r>
      <w:r w:rsidRPr="00EF5648">
        <w:rPr>
          <w:rFonts w:ascii="Times New Roman" w:eastAsia="Times New Roman" w:hAnsi="Times New Roman" w:cs="Times New Roman"/>
          <w:spacing w:val="-1"/>
        </w:rPr>
        <w:t>a</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ind</w:t>
      </w:r>
      <w:r w:rsidRPr="00EF5648">
        <w:rPr>
          <w:rFonts w:ascii="Times New Roman" w:eastAsia="Times New Roman" w:hAnsi="Times New Roman" w:cs="Times New Roman"/>
          <w:spacing w:val="1"/>
        </w:rPr>
        <w:t>i</w:t>
      </w:r>
      <w:r w:rsidRPr="00EF5648">
        <w:rPr>
          <w:rFonts w:ascii="Times New Roman" w:eastAsia="Times New Roman" w:hAnsi="Times New Roman" w:cs="Times New Roman"/>
          <w:spacing w:val="-1"/>
        </w:rPr>
        <w:t>ca</w:t>
      </w:r>
      <w:r w:rsidRPr="00EF5648">
        <w:rPr>
          <w:rFonts w:ascii="Times New Roman" w:eastAsia="Times New Roman" w:hAnsi="Times New Roman" w:cs="Times New Roman"/>
          <w:spacing w:val="3"/>
        </w:rPr>
        <w:t>t</w:t>
      </w:r>
      <w:r w:rsidRPr="00EF5648">
        <w:rPr>
          <w:rFonts w:ascii="Times New Roman" w:eastAsia="Times New Roman" w:hAnsi="Times New Roman" w:cs="Times New Roman"/>
        </w:rPr>
        <w:t>ive of</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is</w:t>
      </w:r>
      <w:r w:rsidRPr="00EF5648">
        <w:rPr>
          <w:rFonts w:ascii="Times New Roman" w:eastAsia="Times New Roman" w:hAnsi="Times New Roman" w:cs="Times New Roman"/>
          <w:spacing w:val="1"/>
        </w:rPr>
        <w:t>s</w:t>
      </w:r>
      <w:r w:rsidRPr="00EF5648">
        <w:rPr>
          <w:rFonts w:ascii="Times New Roman" w:eastAsia="Times New Roman" w:hAnsi="Times New Roman" w:cs="Times New Roman"/>
        </w:rPr>
        <w:t>u</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s to be</w:t>
      </w:r>
      <w:r w:rsidRPr="00EF5648">
        <w:rPr>
          <w:rFonts w:ascii="Times New Roman" w:eastAsia="Times New Roman" w:hAnsi="Times New Roman" w:cs="Times New Roman"/>
          <w:spacing w:val="-1"/>
        </w:rPr>
        <w:t xml:space="preserve"> </w:t>
      </w:r>
      <w:r w:rsidRPr="00EF5648">
        <w:rPr>
          <w:rFonts w:ascii="Times New Roman" w:eastAsia="Times New Roman" w:hAnsi="Times New Roman" w:cs="Times New Roman"/>
        </w:rPr>
        <w:t>tak</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 xml:space="preserve">n </w:t>
      </w:r>
      <w:r w:rsidRPr="00EF5648">
        <w:rPr>
          <w:rFonts w:ascii="Times New Roman" w:eastAsia="Times New Roman" w:hAnsi="Times New Roman" w:cs="Times New Roman"/>
          <w:spacing w:val="3"/>
        </w:rPr>
        <w:t>i</w:t>
      </w:r>
      <w:r w:rsidRPr="00EF5648">
        <w:rPr>
          <w:rFonts w:ascii="Times New Roman" w:eastAsia="Times New Roman" w:hAnsi="Times New Roman" w:cs="Times New Roman"/>
        </w:rPr>
        <w:t>nto a</w:t>
      </w:r>
      <w:r w:rsidRPr="00EF5648">
        <w:rPr>
          <w:rFonts w:ascii="Times New Roman" w:eastAsia="Times New Roman" w:hAnsi="Times New Roman" w:cs="Times New Roman"/>
          <w:spacing w:val="-1"/>
        </w:rPr>
        <w:t>cc</w:t>
      </w:r>
      <w:r w:rsidRPr="00EF5648">
        <w:rPr>
          <w:rFonts w:ascii="Times New Roman" w:eastAsia="Times New Roman" w:hAnsi="Times New Roman" w:cs="Times New Roman"/>
        </w:rPr>
        <w:t xml:space="preserve">ount </w:t>
      </w:r>
      <w:r w:rsidRPr="00EF5648">
        <w:rPr>
          <w:rFonts w:ascii="Times New Roman" w:eastAsia="Times New Roman" w:hAnsi="Times New Roman" w:cs="Times New Roman"/>
          <w:spacing w:val="1"/>
        </w:rPr>
        <w:t>i</w:t>
      </w:r>
      <w:r w:rsidRPr="00EF5648">
        <w:rPr>
          <w:rFonts w:ascii="Times New Roman" w:eastAsia="Times New Roman" w:hAnsi="Times New Roman" w:cs="Times New Roman"/>
        </w:rPr>
        <w:t>n wh</w:t>
      </w:r>
      <w:r w:rsidRPr="00EF5648">
        <w:rPr>
          <w:rFonts w:ascii="Times New Roman" w:eastAsia="Times New Roman" w:hAnsi="Times New Roman" w:cs="Times New Roman"/>
          <w:spacing w:val="-1"/>
        </w:rPr>
        <w:t>e</w:t>
      </w:r>
      <w:r w:rsidRPr="00EF5648">
        <w:rPr>
          <w:rFonts w:ascii="Times New Roman" w:eastAsia="Times New Roman" w:hAnsi="Times New Roman" w:cs="Times New Roman"/>
        </w:rPr>
        <w:t>n</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1"/>
        </w:rPr>
        <w:t>c</w:t>
      </w:r>
      <w:r w:rsidRPr="00EF5648">
        <w:rPr>
          <w:rFonts w:ascii="Times New Roman" w:eastAsia="Times New Roman" w:hAnsi="Times New Roman" w:cs="Times New Roman"/>
        </w:rPr>
        <w:t>on</w:t>
      </w:r>
      <w:r w:rsidRPr="00EF5648">
        <w:rPr>
          <w:rFonts w:ascii="Times New Roman" w:eastAsia="Times New Roman" w:hAnsi="Times New Roman" w:cs="Times New Roman"/>
          <w:spacing w:val="2"/>
        </w:rPr>
        <w:t>s</w:t>
      </w:r>
      <w:r w:rsidRPr="00EF5648">
        <w:rPr>
          <w:rFonts w:ascii="Times New Roman" w:eastAsia="Times New Roman" w:hAnsi="Times New Roman" w:cs="Times New Roman"/>
        </w:rPr>
        <w:t>ide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ing</w:t>
      </w:r>
      <w:r w:rsidRPr="00EF5648">
        <w:rPr>
          <w:rFonts w:ascii="Times New Roman" w:eastAsia="Times New Roman" w:hAnsi="Times New Roman" w:cs="Times New Roman"/>
          <w:spacing w:val="-2"/>
        </w:rPr>
        <w:t xml:space="preserve"> </w:t>
      </w:r>
      <w:r w:rsidRPr="00EF5648">
        <w:rPr>
          <w:rFonts w:ascii="Times New Roman" w:eastAsia="Times New Roman" w:hAnsi="Times New Roman" w:cs="Times New Roman"/>
          <w:spacing w:val="3"/>
        </w:rPr>
        <w:t>m</w:t>
      </w:r>
      <w:r w:rsidRPr="00EF5648">
        <w:rPr>
          <w:rFonts w:ascii="Times New Roman" w:eastAsia="Times New Roman" w:hAnsi="Times New Roman" w:cs="Times New Roman"/>
          <w:spacing w:val="-1"/>
        </w:rPr>
        <w:t>a</w:t>
      </w:r>
      <w:r w:rsidRPr="00EF5648">
        <w:rPr>
          <w:rFonts w:ascii="Times New Roman" w:eastAsia="Times New Roman" w:hAnsi="Times New Roman" w:cs="Times New Roman"/>
        </w:rPr>
        <w:t>te</w:t>
      </w:r>
      <w:r w:rsidRPr="00EF5648">
        <w:rPr>
          <w:rFonts w:ascii="Times New Roman" w:eastAsia="Times New Roman" w:hAnsi="Times New Roman" w:cs="Times New Roman"/>
          <w:spacing w:val="-1"/>
        </w:rPr>
        <w:t>r</w:t>
      </w:r>
      <w:r w:rsidRPr="00EF5648">
        <w:rPr>
          <w:rFonts w:ascii="Times New Roman" w:eastAsia="Times New Roman" w:hAnsi="Times New Roman" w:cs="Times New Roman"/>
        </w:rPr>
        <w:t>iali</w:t>
      </w:r>
      <w:r w:rsidRPr="00EF5648">
        <w:rPr>
          <w:rFonts w:ascii="Times New Roman" w:eastAsia="Times New Roman" w:hAnsi="Times New Roman" w:cs="Times New Roman"/>
          <w:spacing w:val="6"/>
        </w:rPr>
        <w:t>t</w:t>
      </w:r>
      <w:r w:rsidRPr="00EF5648">
        <w:rPr>
          <w:rFonts w:ascii="Times New Roman" w:eastAsia="Times New Roman" w:hAnsi="Times New Roman" w:cs="Times New Roman"/>
          <w:spacing w:val="-7"/>
        </w:rPr>
        <w:t>y</w:t>
      </w:r>
      <w:r w:rsidRPr="00EF5648">
        <w:rPr>
          <w:rFonts w:ascii="Times New Roman" w:eastAsia="Times New Roman" w:hAnsi="Times New Roman" w:cs="Times New Roman"/>
        </w:rPr>
        <w:t>:</w:t>
      </w:r>
    </w:p>
    <w:p w14:paraId="560030E5" w14:textId="77777777" w:rsidR="00015D47" w:rsidRPr="00EF5648" w:rsidRDefault="00015D47" w:rsidP="00BB795B">
      <w:pPr>
        <w:spacing w:before="18" w:after="0" w:line="240" w:lineRule="auto"/>
      </w:pPr>
    </w:p>
    <w:p w14:paraId="60609AA7" w14:textId="77777777" w:rsidR="00712624" w:rsidRPr="00712624" w:rsidRDefault="0026255B" w:rsidP="00BB795B">
      <w:pPr>
        <w:pStyle w:val="ListParagraph"/>
        <w:numPr>
          <w:ilvl w:val="0"/>
          <w:numId w:val="1"/>
        </w:numPr>
        <w:spacing w:after="0" w:line="240" w:lineRule="auto"/>
        <w:ind w:right="-19"/>
        <w:rPr>
          <w:rFonts w:ascii="Times New Roman" w:eastAsia="Times New Roman" w:hAnsi="Times New Roman" w:cs="Times New Roman"/>
        </w:rPr>
      </w:pPr>
      <w:r w:rsidRPr="00712624">
        <w:rPr>
          <w:rFonts w:ascii="Times New Roman" w:eastAsia="Times New Roman" w:hAnsi="Times New Roman" w:cs="Times New Roman"/>
        </w:rPr>
        <w:t>The</w:t>
      </w:r>
      <w:r w:rsidRPr="00712624">
        <w:rPr>
          <w:rFonts w:ascii="Times New Roman" w:eastAsia="Times New Roman" w:hAnsi="Times New Roman" w:cs="Times New Roman"/>
          <w:spacing w:val="-1"/>
        </w:rPr>
        <w:t xml:space="preserve"> </w:t>
      </w:r>
      <w:r w:rsidR="002318AE" w:rsidRPr="002318AE">
        <w:rPr>
          <w:rFonts w:ascii="Times New Roman" w:eastAsia="Times New Roman" w:hAnsi="Times New Roman" w:cs="Times New Roman"/>
          <w:b/>
          <w:bCs/>
        </w:rPr>
        <w:t>DNOs</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statuto</w:t>
      </w:r>
      <w:r w:rsidRPr="00712624">
        <w:rPr>
          <w:rFonts w:ascii="Times New Roman" w:eastAsia="Times New Roman" w:hAnsi="Times New Roman" w:cs="Times New Roman"/>
          <w:spacing w:val="4"/>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w:t>
      </w:r>
      <w:r w:rsidRPr="00712624">
        <w:rPr>
          <w:rFonts w:ascii="Times New Roman" w:eastAsia="Times New Roman" w:hAnsi="Times New Roman" w:cs="Times New Roman"/>
          <w:spacing w:val="2"/>
        </w:rPr>
        <w:t xml:space="preserve"> </w:t>
      </w:r>
      <w:proofErr w:type="spellStart"/>
      <w:r w:rsidRPr="00712624">
        <w:rPr>
          <w:rFonts w:ascii="Times New Roman" w:eastAsia="Times New Roman" w:hAnsi="Times New Roman" w:cs="Times New Roman"/>
        </w:rPr>
        <w:t>l</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1"/>
        </w:rPr>
        <w:t>ce</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c</w:t>
      </w:r>
      <w:r w:rsidR="00735BCB">
        <w:rPr>
          <w:rFonts w:ascii="Times New Roman" w:eastAsia="Times New Roman" w:hAnsi="Times New Roman" w:cs="Times New Roman"/>
        </w:rPr>
        <w:t>e</w:t>
      </w:r>
      <w:proofErr w:type="spellEnd"/>
      <w:r w:rsidR="00735BCB">
        <w:rPr>
          <w:rFonts w:ascii="Times New Roman" w:eastAsia="Times New Roman" w:hAnsi="Times New Roman" w:cs="Times New Roman"/>
        </w:rPr>
        <w:t xml:space="preserve"> </w:t>
      </w:r>
      <w:r w:rsidRPr="00712624">
        <w:rPr>
          <w:rFonts w:ascii="Times New Roman" w:eastAsia="Times New Roman" w:hAnsi="Times New Roman" w:cs="Times New Roman"/>
        </w:rPr>
        <w:t>obl</w:t>
      </w:r>
      <w:r w:rsidRPr="00712624">
        <w:rPr>
          <w:rFonts w:ascii="Times New Roman" w:eastAsia="Times New Roman" w:hAnsi="Times New Roman" w:cs="Times New Roman"/>
          <w:spacing w:val="3"/>
        </w:rPr>
        <w:t>i</w:t>
      </w:r>
      <w:r w:rsidRPr="00712624">
        <w:rPr>
          <w:rFonts w:ascii="Times New Roman" w:eastAsia="Times New Roman" w:hAnsi="Times New Roman" w:cs="Times New Roman"/>
          <w:spacing w:val="-2"/>
        </w:rPr>
        <w:t>g</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00735BCB">
        <w:rPr>
          <w:rFonts w:ascii="Times New Roman" w:eastAsia="Times New Roman" w:hAnsi="Times New Roman" w:cs="Times New Roman"/>
        </w:rPr>
        <w:t>ons;</w:t>
      </w:r>
    </w:p>
    <w:p w14:paraId="7519F439" w14:textId="77777777" w:rsidR="00712624" w:rsidRPr="00712624" w:rsidRDefault="0026255B" w:rsidP="00BB795B">
      <w:pPr>
        <w:pStyle w:val="ListParagraph"/>
        <w:numPr>
          <w:ilvl w:val="0"/>
          <w:numId w:val="1"/>
        </w:numPr>
        <w:spacing w:after="0" w:line="240" w:lineRule="auto"/>
        <w:ind w:right="4520"/>
        <w:rPr>
          <w:rFonts w:ascii="Times New Roman" w:eastAsia="Times New Roman" w:hAnsi="Times New Roman" w:cs="Times New Roman"/>
        </w:rPr>
      </w:pP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m</w:t>
      </w:r>
      <w:r w:rsidRPr="00712624">
        <w:rPr>
          <w:rFonts w:ascii="Times New Roman" w:eastAsia="Times New Roman" w:hAnsi="Times New Roman" w:cs="Times New Roman"/>
          <w:spacing w:val="3"/>
        </w:rPr>
        <w:t>p</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 xml:space="preserve">t on </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ndust</w:t>
      </w:r>
      <w:r w:rsidRPr="00712624">
        <w:rPr>
          <w:rFonts w:ascii="Times New Roman" w:eastAsia="Times New Roman" w:hAnsi="Times New Roman" w:cs="Times New Roman"/>
          <w:spacing w:val="4"/>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o</w:t>
      </w:r>
      <w:r w:rsidRPr="00712624">
        <w:rPr>
          <w:rFonts w:ascii="Times New Roman" w:eastAsia="Times New Roman" w:hAnsi="Times New Roman" w:cs="Times New Roman"/>
          <w:spacing w:val="3"/>
        </w:rPr>
        <w:t>m</w:t>
      </w:r>
      <w:r w:rsidRPr="00712624">
        <w:rPr>
          <w:rFonts w:ascii="Times New Roman" w:eastAsia="Times New Roman" w:hAnsi="Times New Roman" w:cs="Times New Roman"/>
        </w:rPr>
        <w:t>me</w:t>
      </w:r>
      <w:r w:rsidRPr="00712624">
        <w:rPr>
          <w:rFonts w:ascii="Times New Roman" w:eastAsia="Times New Roman" w:hAnsi="Times New Roman" w:cs="Times New Roman"/>
          <w:spacing w:val="-1"/>
        </w:rPr>
        <w:t>rc</w:t>
      </w:r>
      <w:r w:rsidRPr="00712624">
        <w:rPr>
          <w:rFonts w:ascii="Times New Roman" w:eastAsia="Times New Roman" w:hAnsi="Times New Roman" w:cs="Times New Roman"/>
        </w:rPr>
        <w:t xml:space="preserve">ial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r</w:t>
      </w:r>
      <w:r w:rsidRPr="00712624">
        <w:rPr>
          <w:rFonts w:ascii="Times New Roman" w:eastAsia="Times New Roman" w:hAnsi="Times New Roman" w:cs="Times New Roman"/>
          <w:spacing w:val="-1"/>
        </w:rPr>
        <w:t>ra</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g</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ments</w:t>
      </w:r>
      <w:r w:rsidR="00735BCB">
        <w:rPr>
          <w:rFonts w:ascii="Times New Roman" w:eastAsia="Times New Roman" w:hAnsi="Times New Roman" w:cs="Times New Roman"/>
        </w:rPr>
        <w:t>;</w:t>
      </w:r>
    </w:p>
    <w:p w14:paraId="7FBB1CB3" w14:textId="77777777" w:rsidR="00015D47" w:rsidRPr="00712624" w:rsidRDefault="0026255B" w:rsidP="00BB795B">
      <w:pPr>
        <w:pStyle w:val="ListParagraph"/>
        <w:numPr>
          <w:ilvl w:val="0"/>
          <w:numId w:val="1"/>
        </w:numPr>
        <w:spacing w:after="0" w:line="240" w:lineRule="auto"/>
        <w:ind w:right="4520"/>
        <w:rPr>
          <w:rFonts w:ascii="Times New Roman" w:eastAsia="Times New Roman" w:hAnsi="Times New Roman" w:cs="Times New Roman"/>
        </w:rPr>
      </w:pP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m</w:t>
      </w:r>
      <w:r w:rsidRPr="00712624">
        <w:rPr>
          <w:rFonts w:ascii="Times New Roman" w:eastAsia="Times New Roman" w:hAnsi="Times New Roman" w:cs="Times New Roman"/>
          <w:spacing w:val="3"/>
        </w:rPr>
        <w:t>p</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t on comp</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w:t>
      </w:r>
      <w:r w:rsidR="00735BCB">
        <w:rPr>
          <w:rFonts w:ascii="Times New Roman" w:eastAsia="Times New Roman" w:hAnsi="Times New Roman" w:cs="Times New Roman"/>
        </w:rPr>
        <w:t>;</w:t>
      </w:r>
    </w:p>
    <w:p w14:paraId="4848F1BE" w14:textId="77777777" w:rsidR="00712624" w:rsidRDefault="0026255B" w:rsidP="00BB795B">
      <w:pPr>
        <w:pStyle w:val="ListParagraph"/>
        <w:numPr>
          <w:ilvl w:val="0"/>
          <w:numId w:val="1"/>
        </w:numPr>
        <w:spacing w:before="7" w:after="0" w:line="240" w:lineRule="auto"/>
        <w:ind w:right="2692"/>
        <w:rPr>
          <w:rFonts w:ascii="Times New Roman" w:eastAsia="Times New Roman" w:hAnsi="Times New Roman" w:cs="Times New Roman"/>
        </w:rPr>
      </w:pP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m</w:t>
      </w:r>
      <w:r w:rsidRPr="00712624">
        <w:rPr>
          <w:rFonts w:ascii="Times New Roman" w:eastAsia="Times New Roman" w:hAnsi="Times New Roman" w:cs="Times New Roman"/>
          <w:spacing w:val="3"/>
        </w:rPr>
        <w:t>p</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 xml:space="preserve">t on </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ndust</w:t>
      </w:r>
      <w:r w:rsidRPr="00712624">
        <w:rPr>
          <w:rFonts w:ascii="Times New Roman" w:eastAsia="Times New Roman" w:hAnsi="Times New Roman" w:cs="Times New Roman"/>
          <w:spacing w:val="4"/>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rPr>
        <w:t>d</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v</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3"/>
        </w:rPr>
        <w:t>l</w:t>
      </w:r>
      <w:r w:rsidRPr="00712624">
        <w:rPr>
          <w:rFonts w:ascii="Times New Roman" w:eastAsia="Times New Roman" w:hAnsi="Times New Roman" w:cs="Times New Roman"/>
        </w:rPr>
        <w:t xml:space="preserve">opments such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 distribu</w:t>
      </w:r>
      <w:r w:rsidRPr="00712624">
        <w:rPr>
          <w:rFonts w:ascii="Times New Roman" w:eastAsia="Times New Roman" w:hAnsi="Times New Roman" w:cs="Times New Roman"/>
          <w:spacing w:val="1"/>
        </w:rPr>
        <w:t>t</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d g</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00735BCB">
        <w:rPr>
          <w:rFonts w:ascii="Times New Roman" w:eastAsia="Times New Roman" w:hAnsi="Times New Roman" w:cs="Times New Roman"/>
        </w:rPr>
        <w:t>on;</w:t>
      </w:r>
      <w:r w:rsidRPr="00712624">
        <w:rPr>
          <w:rFonts w:ascii="Times New Roman" w:eastAsia="Times New Roman" w:hAnsi="Times New Roman" w:cs="Times New Roman"/>
        </w:rPr>
        <w:t xml:space="preserve"> </w:t>
      </w:r>
    </w:p>
    <w:p w14:paraId="316EE376" w14:textId="77777777" w:rsidR="00015D47" w:rsidRPr="00712624" w:rsidRDefault="0026255B" w:rsidP="00BB795B">
      <w:pPr>
        <w:pStyle w:val="ListParagraph"/>
        <w:numPr>
          <w:ilvl w:val="0"/>
          <w:numId w:val="1"/>
        </w:numPr>
        <w:spacing w:before="7" w:after="0" w:line="240" w:lineRule="auto"/>
        <w:ind w:right="2692"/>
        <w:rPr>
          <w:rFonts w:ascii="Times New Roman" w:eastAsia="Times New Roman" w:hAnsi="Times New Roman" w:cs="Times New Roman"/>
        </w:rPr>
      </w:pP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m</w:t>
      </w:r>
      <w:r w:rsidRPr="00712624">
        <w:rPr>
          <w:rFonts w:ascii="Times New Roman" w:eastAsia="Times New Roman" w:hAnsi="Times New Roman" w:cs="Times New Roman"/>
          <w:spacing w:val="3"/>
        </w:rPr>
        <w:t>p</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 xml:space="preserve">t on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c</w:t>
      </w:r>
      <w:r w:rsidRPr="00712624">
        <w:rPr>
          <w:rFonts w:ascii="Times New Roman" w:eastAsia="Times New Roman" w:hAnsi="Times New Roman" w:cs="Times New Roman"/>
        </w:rPr>
        <w:t>ost of</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pr</w:t>
      </w:r>
      <w:r w:rsidRPr="00712624">
        <w:rPr>
          <w:rFonts w:ascii="Times New Roman" w:eastAsia="Times New Roman" w:hAnsi="Times New Roman" w:cs="Times New Roman"/>
          <w:spacing w:val="-2"/>
        </w:rPr>
        <w:t>a</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ic</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bi</w:t>
      </w:r>
      <w:r w:rsidRPr="00712624">
        <w:rPr>
          <w:rFonts w:ascii="Times New Roman" w:eastAsia="Times New Roman" w:hAnsi="Times New Roman" w:cs="Times New Roman"/>
          <w:spacing w:val="1"/>
        </w:rPr>
        <w:t>l</w:t>
      </w:r>
      <w:r w:rsidRPr="00712624">
        <w:rPr>
          <w:rFonts w:ascii="Times New Roman" w:eastAsia="Times New Roman" w:hAnsi="Times New Roman" w:cs="Times New Roman"/>
        </w:rPr>
        <w:t>i</w:t>
      </w:r>
      <w:r w:rsidRPr="00712624">
        <w:rPr>
          <w:rFonts w:ascii="Times New Roman" w:eastAsia="Times New Roman" w:hAnsi="Times New Roman" w:cs="Times New Roman"/>
          <w:spacing w:val="3"/>
        </w:rPr>
        <w:t>t</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of</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b/>
          <w:bCs/>
        </w:rPr>
        <w:t>U</w:t>
      </w:r>
      <w:r w:rsidRPr="00712624">
        <w:rPr>
          <w:rFonts w:ascii="Times New Roman" w:eastAsia="Times New Roman" w:hAnsi="Times New Roman" w:cs="Times New Roman"/>
          <w:b/>
          <w:bCs/>
          <w:spacing w:val="2"/>
        </w:rPr>
        <w:t>s</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r</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spacing w:val="-1"/>
        </w:rPr>
        <w:t>c</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nn</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ons</w:t>
      </w:r>
      <w:r w:rsidR="00735BCB">
        <w:rPr>
          <w:rFonts w:ascii="Times New Roman" w:eastAsia="Times New Roman" w:hAnsi="Times New Roman" w:cs="Times New Roman"/>
        </w:rPr>
        <w:t>;</w:t>
      </w:r>
    </w:p>
    <w:p w14:paraId="0618ECC1" w14:textId="77777777" w:rsidR="00015D47" w:rsidRPr="00712624" w:rsidRDefault="0026255B" w:rsidP="00BB795B">
      <w:pPr>
        <w:pStyle w:val="ListParagraph"/>
        <w:numPr>
          <w:ilvl w:val="0"/>
          <w:numId w:val="1"/>
        </w:numPr>
        <w:spacing w:before="7" w:after="0" w:line="240" w:lineRule="auto"/>
        <w:ind w:right="-20"/>
        <w:rPr>
          <w:rFonts w:ascii="Times New Roman" w:eastAsia="Times New Roman" w:hAnsi="Times New Roman" w:cs="Times New Roman"/>
        </w:rPr>
      </w:pP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m</w:t>
      </w:r>
      <w:r w:rsidRPr="00712624">
        <w:rPr>
          <w:rFonts w:ascii="Times New Roman" w:eastAsia="Times New Roman" w:hAnsi="Times New Roman" w:cs="Times New Roman"/>
          <w:spacing w:val="3"/>
        </w:rPr>
        <w:t>p</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 xml:space="preserve">t on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c</w:t>
      </w:r>
      <w:r w:rsidRPr="00712624">
        <w:rPr>
          <w:rFonts w:ascii="Times New Roman" w:eastAsia="Times New Roman" w:hAnsi="Times New Roman" w:cs="Times New Roman"/>
        </w:rPr>
        <w:t xml:space="preserve">ost and </w:t>
      </w:r>
      <w:r w:rsidRPr="00712624">
        <w:rPr>
          <w:rFonts w:ascii="Times New Roman" w:eastAsia="Times New Roman" w:hAnsi="Times New Roman" w:cs="Times New Roman"/>
          <w:spacing w:val="2"/>
        </w:rPr>
        <w:t>p</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1"/>
        </w:rPr>
        <w:t>ca</w:t>
      </w:r>
      <w:r w:rsidRPr="00712624">
        <w:rPr>
          <w:rFonts w:ascii="Times New Roman" w:eastAsia="Times New Roman" w:hAnsi="Times New Roman" w:cs="Times New Roman"/>
        </w:rPr>
        <w:t>bi</w:t>
      </w:r>
      <w:r w:rsidRPr="00712624">
        <w:rPr>
          <w:rFonts w:ascii="Times New Roman" w:eastAsia="Times New Roman" w:hAnsi="Times New Roman" w:cs="Times New Roman"/>
          <w:spacing w:val="1"/>
        </w:rPr>
        <w:t>l</w:t>
      </w:r>
      <w:r w:rsidRPr="00712624">
        <w:rPr>
          <w:rFonts w:ascii="Times New Roman" w:eastAsia="Times New Roman" w:hAnsi="Times New Roman" w:cs="Times New Roman"/>
        </w:rPr>
        <w:t>i</w:t>
      </w:r>
      <w:r w:rsidRPr="00712624">
        <w:rPr>
          <w:rFonts w:ascii="Times New Roman" w:eastAsia="Times New Roman" w:hAnsi="Times New Roman" w:cs="Times New Roman"/>
          <w:spacing w:val="3"/>
        </w:rPr>
        <w:t>t</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f</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b/>
          <w:bCs/>
        </w:rPr>
        <w:t>Us</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 xml:space="preserve">r </w:t>
      </w:r>
      <w:r w:rsidRPr="00712624">
        <w:rPr>
          <w:rFonts w:ascii="Times New Roman" w:eastAsia="Times New Roman" w:hAnsi="Times New Roman" w:cs="Times New Roman"/>
        </w:rPr>
        <w:t>op</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ons</w:t>
      </w:r>
      <w:r w:rsidR="00735BCB">
        <w:rPr>
          <w:rFonts w:ascii="Times New Roman" w:eastAsia="Times New Roman" w:hAnsi="Times New Roman" w:cs="Times New Roman"/>
        </w:rPr>
        <w:t>;</w:t>
      </w:r>
    </w:p>
    <w:p w14:paraId="053F5526" w14:textId="77777777" w:rsidR="00015D47" w:rsidRPr="00EF5648" w:rsidRDefault="00015D47" w:rsidP="00BB795B">
      <w:pPr>
        <w:spacing w:before="6" w:after="0" w:line="240" w:lineRule="auto"/>
      </w:pPr>
    </w:p>
    <w:p w14:paraId="69B24CA6" w14:textId="77777777" w:rsidR="00712624" w:rsidRPr="00712624" w:rsidRDefault="0026255B" w:rsidP="00BB795B">
      <w:pPr>
        <w:pStyle w:val="ListParagraph"/>
        <w:numPr>
          <w:ilvl w:val="0"/>
          <w:numId w:val="1"/>
        </w:numPr>
        <w:spacing w:after="0" w:line="240" w:lineRule="auto"/>
        <w:ind w:right="1030"/>
        <w:rPr>
          <w:rFonts w:ascii="Times New Roman" w:eastAsia="Times New Roman" w:hAnsi="Times New Roman" w:cs="Times New Roman"/>
        </w:rPr>
      </w:pP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m</w:t>
      </w:r>
      <w:r w:rsidRPr="00712624">
        <w:rPr>
          <w:rFonts w:ascii="Times New Roman" w:eastAsia="Times New Roman" w:hAnsi="Times New Roman" w:cs="Times New Roman"/>
          <w:spacing w:val="3"/>
        </w:rPr>
        <w:t>p</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 xml:space="preserve">t on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c</w:t>
      </w:r>
      <w:r w:rsidRPr="00712624">
        <w:rPr>
          <w:rFonts w:ascii="Times New Roman" w:eastAsia="Times New Roman" w:hAnsi="Times New Roman" w:cs="Times New Roman"/>
        </w:rPr>
        <w:t xml:space="preserve">ost and </w:t>
      </w:r>
      <w:r w:rsidRPr="00712624">
        <w:rPr>
          <w:rFonts w:ascii="Times New Roman" w:eastAsia="Times New Roman" w:hAnsi="Times New Roman" w:cs="Times New Roman"/>
          <w:spacing w:val="2"/>
        </w:rPr>
        <w:t>p</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1"/>
        </w:rPr>
        <w:t>ca</w:t>
      </w:r>
      <w:r w:rsidRPr="00712624">
        <w:rPr>
          <w:rFonts w:ascii="Times New Roman" w:eastAsia="Times New Roman" w:hAnsi="Times New Roman" w:cs="Times New Roman"/>
        </w:rPr>
        <w:t>bi</w:t>
      </w:r>
      <w:r w:rsidRPr="00712624">
        <w:rPr>
          <w:rFonts w:ascii="Times New Roman" w:eastAsia="Times New Roman" w:hAnsi="Times New Roman" w:cs="Times New Roman"/>
          <w:spacing w:val="1"/>
        </w:rPr>
        <w:t>l</w:t>
      </w:r>
      <w:r w:rsidRPr="00712624">
        <w:rPr>
          <w:rFonts w:ascii="Times New Roman" w:eastAsia="Times New Roman" w:hAnsi="Times New Roman" w:cs="Times New Roman"/>
        </w:rPr>
        <w:t>i</w:t>
      </w:r>
      <w:r w:rsidRPr="00712624">
        <w:rPr>
          <w:rFonts w:ascii="Times New Roman" w:eastAsia="Times New Roman" w:hAnsi="Times New Roman" w:cs="Times New Roman"/>
          <w:spacing w:val="3"/>
        </w:rPr>
        <w:t>t</w:t>
      </w:r>
      <w:r w:rsidRPr="00712624">
        <w:rPr>
          <w:rFonts w:ascii="Times New Roman" w:eastAsia="Times New Roman" w:hAnsi="Times New Roman" w:cs="Times New Roman"/>
        </w:rPr>
        <w:t>y</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 p</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1"/>
        </w:rPr>
        <w:t>f</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m</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of</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b/>
          <w:bCs/>
          <w:spacing w:val="2"/>
        </w:rPr>
        <w:t>D</w:t>
      </w:r>
      <w:r w:rsidRPr="00712624">
        <w:rPr>
          <w:rFonts w:ascii="Times New Roman" w:eastAsia="Times New Roman" w:hAnsi="Times New Roman" w:cs="Times New Roman"/>
          <w:b/>
          <w:bCs/>
        </w:rPr>
        <w:t xml:space="preserve">NO </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twork</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pr</w:t>
      </w:r>
      <w:r w:rsidRPr="00712624">
        <w:rPr>
          <w:rFonts w:ascii="Times New Roman" w:eastAsia="Times New Roman" w:hAnsi="Times New Roman" w:cs="Times New Roman"/>
          <w:spacing w:val="1"/>
        </w:rPr>
        <w:t>o</w:t>
      </w:r>
      <w:r w:rsidRPr="00712624">
        <w:rPr>
          <w:rFonts w:ascii="Times New Roman" w:eastAsia="Times New Roman" w:hAnsi="Times New Roman" w:cs="Times New Roman"/>
        </w:rPr>
        <w:t>vis</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w:t>
      </w:r>
      <w:r w:rsidR="00735BCB">
        <w:rPr>
          <w:rFonts w:ascii="Times New Roman" w:eastAsia="Times New Roman" w:hAnsi="Times New Roman" w:cs="Times New Roman"/>
        </w:rPr>
        <w:t>;</w:t>
      </w:r>
      <w:r w:rsidRPr="00712624">
        <w:rPr>
          <w:rFonts w:ascii="Times New Roman" w:eastAsia="Times New Roman" w:hAnsi="Times New Roman" w:cs="Times New Roman"/>
        </w:rPr>
        <w:t xml:space="preserve"> </w:t>
      </w:r>
    </w:p>
    <w:p w14:paraId="78335ED5" w14:textId="77777777" w:rsidR="00015D47" w:rsidRPr="00712624" w:rsidRDefault="0026255B" w:rsidP="00BB795B">
      <w:pPr>
        <w:spacing w:after="0" w:line="240" w:lineRule="auto"/>
        <w:ind w:right="-19" w:firstLine="242"/>
        <w:rPr>
          <w:rFonts w:ascii="Times New Roman" w:eastAsia="Times New Roman" w:hAnsi="Times New Roman" w:cs="Times New Roman"/>
        </w:rPr>
      </w:pPr>
      <w:r w:rsidRPr="00712624">
        <w:rPr>
          <w:rFonts w:ascii="Times New Roman" w:eastAsia="Times New Roman" w:hAnsi="Times New Roman" w:cs="Times New Roman"/>
        </w:rPr>
        <w:t>vi</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 xml:space="preserve">i. </w:t>
      </w:r>
      <w:r w:rsidRPr="00712624">
        <w:rPr>
          <w:rFonts w:ascii="Times New Roman" w:eastAsia="Times New Roman" w:hAnsi="Times New Roman" w:cs="Times New Roman"/>
          <w:spacing w:val="58"/>
        </w:rPr>
        <w:t xml:space="preserve"> </w:t>
      </w:r>
      <w:r w:rsidR="00735BCB">
        <w:rPr>
          <w:rFonts w:ascii="Times New Roman" w:eastAsia="Times New Roman" w:hAnsi="Times New Roman" w:cs="Times New Roman"/>
          <w:spacing w:val="58"/>
        </w:rPr>
        <w:t xml:space="preserve">  </w:t>
      </w: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m</w:t>
      </w:r>
      <w:r w:rsidRPr="00712624">
        <w:rPr>
          <w:rFonts w:ascii="Times New Roman" w:eastAsia="Times New Roman" w:hAnsi="Times New Roman" w:cs="Times New Roman"/>
          <w:spacing w:val="3"/>
        </w:rPr>
        <w:t>p</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 xml:space="preserve">t on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c</w:t>
      </w:r>
      <w:r w:rsidRPr="00712624">
        <w:rPr>
          <w:rFonts w:ascii="Times New Roman" w:eastAsia="Times New Roman" w:hAnsi="Times New Roman" w:cs="Times New Roman"/>
        </w:rPr>
        <w:t xml:space="preserve">ost and </w:t>
      </w:r>
      <w:r w:rsidRPr="00712624">
        <w:rPr>
          <w:rFonts w:ascii="Times New Roman" w:eastAsia="Times New Roman" w:hAnsi="Times New Roman" w:cs="Times New Roman"/>
          <w:spacing w:val="2"/>
        </w:rPr>
        <w:t>p</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1"/>
        </w:rPr>
        <w:t>ca</w:t>
      </w:r>
      <w:r w:rsidRPr="00712624">
        <w:rPr>
          <w:rFonts w:ascii="Times New Roman" w:eastAsia="Times New Roman" w:hAnsi="Times New Roman" w:cs="Times New Roman"/>
        </w:rPr>
        <w:t>bi</w:t>
      </w:r>
      <w:r w:rsidRPr="00712624">
        <w:rPr>
          <w:rFonts w:ascii="Times New Roman" w:eastAsia="Times New Roman" w:hAnsi="Times New Roman" w:cs="Times New Roman"/>
          <w:spacing w:val="1"/>
        </w:rPr>
        <w:t>l</w:t>
      </w:r>
      <w:r w:rsidRPr="00712624">
        <w:rPr>
          <w:rFonts w:ascii="Times New Roman" w:eastAsia="Times New Roman" w:hAnsi="Times New Roman" w:cs="Times New Roman"/>
        </w:rPr>
        <w:t>i</w:t>
      </w:r>
      <w:r w:rsidRPr="00712624">
        <w:rPr>
          <w:rFonts w:ascii="Times New Roman" w:eastAsia="Times New Roman" w:hAnsi="Times New Roman" w:cs="Times New Roman"/>
          <w:spacing w:val="3"/>
        </w:rPr>
        <w:t>t</w:t>
      </w:r>
      <w:r w:rsidRPr="00712624">
        <w:rPr>
          <w:rFonts w:ascii="Times New Roman" w:eastAsia="Times New Roman" w:hAnsi="Times New Roman" w:cs="Times New Roman"/>
        </w:rPr>
        <w:t>y</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 p</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1"/>
        </w:rPr>
        <w:t>f</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m</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of</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b/>
          <w:bCs/>
          <w:spacing w:val="2"/>
        </w:rPr>
        <w:t>D</w:t>
      </w:r>
      <w:r w:rsidRPr="00712624">
        <w:rPr>
          <w:rFonts w:ascii="Times New Roman" w:eastAsia="Times New Roman" w:hAnsi="Times New Roman" w:cs="Times New Roman"/>
          <w:b/>
          <w:bCs/>
        </w:rPr>
        <w:t xml:space="preserve">NO </w:t>
      </w:r>
      <w:r w:rsidRPr="00712624">
        <w:rPr>
          <w:rFonts w:ascii="Times New Roman" w:eastAsia="Times New Roman" w:hAnsi="Times New Roman" w:cs="Times New Roman"/>
        </w:rPr>
        <w:t>op</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ons</w:t>
      </w:r>
      <w:r w:rsidR="00735BCB">
        <w:rPr>
          <w:rFonts w:ascii="Times New Roman" w:eastAsia="Times New Roman" w:hAnsi="Times New Roman" w:cs="Times New Roman"/>
        </w:rPr>
        <w:t>; and</w:t>
      </w:r>
    </w:p>
    <w:p w14:paraId="65CA0C1C" w14:textId="77777777" w:rsidR="00015D47" w:rsidRPr="00BB795B" w:rsidRDefault="0026255B" w:rsidP="00BB795B">
      <w:pPr>
        <w:pStyle w:val="ListParagraph"/>
        <w:numPr>
          <w:ilvl w:val="0"/>
          <w:numId w:val="1"/>
        </w:numPr>
        <w:spacing w:before="7" w:after="0" w:line="240" w:lineRule="auto"/>
        <w:ind w:right="-20"/>
        <w:rPr>
          <w:rFonts w:ascii="Times New Roman" w:eastAsia="Times New Roman" w:hAnsi="Times New Roman" w:cs="Times New Roman"/>
        </w:rPr>
      </w:pPr>
      <w:r w:rsidRPr="00BB795B">
        <w:rPr>
          <w:rFonts w:ascii="Times New Roman" w:eastAsia="Times New Roman" w:hAnsi="Times New Roman" w:cs="Times New Roman"/>
          <w:spacing w:val="1"/>
        </w:rPr>
        <w:t>P</w:t>
      </w:r>
      <w:r w:rsidRPr="00BB795B">
        <w:rPr>
          <w:rFonts w:ascii="Times New Roman" w:eastAsia="Times New Roman" w:hAnsi="Times New Roman" w:cs="Times New Roman"/>
        </w:rPr>
        <w:t xml:space="preserve">otential </w:t>
      </w:r>
      <w:r w:rsidRPr="00BB795B">
        <w:rPr>
          <w:rFonts w:ascii="Times New Roman" w:eastAsia="Times New Roman" w:hAnsi="Times New Roman" w:cs="Times New Roman"/>
          <w:spacing w:val="-1"/>
        </w:rPr>
        <w:t>f</w:t>
      </w:r>
      <w:r w:rsidRPr="00BB795B">
        <w:rPr>
          <w:rFonts w:ascii="Times New Roman" w:eastAsia="Times New Roman" w:hAnsi="Times New Roman" w:cs="Times New Roman"/>
        </w:rPr>
        <w:t>or</w:t>
      </w:r>
      <w:r w:rsidRPr="00BB795B">
        <w:rPr>
          <w:rFonts w:ascii="Times New Roman" w:eastAsia="Times New Roman" w:hAnsi="Times New Roman" w:cs="Times New Roman"/>
          <w:spacing w:val="-1"/>
        </w:rPr>
        <w:t xml:space="preserve"> c</w:t>
      </w:r>
      <w:r w:rsidRPr="00BB795B">
        <w:rPr>
          <w:rFonts w:ascii="Times New Roman" w:eastAsia="Times New Roman" w:hAnsi="Times New Roman" w:cs="Times New Roman"/>
        </w:rPr>
        <w:t>h</w:t>
      </w:r>
      <w:r w:rsidRPr="00BB795B">
        <w:rPr>
          <w:rFonts w:ascii="Times New Roman" w:eastAsia="Times New Roman" w:hAnsi="Times New Roman" w:cs="Times New Roman"/>
          <w:spacing w:val="-1"/>
        </w:rPr>
        <w:t>a</w:t>
      </w:r>
      <w:r w:rsidRPr="00BB795B">
        <w:rPr>
          <w:rFonts w:ascii="Times New Roman" w:eastAsia="Times New Roman" w:hAnsi="Times New Roman" w:cs="Times New Roman"/>
          <w:spacing w:val="2"/>
        </w:rPr>
        <w:t>n</w:t>
      </w:r>
      <w:r w:rsidRPr="00BB795B">
        <w:rPr>
          <w:rFonts w:ascii="Times New Roman" w:eastAsia="Times New Roman" w:hAnsi="Times New Roman" w:cs="Times New Roman"/>
          <w:spacing w:val="-2"/>
        </w:rPr>
        <w:t>g</w:t>
      </w:r>
      <w:r w:rsidRPr="00BB795B">
        <w:rPr>
          <w:rFonts w:ascii="Times New Roman" w:eastAsia="Times New Roman" w:hAnsi="Times New Roman" w:cs="Times New Roman"/>
        </w:rPr>
        <w:t>e</w:t>
      </w:r>
      <w:r w:rsidRPr="00BB795B">
        <w:rPr>
          <w:rFonts w:ascii="Times New Roman" w:eastAsia="Times New Roman" w:hAnsi="Times New Roman" w:cs="Times New Roman"/>
          <w:spacing w:val="-1"/>
        </w:rPr>
        <w:t xml:space="preserve"> </w:t>
      </w:r>
      <w:r w:rsidRPr="00BB795B">
        <w:rPr>
          <w:rFonts w:ascii="Times New Roman" w:eastAsia="Times New Roman" w:hAnsi="Times New Roman" w:cs="Times New Roman"/>
        </w:rPr>
        <w:t xml:space="preserve">to </w:t>
      </w:r>
      <w:r w:rsidRPr="00BB795B">
        <w:rPr>
          <w:rFonts w:ascii="Times New Roman" w:eastAsia="Times New Roman" w:hAnsi="Times New Roman" w:cs="Times New Roman"/>
          <w:spacing w:val="1"/>
        </w:rPr>
        <w:t>t</w:t>
      </w:r>
      <w:r w:rsidRPr="00BB795B">
        <w:rPr>
          <w:rFonts w:ascii="Times New Roman" w:eastAsia="Times New Roman" w:hAnsi="Times New Roman" w:cs="Times New Roman"/>
          <w:spacing w:val="2"/>
        </w:rPr>
        <w:t>h</w:t>
      </w:r>
      <w:r w:rsidRPr="00BB795B">
        <w:rPr>
          <w:rFonts w:ascii="Times New Roman" w:eastAsia="Times New Roman" w:hAnsi="Times New Roman" w:cs="Times New Roman"/>
        </w:rPr>
        <w:t>e</w:t>
      </w:r>
      <w:r w:rsidRPr="00BB795B">
        <w:rPr>
          <w:rFonts w:ascii="Times New Roman" w:eastAsia="Times New Roman" w:hAnsi="Times New Roman" w:cs="Times New Roman"/>
          <w:spacing w:val="-1"/>
        </w:rPr>
        <w:t xml:space="preserve"> </w:t>
      </w:r>
      <w:r w:rsidRPr="00BB795B">
        <w:rPr>
          <w:rFonts w:ascii="Times New Roman" w:eastAsia="Times New Roman" w:hAnsi="Times New Roman" w:cs="Times New Roman"/>
        </w:rPr>
        <w:t>stand</w:t>
      </w:r>
      <w:r w:rsidRPr="00BB795B">
        <w:rPr>
          <w:rFonts w:ascii="Times New Roman" w:eastAsia="Times New Roman" w:hAnsi="Times New Roman" w:cs="Times New Roman"/>
          <w:spacing w:val="-1"/>
        </w:rPr>
        <w:t>a</w:t>
      </w:r>
      <w:r w:rsidRPr="00BB795B">
        <w:rPr>
          <w:rFonts w:ascii="Times New Roman" w:eastAsia="Times New Roman" w:hAnsi="Times New Roman" w:cs="Times New Roman"/>
        </w:rPr>
        <w:t xml:space="preserve">rd </w:t>
      </w:r>
      <w:r w:rsidRPr="00BB795B">
        <w:rPr>
          <w:rFonts w:ascii="Times New Roman" w:eastAsia="Times New Roman" w:hAnsi="Times New Roman" w:cs="Times New Roman"/>
          <w:spacing w:val="1"/>
        </w:rPr>
        <w:t>o</w:t>
      </w:r>
      <w:r w:rsidRPr="00BB795B">
        <w:rPr>
          <w:rFonts w:ascii="Times New Roman" w:eastAsia="Times New Roman" w:hAnsi="Times New Roman" w:cs="Times New Roman"/>
        </w:rPr>
        <w:t>r its applic</w:t>
      </w:r>
      <w:r w:rsidRPr="00BB795B">
        <w:rPr>
          <w:rFonts w:ascii="Times New Roman" w:eastAsia="Times New Roman" w:hAnsi="Times New Roman" w:cs="Times New Roman"/>
          <w:spacing w:val="-1"/>
        </w:rPr>
        <w:t>a</w:t>
      </w:r>
      <w:r w:rsidRPr="00BB795B">
        <w:rPr>
          <w:rFonts w:ascii="Times New Roman" w:eastAsia="Times New Roman" w:hAnsi="Times New Roman" w:cs="Times New Roman"/>
        </w:rPr>
        <w:t>t</w:t>
      </w:r>
      <w:r w:rsidRPr="00BB795B">
        <w:rPr>
          <w:rFonts w:ascii="Times New Roman" w:eastAsia="Times New Roman" w:hAnsi="Times New Roman" w:cs="Times New Roman"/>
          <w:spacing w:val="1"/>
        </w:rPr>
        <w:t>i</w:t>
      </w:r>
      <w:r w:rsidRPr="00BB795B">
        <w:rPr>
          <w:rFonts w:ascii="Times New Roman" w:eastAsia="Times New Roman" w:hAnsi="Times New Roman" w:cs="Times New Roman"/>
        </w:rPr>
        <w:t xml:space="preserve">on </w:t>
      </w:r>
      <w:r w:rsidRPr="00BB795B">
        <w:rPr>
          <w:rFonts w:ascii="Times New Roman" w:eastAsia="Times New Roman" w:hAnsi="Times New Roman" w:cs="Times New Roman"/>
          <w:spacing w:val="-1"/>
        </w:rPr>
        <w:t>a</w:t>
      </w:r>
      <w:r w:rsidRPr="00BB795B">
        <w:rPr>
          <w:rFonts w:ascii="Times New Roman" w:eastAsia="Times New Roman" w:hAnsi="Times New Roman" w:cs="Times New Roman"/>
        </w:rPr>
        <w:t xml:space="preserve">nd the </w:t>
      </w:r>
      <w:r w:rsidRPr="00BB795B">
        <w:rPr>
          <w:rFonts w:ascii="Times New Roman" w:eastAsia="Times New Roman" w:hAnsi="Times New Roman" w:cs="Times New Roman"/>
          <w:spacing w:val="-1"/>
        </w:rPr>
        <w:t>c</w:t>
      </w:r>
      <w:r w:rsidRPr="00BB795B">
        <w:rPr>
          <w:rFonts w:ascii="Times New Roman" w:eastAsia="Times New Roman" w:hAnsi="Times New Roman" w:cs="Times New Roman"/>
        </w:rPr>
        <w:t xml:space="preserve">ost of </w:t>
      </w:r>
      <w:r w:rsidRPr="00BB795B">
        <w:rPr>
          <w:rFonts w:ascii="Times New Roman" w:eastAsia="Times New Roman" w:hAnsi="Times New Roman" w:cs="Times New Roman"/>
          <w:spacing w:val="1"/>
        </w:rPr>
        <w:t>r</w:t>
      </w:r>
      <w:r w:rsidRPr="00BB795B">
        <w:rPr>
          <w:rFonts w:ascii="Times New Roman" w:eastAsia="Times New Roman" w:hAnsi="Times New Roman" w:cs="Times New Roman"/>
          <w:spacing w:val="-1"/>
        </w:rPr>
        <w:t>e</w:t>
      </w:r>
      <w:r w:rsidRPr="00BB795B">
        <w:rPr>
          <w:rFonts w:ascii="Times New Roman" w:eastAsia="Times New Roman" w:hAnsi="Times New Roman" w:cs="Times New Roman"/>
        </w:rPr>
        <w:t>vie</w:t>
      </w:r>
      <w:r w:rsidRPr="00BB795B">
        <w:rPr>
          <w:rFonts w:ascii="Times New Roman" w:eastAsia="Times New Roman" w:hAnsi="Times New Roman" w:cs="Times New Roman"/>
          <w:spacing w:val="1"/>
        </w:rPr>
        <w:t>w</w:t>
      </w:r>
    </w:p>
    <w:p w14:paraId="133F7C3F" w14:textId="77777777" w:rsidR="00BB795B" w:rsidRPr="00BB795B" w:rsidRDefault="00BB795B" w:rsidP="00BB795B">
      <w:pPr>
        <w:pStyle w:val="ListParagraph"/>
        <w:spacing w:before="7" w:after="0" w:line="240" w:lineRule="auto"/>
        <w:ind w:left="962" w:right="-20"/>
        <w:rPr>
          <w:rFonts w:ascii="Times New Roman" w:eastAsia="Times New Roman" w:hAnsi="Times New Roman" w:cs="Times New Roman"/>
        </w:rPr>
      </w:pPr>
    </w:p>
    <w:p w14:paraId="058E29D9" w14:textId="77777777" w:rsidR="00015D47" w:rsidRPr="00BB795B" w:rsidRDefault="0026255B">
      <w:pPr>
        <w:tabs>
          <w:tab w:val="left" w:pos="860"/>
        </w:tabs>
        <w:spacing w:before="29" w:after="0" w:line="240" w:lineRule="auto"/>
        <w:ind w:left="141" w:right="-20"/>
        <w:rPr>
          <w:rFonts w:ascii="Times New Roman" w:eastAsia="Times New Roman" w:hAnsi="Times New Roman" w:cs="Times New Roman"/>
          <w:color w:val="1F497D" w:themeColor="text2"/>
          <w:sz w:val="24"/>
          <w:szCs w:val="24"/>
        </w:rPr>
      </w:pPr>
      <w:r w:rsidRPr="00BB795B">
        <w:rPr>
          <w:rFonts w:ascii="Times New Roman" w:eastAsia="Times New Roman" w:hAnsi="Times New Roman" w:cs="Times New Roman"/>
          <w:b/>
          <w:bCs/>
          <w:color w:val="1F497D" w:themeColor="text2"/>
          <w:sz w:val="24"/>
          <w:szCs w:val="24"/>
        </w:rPr>
        <w:t xml:space="preserve">7. </w:t>
      </w:r>
      <w:r w:rsidRPr="00BB795B">
        <w:rPr>
          <w:rFonts w:ascii="Times New Roman" w:eastAsia="Times New Roman" w:hAnsi="Times New Roman" w:cs="Times New Roman"/>
          <w:b/>
          <w:bCs/>
          <w:color w:val="1F497D" w:themeColor="text2"/>
          <w:sz w:val="24"/>
          <w:szCs w:val="24"/>
        </w:rPr>
        <w:tab/>
      </w:r>
      <w:r w:rsidRPr="00BB795B">
        <w:rPr>
          <w:rFonts w:ascii="Times New Roman" w:eastAsia="Times New Roman" w:hAnsi="Times New Roman" w:cs="Times New Roman"/>
          <w:b/>
          <w:bCs/>
          <w:color w:val="1F497D" w:themeColor="text2"/>
          <w:spacing w:val="-3"/>
          <w:sz w:val="24"/>
          <w:szCs w:val="24"/>
        </w:rPr>
        <w:t>P</w:t>
      </w:r>
      <w:r w:rsidRPr="00BB795B">
        <w:rPr>
          <w:rFonts w:ascii="Times New Roman" w:eastAsia="Times New Roman" w:hAnsi="Times New Roman" w:cs="Times New Roman"/>
          <w:b/>
          <w:bCs/>
          <w:color w:val="1F497D" w:themeColor="text2"/>
          <w:sz w:val="24"/>
          <w:szCs w:val="24"/>
        </w:rPr>
        <w:t>RIORITI</w:t>
      </w:r>
      <w:r w:rsidRPr="00BB795B">
        <w:rPr>
          <w:rFonts w:ascii="Times New Roman" w:eastAsia="Times New Roman" w:hAnsi="Times New Roman" w:cs="Times New Roman"/>
          <w:b/>
          <w:bCs/>
          <w:color w:val="1F497D" w:themeColor="text2"/>
          <w:spacing w:val="1"/>
          <w:sz w:val="24"/>
          <w:szCs w:val="24"/>
        </w:rPr>
        <w:t>S</w:t>
      </w:r>
      <w:r w:rsidRPr="00BB795B">
        <w:rPr>
          <w:rFonts w:ascii="Times New Roman" w:eastAsia="Times New Roman" w:hAnsi="Times New Roman" w:cs="Times New Roman"/>
          <w:b/>
          <w:bCs/>
          <w:color w:val="1F497D" w:themeColor="text2"/>
          <w:sz w:val="24"/>
          <w:szCs w:val="24"/>
        </w:rPr>
        <w:t>ATI</w:t>
      </w:r>
      <w:r w:rsidRPr="00BB795B">
        <w:rPr>
          <w:rFonts w:ascii="Times New Roman" w:eastAsia="Times New Roman" w:hAnsi="Times New Roman" w:cs="Times New Roman"/>
          <w:b/>
          <w:bCs/>
          <w:color w:val="1F497D" w:themeColor="text2"/>
          <w:spacing w:val="1"/>
          <w:sz w:val="24"/>
          <w:szCs w:val="24"/>
        </w:rPr>
        <w:t>O</w:t>
      </w:r>
      <w:r w:rsidRPr="00BB795B">
        <w:rPr>
          <w:rFonts w:ascii="Times New Roman" w:eastAsia="Times New Roman" w:hAnsi="Times New Roman" w:cs="Times New Roman"/>
          <w:b/>
          <w:bCs/>
          <w:color w:val="1F497D" w:themeColor="text2"/>
          <w:sz w:val="24"/>
          <w:szCs w:val="24"/>
        </w:rPr>
        <w:t>N OF STA</w:t>
      </w:r>
      <w:r w:rsidRPr="00BB795B">
        <w:rPr>
          <w:rFonts w:ascii="Times New Roman" w:eastAsia="Times New Roman" w:hAnsi="Times New Roman" w:cs="Times New Roman"/>
          <w:b/>
          <w:bCs/>
          <w:color w:val="1F497D" w:themeColor="text2"/>
          <w:spacing w:val="-1"/>
          <w:sz w:val="24"/>
          <w:szCs w:val="24"/>
        </w:rPr>
        <w:t>N</w:t>
      </w:r>
      <w:r w:rsidRPr="00BB795B">
        <w:rPr>
          <w:rFonts w:ascii="Times New Roman" w:eastAsia="Times New Roman" w:hAnsi="Times New Roman" w:cs="Times New Roman"/>
          <w:b/>
          <w:bCs/>
          <w:color w:val="1F497D" w:themeColor="text2"/>
          <w:sz w:val="24"/>
          <w:szCs w:val="24"/>
        </w:rPr>
        <w:t>D</w:t>
      </w:r>
      <w:r w:rsidRPr="00BB795B">
        <w:rPr>
          <w:rFonts w:ascii="Times New Roman" w:eastAsia="Times New Roman" w:hAnsi="Times New Roman" w:cs="Times New Roman"/>
          <w:b/>
          <w:bCs/>
          <w:color w:val="1F497D" w:themeColor="text2"/>
          <w:spacing w:val="-1"/>
          <w:sz w:val="24"/>
          <w:szCs w:val="24"/>
        </w:rPr>
        <w:t>A</w:t>
      </w:r>
      <w:r w:rsidRPr="00BB795B">
        <w:rPr>
          <w:rFonts w:ascii="Times New Roman" w:eastAsia="Times New Roman" w:hAnsi="Times New Roman" w:cs="Times New Roman"/>
          <w:b/>
          <w:bCs/>
          <w:color w:val="1F497D" w:themeColor="text2"/>
          <w:sz w:val="24"/>
          <w:szCs w:val="24"/>
        </w:rPr>
        <w:t>R</w:t>
      </w:r>
      <w:r w:rsidRPr="00BB795B">
        <w:rPr>
          <w:rFonts w:ascii="Times New Roman" w:eastAsia="Times New Roman" w:hAnsi="Times New Roman" w:cs="Times New Roman"/>
          <w:b/>
          <w:bCs/>
          <w:color w:val="1F497D" w:themeColor="text2"/>
          <w:spacing w:val="-1"/>
          <w:sz w:val="24"/>
          <w:szCs w:val="24"/>
        </w:rPr>
        <w:t>D</w:t>
      </w:r>
      <w:r w:rsidRPr="00BB795B">
        <w:rPr>
          <w:rFonts w:ascii="Times New Roman" w:eastAsia="Times New Roman" w:hAnsi="Times New Roman" w:cs="Times New Roman"/>
          <w:b/>
          <w:bCs/>
          <w:color w:val="1F497D" w:themeColor="text2"/>
          <w:sz w:val="24"/>
          <w:szCs w:val="24"/>
        </w:rPr>
        <w:t>S</w:t>
      </w:r>
      <w:r w:rsidRPr="00BB795B">
        <w:rPr>
          <w:rFonts w:ascii="Times New Roman" w:eastAsia="Times New Roman" w:hAnsi="Times New Roman" w:cs="Times New Roman"/>
          <w:b/>
          <w:bCs/>
          <w:color w:val="1F497D" w:themeColor="text2"/>
          <w:spacing w:val="1"/>
          <w:sz w:val="24"/>
          <w:szCs w:val="24"/>
        </w:rPr>
        <w:t xml:space="preserve"> </w:t>
      </w:r>
      <w:r w:rsidRPr="00BB795B">
        <w:rPr>
          <w:rFonts w:ascii="Times New Roman" w:eastAsia="Times New Roman" w:hAnsi="Times New Roman" w:cs="Times New Roman"/>
          <w:b/>
          <w:bCs/>
          <w:color w:val="1F497D" w:themeColor="text2"/>
          <w:sz w:val="24"/>
          <w:szCs w:val="24"/>
        </w:rPr>
        <w:t>WORK</w:t>
      </w:r>
    </w:p>
    <w:p w14:paraId="39E81CB6" w14:textId="77777777" w:rsidR="00015D47" w:rsidRPr="00984CD6" w:rsidRDefault="00015D47">
      <w:pPr>
        <w:spacing w:before="5" w:after="0" w:line="110" w:lineRule="exact"/>
        <w:rPr>
          <w:sz w:val="11"/>
          <w:szCs w:val="11"/>
        </w:rPr>
      </w:pPr>
    </w:p>
    <w:p w14:paraId="18A23269" w14:textId="77777777" w:rsidR="00015D47" w:rsidRPr="00712624" w:rsidRDefault="0026255B" w:rsidP="00BB795B">
      <w:pPr>
        <w:spacing w:after="0" w:line="240" w:lineRule="auto"/>
        <w:ind w:left="141" w:right="-20"/>
        <w:jc w:val="both"/>
        <w:rPr>
          <w:rFonts w:ascii="Times New Roman" w:eastAsia="Times New Roman" w:hAnsi="Times New Roman" w:cs="Times New Roman"/>
        </w:rPr>
      </w:pPr>
      <w:r w:rsidRPr="00712624">
        <w:rPr>
          <w:rFonts w:ascii="Times New Roman" w:eastAsia="Times New Roman" w:hAnsi="Times New Roman" w:cs="Times New Roman"/>
          <w:spacing w:val="1"/>
        </w:rPr>
        <w:t>W</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ssa</w:t>
      </w:r>
      <w:r w:rsidRPr="00712624">
        <w:rPr>
          <w:rFonts w:ascii="Times New Roman" w:eastAsia="Times New Roman" w:hAnsi="Times New Roman" w:cs="Times New Roman"/>
          <w:spacing w:val="3"/>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d</w:t>
      </w:r>
      <w:r w:rsidRPr="00712624">
        <w:rPr>
          <w:rFonts w:ascii="Times New Roman" w:eastAsia="Times New Roman" w:hAnsi="Times New Roman" w:cs="Times New Roman"/>
          <w:spacing w:val="2"/>
        </w:rPr>
        <w:t>u</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to wo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kload a</w:t>
      </w:r>
      <w:r w:rsidRPr="00712624">
        <w:rPr>
          <w:rFonts w:ascii="Times New Roman" w:eastAsia="Times New Roman" w:hAnsi="Times New Roman" w:cs="Times New Roman"/>
          <w:spacing w:val="-1"/>
        </w:rPr>
        <w:t xml:space="preserve"> </w:t>
      </w:r>
      <w:proofErr w:type="spellStart"/>
      <w:r w:rsidRPr="00712624">
        <w:rPr>
          <w:rFonts w:ascii="Times New Roman" w:eastAsia="Times New Roman" w:hAnsi="Times New Roman" w:cs="Times New Roman"/>
        </w:rPr>
        <w:t>pr</w:t>
      </w:r>
      <w:r w:rsidRPr="00712624">
        <w:rPr>
          <w:rFonts w:ascii="Times New Roman" w:eastAsia="Times New Roman" w:hAnsi="Times New Roman" w:cs="Times New Roman"/>
          <w:spacing w:val="1"/>
        </w:rPr>
        <w:t>o</w:t>
      </w:r>
      <w:r w:rsidRPr="00712624">
        <w:rPr>
          <w:rFonts w:ascii="Times New Roman" w:eastAsia="Times New Roman" w:hAnsi="Times New Roman" w:cs="Times New Roman"/>
        </w:rPr>
        <w:t>g</w:t>
      </w:r>
      <w:r w:rsidRPr="00712624">
        <w:rPr>
          <w:rFonts w:ascii="Times New Roman" w:eastAsia="Times New Roman" w:hAnsi="Times New Roman" w:cs="Times New Roman"/>
          <w:spacing w:val="-1"/>
        </w:rPr>
        <w:t>ra</w:t>
      </w:r>
      <w:r w:rsidRPr="00712624">
        <w:rPr>
          <w:rFonts w:ascii="Times New Roman" w:eastAsia="Times New Roman" w:hAnsi="Times New Roman" w:cs="Times New Roman"/>
        </w:rPr>
        <w:t>m</w:t>
      </w:r>
      <w:r w:rsidRPr="00712624">
        <w:rPr>
          <w:rFonts w:ascii="Times New Roman" w:eastAsia="Times New Roman" w:hAnsi="Times New Roman" w:cs="Times New Roman"/>
          <w:spacing w:val="1"/>
        </w:rPr>
        <w:t>m</w:t>
      </w:r>
      <w:r w:rsidRPr="00712624">
        <w:rPr>
          <w:rFonts w:ascii="Times New Roman" w:eastAsia="Times New Roman" w:hAnsi="Times New Roman" w:cs="Times New Roman"/>
        </w:rPr>
        <w:t>e</w:t>
      </w:r>
      <w:proofErr w:type="spellEnd"/>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f st</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rds p</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o</w:t>
      </w:r>
      <w:r w:rsidRPr="00712624">
        <w:rPr>
          <w:rFonts w:ascii="Times New Roman" w:eastAsia="Times New Roman" w:hAnsi="Times New Roman" w:cs="Times New Roman"/>
          <w:spacing w:val="3"/>
        </w:rPr>
        <w:t>j</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 xml:space="preserve">ts </w:t>
      </w:r>
      <w:r w:rsidRPr="00712624">
        <w:rPr>
          <w:rFonts w:ascii="Times New Roman" w:eastAsia="Times New Roman" w:hAnsi="Times New Roman" w:cs="Times New Roman"/>
          <w:spacing w:val="1"/>
        </w:rPr>
        <w:t>m</w:t>
      </w:r>
      <w:r w:rsidRPr="00712624">
        <w:rPr>
          <w:rFonts w:ascii="Times New Roman" w:eastAsia="Times New Roman" w:hAnsi="Times New Roman" w:cs="Times New Roman"/>
          <w:spacing w:val="4"/>
        </w:rPr>
        <w:t>a</w:t>
      </w:r>
      <w:r w:rsidRPr="00712624">
        <w:rPr>
          <w:rFonts w:ascii="Times New Roman" w:eastAsia="Times New Roman" w:hAnsi="Times New Roman" w:cs="Times New Roman"/>
        </w:rPr>
        <w:t>y</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rPr>
        <w:t>be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d</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te</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5"/>
        </w:rPr>
        <w:t>m</w:t>
      </w:r>
      <w:r w:rsidRPr="00712624">
        <w:rPr>
          <w:rFonts w:ascii="Times New Roman" w:eastAsia="Times New Roman" w:hAnsi="Times New Roman" w:cs="Times New Roman"/>
        </w:rPr>
        <w:t xml:space="preserve">ined </w:t>
      </w:r>
      <w:r w:rsidRPr="00712624">
        <w:rPr>
          <w:rFonts w:ascii="Times New Roman" w:eastAsia="Times New Roman" w:hAnsi="Times New Roman" w:cs="Times New Roman"/>
          <w:spacing w:val="4"/>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t</w:t>
      </w:r>
      <w:r w:rsidRPr="00712624">
        <w:rPr>
          <w:rFonts w:ascii="Times New Roman" w:eastAsia="Times New Roman" w:hAnsi="Times New Roman" w:cs="Times New Roman"/>
          <w:spacing w:val="3"/>
        </w:rPr>
        <w:t>h</w:t>
      </w:r>
      <w:r w:rsidRPr="00712624">
        <w:rPr>
          <w:rFonts w:ascii="Times New Roman" w:eastAsia="Times New Roman" w:hAnsi="Times New Roman" w:cs="Times New Roman"/>
        </w:rPr>
        <w:t>e</w:t>
      </w:r>
    </w:p>
    <w:p w14:paraId="217493C7" w14:textId="77777777" w:rsidR="00015D47" w:rsidRPr="00712624" w:rsidRDefault="0026255B" w:rsidP="00BB795B">
      <w:pPr>
        <w:spacing w:after="0" w:line="240" w:lineRule="auto"/>
        <w:ind w:left="141" w:right="-20"/>
        <w:jc w:val="both"/>
        <w:rPr>
          <w:rFonts w:ascii="Times New Roman" w:eastAsia="Times New Roman" w:hAnsi="Times New Roman" w:cs="Times New Roman"/>
        </w:rPr>
      </w:pPr>
      <w:proofErr w:type="gramStart"/>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 xml:space="preserve">to be </w:t>
      </w:r>
      <w:proofErr w:type="spellStart"/>
      <w:r w:rsidRPr="00712624">
        <w:rPr>
          <w:rFonts w:ascii="Times New Roman" w:eastAsia="Times New Roman" w:hAnsi="Times New Roman" w:cs="Times New Roman"/>
        </w:rPr>
        <w:t>p</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i</w:t>
      </w:r>
      <w:r w:rsidRPr="00712624">
        <w:rPr>
          <w:rFonts w:ascii="Times New Roman" w:eastAsia="Times New Roman" w:hAnsi="Times New Roman" w:cs="Times New Roman"/>
          <w:spacing w:val="3"/>
        </w:rPr>
        <w:t>o</w:t>
      </w:r>
      <w:r w:rsidRPr="00712624">
        <w:rPr>
          <w:rFonts w:ascii="Times New Roman" w:eastAsia="Times New Roman" w:hAnsi="Times New Roman" w:cs="Times New Roman"/>
        </w:rPr>
        <w:t>riti</w:t>
      </w:r>
      <w:r w:rsidRPr="00712624">
        <w:rPr>
          <w:rFonts w:ascii="Times New Roman" w:eastAsia="Times New Roman" w:hAnsi="Times New Roman" w:cs="Times New Roman"/>
          <w:spacing w:val="1"/>
        </w:rPr>
        <w:t>s</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d</w:t>
      </w:r>
      <w:proofErr w:type="spellEnd"/>
      <w:r w:rsidRPr="00712624">
        <w:rPr>
          <w:rFonts w:ascii="Times New Roman" w:eastAsia="Times New Roman" w:hAnsi="Times New Roman" w:cs="Times New Roman"/>
        </w:rPr>
        <w:t xml:space="preserve"> </w:t>
      </w:r>
      <w:r w:rsidRPr="00712624">
        <w:rPr>
          <w:rFonts w:ascii="Times New Roman" w:eastAsia="Times New Roman" w:hAnsi="Times New Roman" w:cs="Times New Roman"/>
          <w:spacing w:val="2"/>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a</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si</w:t>
      </w:r>
      <w:r w:rsidRPr="00712624">
        <w:rPr>
          <w:rFonts w:ascii="Times New Roman" w:eastAsia="Times New Roman" w:hAnsi="Times New Roman" w:cs="Times New Roman"/>
          <w:spacing w:val="1"/>
        </w:rPr>
        <w:t>m</w:t>
      </w:r>
      <w:r w:rsidRPr="00712624">
        <w:rPr>
          <w:rFonts w:ascii="Times New Roman" w:eastAsia="Times New Roman" w:hAnsi="Times New Roman" w:cs="Times New Roman"/>
        </w:rPr>
        <w:t>ple th</w:t>
      </w:r>
      <w:r w:rsidRPr="00712624">
        <w:rPr>
          <w:rFonts w:ascii="Times New Roman" w:eastAsia="Times New Roman" w:hAnsi="Times New Roman" w:cs="Times New Roman"/>
          <w:spacing w:val="-1"/>
        </w:rPr>
        <w:t>re</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c</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2"/>
        </w:rPr>
        <w:t>e</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o</w:t>
      </w:r>
      <w:r w:rsidRPr="00712624">
        <w:rPr>
          <w:rFonts w:ascii="Times New Roman" w:eastAsia="Times New Roman" w:hAnsi="Times New Roman" w:cs="Times New Roman"/>
          <w:spacing w:val="4"/>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nking</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5"/>
        </w:rPr>
        <w:t>s</w:t>
      </w:r>
      <w:r w:rsidRPr="00712624">
        <w:rPr>
          <w:rFonts w:ascii="Times New Roman" w:eastAsia="Times New Roman" w:hAnsi="Times New Roman" w:cs="Times New Roman"/>
          <w:spacing w:val="-5"/>
        </w:rPr>
        <w:t>y</w:t>
      </w:r>
      <w:r w:rsidRPr="00712624">
        <w:rPr>
          <w:rFonts w:ascii="Times New Roman" w:eastAsia="Times New Roman" w:hAnsi="Times New Roman" w:cs="Times New Roman"/>
        </w:rPr>
        <w:t>stem.</w:t>
      </w:r>
      <w:proofErr w:type="gramEnd"/>
    </w:p>
    <w:p w14:paraId="10560486" w14:textId="77777777" w:rsidR="00015D47" w:rsidRPr="00712624" w:rsidRDefault="00015D47" w:rsidP="00BB795B">
      <w:pPr>
        <w:spacing w:before="16" w:after="0" w:line="240" w:lineRule="auto"/>
        <w:jc w:val="both"/>
      </w:pPr>
    </w:p>
    <w:p w14:paraId="4EF84A3E" w14:textId="77777777" w:rsidR="00015D47" w:rsidRPr="00712624" w:rsidRDefault="0026255B" w:rsidP="00BB795B">
      <w:pPr>
        <w:spacing w:after="0" w:line="240" w:lineRule="auto"/>
        <w:ind w:left="141" w:right="-20"/>
        <w:jc w:val="both"/>
        <w:rPr>
          <w:rFonts w:ascii="Times New Roman" w:eastAsia="Times New Roman" w:hAnsi="Times New Roman" w:cs="Times New Roman"/>
        </w:rPr>
      </w:pPr>
      <w:r w:rsidRPr="00712624">
        <w:rPr>
          <w:rFonts w:ascii="Times New Roman" w:eastAsia="Times New Roman" w:hAnsi="Times New Roman" w:cs="Times New Roman"/>
          <w:position w:val="-1"/>
          <w:u w:val="single" w:color="000000"/>
        </w:rPr>
        <w:t>C</w:t>
      </w:r>
      <w:r w:rsidRPr="00712624">
        <w:rPr>
          <w:rFonts w:ascii="Times New Roman" w:eastAsia="Times New Roman" w:hAnsi="Times New Roman" w:cs="Times New Roman"/>
          <w:spacing w:val="-1"/>
          <w:position w:val="-1"/>
          <w:u w:val="single" w:color="000000"/>
        </w:rPr>
        <w:t>a</w:t>
      </w:r>
      <w:r w:rsidRPr="00712624">
        <w:rPr>
          <w:rFonts w:ascii="Times New Roman" w:eastAsia="Times New Roman" w:hAnsi="Times New Roman" w:cs="Times New Roman"/>
          <w:position w:val="-1"/>
          <w:u w:val="single" w:color="000000"/>
        </w:rPr>
        <w:t>te</w:t>
      </w:r>
      <w:r w:rsidRPr="00712624">
        <w:rPr>
          <w:rFonts w:ascii="Times New Roman" w:eastAsia="Times New Roman" w:hAnsi="Times New Roman" w:cs="Times New Roman"/>
          <w:spacing w:val="-3"/>
          <w:position w:val="-1"/>
          <w:u w:val="single" w:color="000000"/>
        </w:rPr>
        <w:t>g</w:t>
      </w:r>
      <w:r w:rsidRPr="00712624">
        <w:rPr>
          <w:rFonts w:ascii="Times New Roman" w:eastAsia="Times New Roman" w:hAnsi="Times New Roman" w:cs="Times New Roman"/>
          <w:spacing w:val="2"/>
          <w:position w:val="-1"/>
          <w:u w:val="single" w:color="000000"/>
        </w:rPr>
        <w:t>o</w:t>
      </w:r>
      <w:r w:rsidRPr="00712624">
        <w:rPr>
          <w:rFonts w:ascii="Times New Roman" w:eastAsia="Times New Roman" w:hAnsi="Times New Roman" w:cs="Times New Roman"/>
          <w:spacing w:val="4"/>
          <w:position w:val="-1"/>
          <w:u w:val="single" w:color="000000"/>
        </w:rPr>
        <w:t>r</w:t>
      </w:r>
      <w:r w:rsidRPr="00712624">
        <w:rPr>
          <w:rFonts w:ascii="Times New Roman" w:eastAsia="Times New Roman" w:hAnsi="Times New Roman" w:cs="Times New Roman"/>
          <w:position w:val="-1"/>
          <w:u w:val="single" w:color="000000"/>
        </w:rPr>
        <w:t>y</w:t>
      </w:r>
      <w:r w:rsidRPr="00712624">
        <w:rPr>
          <w:rFonts w:ascii="Times New Roman" w:eastAsia="Times New Roman" w:hAnsi="Times New Roman" w:cs="Times New Roman"/>
          <w:spacing w:val="-5"/>
          <w:position w:val="-1"/>
          <w:u w:val="single" w:color="000000"/>
        </w:rPr>
        <w:t xml:space="preserve"> </w:t>
      </w:r>
      <w:r w:rsidRPr="00712624">
        <w:rPr>
          <w:rFonts w:ascii="Times New Roman" w:eastAsia="Times New Roman" w:hAnsi="Times New Roman" w:cs="Times New Roman"/>
          <w:position w:val="-1"/>
          <w:u w:val="single" w:color="000000"/>
        </w:rPr>
        <w:t>1</w:t>
      </w:r>
      <w:r w:rsidRPr="00712624">
        <w:rPr>
          <w:rFonts w:ascii="Times New Roman" w:eastAsia="Times New Roman" w:hAnsi="Times New Roman" w:cs="Times New Roman"/>
          <w:spacing w:val="1"/>
          <w:position w:val="-1"/>
          <w:u w:val="single" w:color="000000"/>
        </w:rPr>
        <w:t xml:space="preserve"> </w:t>
      </w:r>
      <w:r w:rsidRPr="00712624">
        <w:rPr>
          <w:rFonts w:ascii="Times New Roman" w:eastAsia="Times New Roman" w:hAnsi="Times New Roman" w:cs="Times New Roman"/>
          <w:position w:val="-1"/>
          <w:u w:val="single" w:color="000000"/>
        </w:rPr>
        <w:t>-</w:t>
      </w:r>
      <w:r w:rsidRPr="00712624">
        <w:rPr>
          <w:rFonts w:ascii="Times New Roman" w:eastAsia="Times New Roman" w:hAnsi="Times New Roman" w:cs="Times New Roman"/>
          <w:spacing w:val="-1"/>
          <w:position w:val="-1"/>
          <w:u w:val="single" w:color="000000"/>
        </w:rPr>
        <w:t xml:space="preserve"> </w:t>
      </w:r>
      <w:r w:rsidRPr="00712624">
        <w:rPr>
          <w:rFonts w:ascii="Times New Roman" w:eastAsia="Times New Roman" w:hAnsi="Times New Roman" w:cs="Times New Roman"/>
          <w:position w:val="-1"/>
          <w:u w:val="single" w:color="000000"/>
        </w:rPr>
        <w:t>Esse</w:t>
      </w:r>
      <w:r w:rsidRPr="00712624">
        <w:rPr>
          <w:rFonts w:ascii="Times New Roman" w:eastAsia="Times New Roman" w:hAnsi="Times New Roman" w:cs="Times New Roman"/>
          <w:spacing w:val="-1"/>
          <w:position w:val="-1"/>
          <w:u w:val="single" w:color="000000"/>
        </w:rPr>
        <w:t>n</w:t>
      </w:r>
      <w:r w:rsidRPr="00712624">
        <w:rPr>
          <w:rFonts w:ascii="Times New Roman" w:eastAsia="Times New Roman" w:hAnsi="Times New Roman" w:cs="Times New Roman"/>
          <w:position w:val="-1"/>
          <w:u w:val="single" w:color="000000"/>
        </w:rPr>
        <w:t>t</w:t>
      </w:r>
      <w:r w:rsidRPr="00712624">
        <w:rPr>
          <w:rFonts w:ascii="Times New Roman" w:eastAsia="Times New Roman" w:hAnsi="Times New Roman" w:cs="Times New Roman"/>
          <w:spacing w:val="1"/>
          <w:position w:val="-1"/>
          <w:u w:val="single" w:color="000000"/>
        </w:rPr>
        <w:t>i</w:t>
      </w:r>
      <w:r w:rsidRPr="00712624">
        <w:rPr>
          <w:rFonts w:ascii="Times New Roman" w:eastAsia="Times New Roman" w:hAnsi="Times New Roman" w:cs="Times New Roman"/>
          <w:spacing w:val="-1"/>
          <w:position w:val="-1"/>
          <w:u w:val="single" w:color="000000"/>
        </w:rPr>
        <w:t>a</w:t>
      </w:r>
      <w:r w:rsidRPr="00712624">
        <w:rPr>
          <w:rFonts w:ascii="Times New Roman" w:eastAsia="Times New Roman" w:hAnsi="Times New Roman" w:cs="Times New Roman"/>
          <w:position w:val="-1"/>
          <w:u w:val="single" w:color="000000"/>
        </w:rPr>
        <w:t xml:space="preserve">l </w:t>
      </w:r>
      <w:r w:rsidRPr="00712624">
        <w:rPr>
          <w:rFonts w:ascii="Times New Roman" w:eastAsia="Times New Roman" w:hAnsi="Times New Roman" w:cs="Times New Roman"/>
          <w:spacing w:val="1"/>
          <w:position w:val="-1"/>
          <w:u w:val="single" w:color="000000"/>
        </w:rPr>
        <w:t>Pr</w:t>
      </w:r>
      <w:r w:rsidRPr="00712624">
        <w:rPr>
          <w:rFonts w:ascii="Times New Roman" w:eastAsia="Times New Roman" w:hAnsi="Times New Roman" w:cs="Times New Roman"/>
          <w:position w:val="-1"/>
          <w:u w:val="single" w:color="000000"/>
        </w:rPr>
        <w:t>oje</w:t>
      </w:r>
      <w:r w:rsidRPr="00712624">
        <w:rPr>
          <w:rFonts w:ascii="Times New Roman" w:eastAsia="Times New Roman" w:hAnsi="Times New Roman" w:cs="Times New Roman"/>
          <w:spacing w:val="-1"/>
          <w:position w:val="-1"/>
          <w:u w:val="single" w:color="000000"/>
        </w:rPr>
        <w:t>c</w:t>
      </w:r>
      <w:r w:rsidRPr="00712624">
        <w:rPr>
          <w:rFonts w:ascii="Times New Roman" w:eastAsia="Times New Roman" w:hAnsi="Times New Roman" w:cs="Times New Roman"/>
          <w:position w:val="-1"/>
          <w:u w:val="single" w:color="000000"/>
        </w:rPr>
        <w:t>ts</w:t>
      </w:r>
    </w:p>
    <w:p w14:paraId="264503E4" w14:textId="77777777" w:rsidR="00015D47" w:rsidRPr="00712624" w:rsidRDefault="00015D47" w:rsidP="00BB795B">
      <w:pPr>
        <w:spacing w:before="12" w:after="0" w:line="240" w:lineRule="auto"/>
        <w:jc w:val="both"/>
      </w:pPr>
    </w:p>
    <w:p w14:paraId="40B313BA" w14:textId="77777777" w:rsidR="00015D47" w:rsidRPr="00712624" w:rsidRDefault="0026255B" w:rsidP="00BB795B">
      <w:pPr>
        <w:spacing w:before="29" w:after="0" w:line="240" w:lineRule="auto"/>
        <w:ind w:left="861" w:right="-20"/>
        <w:jc w:val="both"/>
        <w:rPr>
          <w:rFonts w:ascii="Times New Roman" w:eastAsia="Times New Roman" w:hAnsi="Times New Roman" w:cs="Times New Roman"/>
        </w:rPr>
      </w:pPr>
      <w:r w:rsidRPr="00712624">
        <w:rPr>
          <w:rFonts w:ascii="Times New Roman" w:eastAsia="Times New Roman" w:hAnsi="Times New Roman" w:cs="Times New Roman"/>
        </w:rPr>
        <w:t>1 (</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w:t>
      </w:r>
      <w:r w:rsidRPr="00712624">
        <w:rPr>
          <w:rFonts w:ascii="Times New Roman" w:eastAsia="Times New Roman" w:hAnsi="Times New Roman" w:cs="Times New Roman"/>
          <w:spacing w:val="52"/>
        </w:rPr>
        <w:t xml:space="preserve"> </w:t>
      </w:r>
      <w:r w:rsidRPr="00712624">
        <w:rPr>
          <w:rFonts w:ascii="Times New Roman" w:eastAsia="Times New Roman" w:hAnsi="Times New Roman" w:cs="Times New Roman"/>
          <w:spacing w:val="1"/>
        </w:rPr>
        <w:t>P</w:t>
      </w:r>
      <w:r w:rsidRPr="00712624">
        <w:rPr>
          <w:rFonts w:ascii="Times New Roman" w:eastAsia="Times New Roman" w:hAnsi="Times New Roman" w:cs="Times New Roman"/>
        </w:rPr>
        <w:t>roj</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 xml:space="preserve">ts </w:t>
      </w:r>
      <w:r w:rsidRPr="00712624">
        <w:rPr>
          <w:rFonts w:ascii="Times New Roman" w:eastAsia="Times New Roman" w:hAnsi="Times New Roman" w:cs="Times New Roman"/>
          <w:spacing w:val="1"/>
        </w:rPr>
        <w:t>m</w:t>
      </w:r>
      <w:r w:rsidRPr="00712624">
        <w:rPr>
          <w:rFonts w:ascii="Times New Roman" w:eastAsia="Times New Roman" w:hAnsi="Times New Roman" w:cs="Times New Roman"/>
          <w:spacing w:val="-1"/>
        </w:rPr>
        <w:t>ee</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ng</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rPr>
        <w:t xml:space="preserve">DNO </w:t>
      </w:r>
      <w:proofErr w:type="spellStart"/>
      <w:r w:rsidRPr="00712624">
        <w:rPr>
          <w:rFonts w:ascii="Times New Roman" w:eastAsia="Times New Roman" w:hAnsi="Times New Roman" w:cs="Times New Roman"/>
        </w:rPr>
        <w:t>l</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1"/>
        </w:rPr>
        <w:t>ce</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e</w:t>
      </w:r>
      <w:proofErr w:type="spellEnd"/>
      <w:r w:rsidRPr="00712624">
        <w:rPr>
          <w:rFonts w:ascii="Times New Roman" w:eastAsia="Times New Roman" w:hAnsi="Times New Roman" w:cs="Times New Roman"/>
          <w:spacing w:val="-1"/>
        </w:rPr>
        <w:t xml:space="preserve"> a</w:t>
      </w:r>
      <w:r w:rsidRPr="00712624">
        <w:rPr>
          <w:rFonts w:ascii="Times New Roman" w:eastAsia="Times New Roman" w:hAnsi="Times New Roman" w:cs="Times New Roman"/>
        </w:rPr>
        <w:t>nd oth</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r st</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tu</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o</w:t>
      </w:r>
      <w:r w:rsidRPr="00712624">
        <w:rPr>
          <w:rFonts w:ascii="Times New Roman" w:eastAsia="Times New Roman" w:hAnsi="Times New Roman" w:cs="Times New Roman"/>
          <w:spacing w:val="4"/>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re</w:t>
      </w:r>
      <w:r w:rsidRPr="00712624">
        <w:rPr>
          <w:rFonts w:ascii="Times New Roman" w:eastAsia="Times New Roman" w:hAnsi="Times New Roman" w:cs="Times New Roman"/>
        </w:rPr>
        <w:t>quir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ments</w:t>
      </w:r>
    </w:p>
    <w:p w14:paraId="31088E81" w14:textId="77777777" w:rsidR="00015D47" w:rsidRPr="00712624" w:rsidRDefault="0026255B" w:rsidP="00BB795B">
      <w:pPr>
        <w:spacing w:after="0" w:line="240" w:lineRule="auto"/>
        <w:ind w:left="861" w:right="-20"/>
        <w:jc w:val="both"/>
        <w:rPr>
          <w:rFonts w:ascii="Times New Roman" w:eastAsia="Times New Roman" w:hAnsi="Times New Roman" w:cs="Times New Roman"/>
        </w:rPr>
      </w:pPr>
      <w:r w:rsidRPr="00712624">
        <w:rPr>
          <w:rFonts w:ascii="Times New Roman" w:eastAsia="Times New Roman" w:hAnsi="Times New Roman" w:cs="Times New Roman"/>
        </w:rPr>
        <w:t>1 (b)</w:t>
      </w:r>
      <w:r w:rsidRPr="00712624">
        <w:rPr>
          <w:rFonts w:ascii="Times New Roman" w:eastAsia="Times New Roman" w:hAnsi="Times New Roman" w:cs="Times New Roman"/>
          <w:spacing w:val="37"/>
        </w:rPr>
        <w:t xml:space="preserve"> </w:t>
      </w:r>
      <w:r w:rsidRPr="00712624">
        <w:rPr>
          <w:rFonts w:ascii="Times New Roman" w:eastAsia="Times New Roman" w:hAnsi="Times New Roman" w:cs="Times New Roman"/>
          <w:spacing w:val="1"/>
        </w:rPr>
        <w:t>P</w:t>
      </w:r>
      <w:r w:rsidRPr="00712624">
        <w:rPr>
          <w:rFonts w:ascii="Times New Roman" w:eastAsia="Times New Roman" w:hAnsi="Times New Roman" w:cs="Times New Roman"/>
        </w:rPr>
        <w:t>roj</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 xml:space="preserve">ts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 unde</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 xml:space="preserve">pin </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dust</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om</w:t>
      </w:r>
      <w:r w:rsidRPr="00712624">
        <w:rPr>
          <w:rFonts w:ascii="Times New Roman" w:eastAsia="Times New Roman" w:hAnsi="Times New Roman" w:cs="Times New Roman"/>
          <w:spacing w:val="1"/>
        </w:rPr>
        <w:t>me</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c</w:t>
      </w:r>
      <w:r w:rsidRPr="00712624">
        <w:rPr>
          <w:rFonts w:ascii="Times New Roman" w:eastAsia="Times New Roman" w:hAnsi="Times New Roman" w:cs="Times New Roman"/>
        </w:rPr>
        <w:t>ial</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r</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2"/>
        </w:rPr>
        <w:t>n</w:t>
      </w:r>
      <w:r w:rsidRPr="00712624">
        <w:rPr>
          <w:rFonts w:ascii="Times New Roman" w:eastAsia="Times New Roman" w:hAnsi="Times New Roman" w:cs="Times New Roman"/>
          <w:spacing w:val="-2"/>
        </w:rPr>
        <w:t>g</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3"/>
        </w:rPr>
        <w:t>m</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nts</w:t>
      </w:r>
    </w:p>
    <w:p w14:paraId="304FACBA" w14:textId="77777777" w:rsidR="00015D47" w:rsidRPr="00712624" w:rsidRDefault="0026255B" w:rsidP="00BB795B">
      <w:pPr>
        <w:spacing w:after="0" w:line="240" w:lineRule="auto"/>
        <w:ind w:left="861" w:right="-20"/>
        <w:jc w:val="both"/>
        <w:rPr>
          <w:rFonts w:ascii="Times New Roman" w:eastAsia="Times New Roman" w:hAnsi="Times New Roman" w:cs="Times New Roman"/>
        </w:rPr>
      </w:pPr>
      <w:r w:rsidRPr="00712624">
        <w:rPr>
          <w:rFonts w:ascii="Times New Roman" w:eastAsia="Times New Roman" w:hAnsi="Times New Roman" w:cs="Times New Roman"/>
        </w:rPr>
        <w:t>1 (</w:t>
      </w:r>
      <w:r w:rsidRPr="00712624">
        <w:rPr>
          <w:rFonts w:ascii="Times New Roman" w:eastAsia="Times New Roman" w:hAnsi="Times New Roman" w:cs="Times New Roman"/>
          <w:spacing w:val="-2"/>
        </w:rPr>
        <w:t>c</w:t>
      </w:r>
      <w:r w:rsidRPr="00712624">
        <w:rPr>
          <w:rFonts w:ascii="Times New Roman" w:eastAsia="Times New Roman" w:hAnsi="Times New Roman" w:cs="Times New Roman"/>
        </w:rPr>
        <w:t>)</w:t>
      </w:r>
      <w:r w:rsidRPr="00712624">
        <w:rPr>
          <w:rFonts w:ascii="Times New Roman" w:eastAsia="Times New Roman" w:hAnsi="Times New Roman" w:cs="Times New Roman"/>
          <w:spacing w:val="52"/>
        </w:rPr>
        <w:t xml:space="preserve"> </w:t>
      </w:r>
      <w:r w:rsidRPr="00712624">
        <w:rPr>
          <w:rFonts w:ascii="Times New Roman" w:eastAsia="Times New Roman" w:hAnsi="Times New Roman" w:cs="Times New Roman"/>
          <w:spacing w:val="1"/>
        </w:rPr>
        <w:t>P</w:t>
      </w:r>
      <w:r w:rsidRPr="00712624">
        <w:rPr>
          <w:rFonts w:ascii="Times New Roman" w:eastAsia="Times New Roman" w:hAnsi="Times New Roman" w:cs="Times New Roman"/>
        </w:rPr>
        <w:t>roj</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ts 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quir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d to </w:t>
      </w:r>
      <w:r w:rsidRPr="00712624">
        <w:rPr>
          <w:rFonts w:ascii="Times New Roman" w:eastAsia="Times New Roman" w:hAnsi="Times New Roman" w:cs="Times New Roman"/>
          <w:spacing w:val="3"/>
        </w:rPr>
        <w:t>p</w:t>
      </w:r>
      <w:r w:rsidRPr="00712624">
        <w:rPr>
          <w:rFonts w:ascii="Times New Roman" w:eastAsia="Times New Roman" w:hAnsi="Times New Roman" w:cs="Times New Roman"/>
        </w:rPr>
        <w:t xml:space="preserve">romote </w:t>
      </w:r>
      <w:r w:rsidRPr="00712624">
        <w:rPr>
          <w:rFonts w:ascii="Times New Roman" w:eastAsia="Times New Roman" w:hAnsi="Times New Roman" w:cs="Times New Roman"/>
          <w:spacing w:val="-2"/>
        </w:rPr>
        <w:t>c</w:t>
      </w:r>
      <w:r w:rsidRPr="00712624">
        <w:rPr>
          <w:rFonts w:ascii="Times New Roman" w:eastAsia="Times New Roman" w:hAnsi="Times New Roman" w:cs="Times New Roman"/>
        </w:rPr>
        <w:t>ompeti</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ion</w:t>
      </w:r>
    </w:p>
    <w:p w14:paraId="7BA22872" w14:textId="77777777" w:rsidR="00015D47" w:rsidRPr="00712624" w:rsidRDefault="0026255B" w:rsidP="00BB795B">
      <w:pPr>
        <w:spacing w:after="0" w:line="240" w:lineRule="auto"/>
        <w:ind w:left="861" w:right="-20"/>
        <w:jc w:val="both"/>
        <w:rPr>
          <w:rFonts w:ascii="Times New Roman" w:eastAsia="Times New Roman" w:hAnsi="Times New Roman" w:cs="Times New Roman"/>
        </w:rPr>
      </w:pPr>
      <w:r w:rsidRPr="00712624">
        <w:rPr>
          <w:rFonts w:ascii="Times New Roman" w:eastAsia="Times New Roman" w:hAnsi="Times New Roman" w:cs="Times New Roman"/>
        </w:rPr>
        <w:t>1 (d)</w:t>
      </w:r>
      <w:r w:rsidRPr="00712624">
        <w:rPr>
          <w:rFonts w:ascii="Times New Roman" w:eastAsia="Times New Roman" w:hAnsi="Times New Roman" w:cs="Times New Roman"/>
          <w:spacing w:val="37"/>
        </w:rPr>
        <w:t xml:space="preserve"> </w:t>
      </w:r>
      <w:r w:rsidRPr="00712624">
        <w:rPr>
          <w:rFonts w:ascii="Times New Roman" w:eastAsia="Times New Roman" w:hAnsi="Times New Roman" w:cs="Times New Roman"/>
          <w:spacing w:val="1"/>
        </w:rPr>
        <w:t>P</w:t>
      </w:r>
      <w:r w:rsidRPr="00712624">
        <w:rPr>
          <w:rFonts w:ascii="Times New Roman" w:eastAsia="Times New Roman" w:hAnsi="Times New Roman" w:cs="Times New Roman"/>
        </w:rPr>
        <w:t>roj</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 xml:space="preserve">ts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o support indus</w:t>
      </w:r>
      <w:r w:rsidRPr="00712624">
        <w:rPr>
          <w:rFonts w:ascii="Times New Roman" w:eastAsia="Times New Roman" w:hAnsi="Times New Roman" w:cs="Times New Roman"/>
          <w:spacing w:val="1"/>
        </w:rPr>
        <w:t>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spacing w:val="2"/>
        </w:rPr>
        <w:t>d</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v</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lop</w:t>
      </w:r>
      <w:r w:rsidRPr="00712624">
        <w:rPr>
          <w:rFonts w:ascii="Times New Roman" w:eastAsia="Times New Roman" w:hAnsi="Times New Roman" w:cs="Times New Roman"/>
          <w:spacing w:val="1"/>
        </w:rPr>
        <w:t>m</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nts </w:t>
      </w: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u</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h</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 distribu</w:t>
      </w:r>
      <w:r w:rsidRPr="00712624">
        <w:rPr>
          <w:rFonts w:ascii="Times New Roman" w:eastAsia="Times New Roman" w:hAnsi="Times New Roman" w:cs="Times New Roman"/>
          <w:spacing w:val="1"/>
        </w:rPr>
        <w:t>t</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d </w:t>
      </w:r>
      <w:r w:rsidRPr="00712624">
        <w:rPr>
          <w:rFonts w:ascii="Times New Roman" w:eastAsia="Times New Roman" w:hAnsi="Times New Roman" w:cs="Times New Roman"/>
          <w:spacing w:val="-2"/>
        </w:rPr>
        <w:t>g</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n</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w:t>
      </w:r>
    </w:p>
    <w:p w14:paraId="16F68531" w14:textId="77777777" w:rsidR="00015D47" w:rsidRPr="00712624" w:rsidRDefault="0026255B" w:rsidP="00BB795B">
      <w:pPr>
        <w:spacing w:after="0" w:line="240" w:lineRule="auto"/>
        <w:ind w:left="1418" w:right="864" w:hanging="557"/>
        <w:jc w:val="both"/>
        <w:rPr>
          <w:rFonts w:ascii="Times New Roman" w:eastAsia="Times New Roman" w:hAnsi="Times New Roman" w:cs="Times New Roman"/>
        </w:rPr>
      </w:pPr>
      <w:r w:rsidRPr="00712624">
        <w:rPr>
          <w:rFonts w:ascii="Times New Roman" w:eastAsia="Times New Roman" w:hAnsi="Times New Roman" w:cs="Times New Roman"/>
        </w:rPr>
        <w:t>1 (</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w:t>
      </w:r>
      <w:r w:rsidRPr="00712624">
        <w:rPr>
          <w:rFonts w:ascii="Times New Roman" w:eastAsia="Times New Roman" w:hAnsi="Times New Roman" w:cs="Times New Roman"/>
          <w:spacing w:val="52"/>
        </w:rPr>
        <w:t xml:space="preserve"> </w:t>
      </w:r>
      <w:r w:rsidRPr="00712624">
        <w:rPr>
          <w:rFonts w:ascii="Times New Roman" w:eastAsia="Times New Roman" w:hAnsi="Times New Roman" w:cs="Times New Roman"/>
          <w:spacing w:val="1"/>
        </w:rPr>
        <w:t>P</w:t>
      </w:r>
      <w:r w:rsidRPr="00712624">
        <w:rPr>
          <w:rFonts w:ascii="Times New Roman" w:eastAsia="Times New Roman" w:hAnsi="Times New Roman" w:cs="Times New Roman"/>
        </w:rPr>
        <w:t>roj</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ts whi</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h 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ve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a</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s</w:t>
      </w: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gnifi</w:t>
      </w:r>
      <w:r w:rsidRPr="00712624">
        <w:rPr>
          <w:rFonts w:ascii="Times New Roman" w:eastAsia="Times New Roman" w:hAnsi="Times New Roman" w:cs="Times New Roman"/>
          <w:spacing w:val="-1"/>
        </w:rPr>
        <w:t>ca</w:t>
      </w:r>
      <w:r w:rsidRPr="00712624">
        <w:rPr>
          <w:rFonts w:ascii="Times New Roman" w:eastAsia="Times New Roman" w:hAnsi="Times New Roman" w:cs="Times New Roman"/>
        </w:rPr>
        <w:t xml:space="preserve">nt </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mpa</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 xml:space="preserve">t on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c</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sts</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or p</w:t>
      </w:r>
      <w:r w:rsidRPr="00712624">
        <w:rPr>
          <w:rFonts w:ascii="Times New Roman" w:eastAsia="Times New Roman" w:hAnsi="Times New Roman" w:cs="Times New Roman"/>
          <w:spacing w:val="-1"/>
        </w:rPr>
        <w:t>rac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1"/>
        </w:rPr>
        <w:t>ca</w:t>
      </w:r>
      <w:r w:rsidRPr="00712624">
        <w:rPr>
          <w:rFonts w:ascii="Times New Roman" w:eastAsia="Times New Roman" w:hAnsi="Times New Roman" w:cs="Times New Roman"/>
        </w:rPr>
        <w:t>bi</w:t>
      </w:r>
      <w:r w:rsidRPr="00712624">
        <w:rPr>
          <w:rFonts w:ascii="Times New Roman" w:eastAsia="Times New Roman" w:hAnsi="Times New Roman" w:cs="Times New Roman"/>
          <w:spacing w:val="1"/>
        </w:rPr>
        <w:t>l</w:t>
      </w:r>
      <w:r w:rsidRPr="00712624">
        <w:rPr>
          <w:rFonts w:ascii="Times New Roman" w:eastAsia="Times New Roman" w:hAnsi="Times New Roman" w:cs="Times New Roman"/>
        </w:rPr>
        <w:t>i</w:t>
      </w:r>
      <w:r w:rsidRPr="00712624">
        <w:rPr>
          <w:rFonts w:ascii="Times New Roman" w:eastAsia="Times New Roman" w:hAnsi="Times New Roman" w:cs="Times New Roman"/>
          <w:spacing w:val="6"/>
        </w:rPr>
        <w:t>t</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of the n</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twork</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or o</w:t>
      </w:r>
      <w:r w:rsidRPr="00712624">
        <w:rPr>
          <w:rFonts w:ascii="Times New Roman" w:eastAsia="Times New Roman" w:hAnsi="Times New Roman" w:cs="Times New Roman"/>
          <w:spacing w:val="-1"/>
        </w:rPr>
        <w:t>p</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ons of</w:t>
      </w:r>
      <w:r w:rsidRPr="00712624">
        <w:rPr>
          <w:rFonts w:ascii="Times New Roman" w:eastAsia="Times New Roman" w:hAnsi="Times New Roman" w:cs="Times New Roman"/>
          <w:spacing w:val="3"/>
        </w:rPr>
        <w:t xml:space="preserve"> </w:t>
      </w:r>
      <w:r w:rsidR="002318AE" w:rsidRPr="002318AE">
        <w:rPr>
          <w:rFonts w:ascii="Times New Roman" w:eastAsia="Times New Roman" w:hAnsi="Times New Roman" w:cs="Times New Roman"/>
          <w:b/>
          <w:bCs/>
        </w:rPr>
        <w:t>DNOs</w:t>
      </w:r>
      <w:r w:rsidRPr="00712624">
        <w:rPr>
          <w:rFonts w:ascii="Times New Roman" w:eastAsia="Times New Roman" w:hAnsi="Times New Roman" w:cs="Times New Roman"/>
        </w:rPr>
        <w:t xml:space="preserve"> or </w:t>
      </w:r>
      <w:r w:rsidRPr="00712624">
        <w:rPr>
          <w:rFonts w:ascii="Times New Roman" w:eastAsia="Times New Roman" w:hAnsi="Times New Roman" w:cs="Times New Roman"/>
          <w:b/>
          <w:bCs/>
        </w:rPr>
        <w:t>Us</w:t>
      </w:r>
      <w:r w:rsidRPr="00712624">
        <w:rPr>
          <w:rFonts w:ascii="Times New Roman" w:eastAsia="Times New Roman" w:hAnsi="Times New Roman" w:cs="Times New Roman"/>
          <w:b/>
          <w:bCs/>
          <w:spacing w:val="-1"/>
        </w:rPr>
        <w:t>er</w:t>
      </w:r>
      <w:r w:rsidRPr="00712624">
        <w:rPr>
          <w:rFonts w:ascii="Times New Roman" w:eastAsia="Times New Roman" w:hAnsi="Times New Roman" w:cs="Times New Roman"/>
          <w:b/>
          <w:bCs/>
        </w:rPr>
        <w:t>s</w:t>
      </w:r>
      <w:r w:rsidRPr="00712624">
        <w:rPr>
          <w:rFonts w:ascii="Times New Roman" w:eastAsia="Times New Roman" w:hAnsi="Times New Roman" w:cs="Times New Roman"/>
        </w:rPr>
        <w:t>.</w:t>
      </w:r>
    </w:p>
    <w:p w14:paraId="0A60724F" w14:textId="77777777" w:rsidR="00BB795B" w:rsidRDefault="00BB795B" w:rsidP="00EF5648">
      <w:pPr>
        <w:spacing w:after="0" w:line="271" w:lineRule="exact"/>
        <w:ind w:left="141" w:right="-20"/>
        <w:jc w:val="both"/>
        <w:rPr>
          <w:rFonts w:ascii="Times New Roman" w:eastAsia="Times New Roman" w:hAnsi="Times New Roman" w:cs="Times New Roman"/>
          <w:position w:val="-1"/>
          <w:u w:val="single" w:color="000000"/>
        </w:rPr>
      </w:pPr>
    </w:p>
    <w:p w14:paraId="310DFB72" w14:textId="77777777" w:rsidR="00015D47" w:rsidRPr="00712624" w:rsidRDefault="0026255B" w:rsidP="00BB795B">
      <w:pPr>
        <w:spacing w:after="0" w:line="240" w:lineRule="auto"/>
        <w:ind w:left="141" w:right="-20"/>
        <w:jc w:val="both"/>
        <w:rPr>
          <w:rFonts w:ascii="Times New Roman" w:eastAsia="Times New Roman" w:hAnsi="Times New Roman" w:cs="Times New Roman"/>
        </w:rPr>
      </w:pPr>
      <w:r w:rsidRPr="00712624">
        <w:rPr>
          <w:rFonts w:ascii="Times New Roman" w:eastAsia="Times New Roman" w:hAnsi="Times New Roman" w:cs="Times New Roman"/>
          <w:position w:val="-1"/>
          <w:u w:val="single" w:color="000000"/>
        </w:rPr>
        <w:t>C</w:t>
      </w:r>
      <w:r w:rsidRPr="00712624">
        <w:rPr>
          <w:rFonts w:ascii="Times New Roman" w:eastAsia="Times New Roman" w:hAnsi="Times New Roman" w:cs="Times New Roman"/>
          <w:spacing w:val="-1"/>
          <w:position w:val="-1"/>
          <w:u w:val="single" w:color="000000"/>
        </w:rPr>
        <w:t>a</w:t>
      </w:r>
      <w:r w:rsidRPr="00712624">
        <w:rPr>
          <w:rFonts w:ascii="Times New Roman" w:eastAsia="Times New Roman" w:hAnsi="Times New Roman" w:cs="Times New Roman"/>
          <w:position w:val="-1"/>
          <w:u w:val="single" w:color="000000"/>
        </w:rPr>
        <w:t>te</w:t>
      </w:r>
      <w:r w:rsidRPr="00712624">
        <w:rPr>
          <w:rFonts w:ascii="Times New Roman" w:eastAsia="Times New Roman" w:hAnsi="Times New Roman" w:cs="Times New Roman"/>
          <w:spacing w:val="-3"/>
          <w:position w:val="-1"/>
          <w:u w:val="single" w:color="000000"/>
        </w:rPr>
        <w:t>g</w:t>
      </w:r>
      <w:r w:rsidRPr="00712624">
        <w:rPr>
          <w:rFonts w:ascii="Times New Roman" w:eastAsia="Times New Roman" w:hAnsi="Times New Roman" w:cs="Times New Roman"/>
          <w:spacing w:val="2"/>
          <w:position w:val="-1"/>
          <w:u w:val="single" w:color="000000"/>
        </w:rPr>
        <w:t>o</w:t>
      </w:r>
      <w:r w:rsidRPr="00712624">
        <w:rPr>
          <w:rFonts w:ascii="Times New Roman" w:eastAsia="Times New Roman" w:hAnsi="Times New Roman" w:cs="Times New Roman"/>
          <w:spacing w:val="4"/>
          <w:position w:val="-1"/>
          <w:u w:val="single" w:color="000000"/>
        </w:rPr>
        <w:t>r</w:t>
      </w:r>
      <w:r w:rsidRPr="00712624">
        <w:rPr>
          <w:rFonts w:ascii="Times New Roman" w:eastAsia="Times New Roman" w:hAnsi="Times New Roman" w:cs="Times New Roman"/>
          <w:position w:val="-1"/>
          <w:u w:val="single" w:color="000000"/>
        </w:rPr>
        <w:t>y</w:t>
      </w:r>
      <w:r w:rsidRPr="00712624">
        <w:rPr>
          <w:rFonts w:ascii="Times New Roman" w:eastAsia="Times New Roman" w:hAnsi="Times New Roman" w:cs="Times New Roman"/>
          <w:spacing w:val="-5"/>
          <w:position w:val="-1"/>
          <w:u w:val="single" w:color="000000"/>
        </w:rPr>
        <w:t xml:space="preserve"> </w:t>
      </w:r>
      <w:r w:rsidRPr="00712624">
        <w:rPr>
          <w:rFonts w:ascii="Times New Roman" w:eastAsia="Times New Roman" w:hAnsi="Times New Roman" w:cs="Times New Roman"/>
          <w:position w:val="-1"/>
          <w:u w:val="single" w:color="000000"/>
        </w:rPr>
        <w:t>2</w:t>
      </w:r>
      <w:r w:rsidRPr="00712624">
        <w:rPr>
          <w:rFonts w:ascii="Times New Roman" w:eastAsia="Times New Roman" w:hAnsi="Times New Roman" w:cs="Times New Roman"/>
          <w:spacing w:val="1"/>
          <w:position w:val="-1"/>
          <w:u w:val="single" w:color="000000"/>
        </w:rPr>
        <w:t xml:space="preserve"> </w:t>
      </w:r>
      <w:r w:rsidRPr="00712624">
        <w:rPr>
          <w:rFonts w:ascii="Times New Roman" w:eastAsia="Times New Roman" w:hAnsi="Times New Roman" w:cs="Times New Roman"/>
          <w:position w:val="-1"/>
          <w:u w:val="single" w:color="000000"/>
        </w:rPr>
        <w:t>-</w:t>
      </w:r>
      <w:r w:rsidRPr="00712624">
        <w:rPr>
          <w:rFonts w:ascii="Times New Roman" w:eastAsia="Times New Roman" w:hAnsi="Times New Roman" w:cs="Times New Roman"/>
          <w:spacing w:val="-1"/>
          <w:position w:val="-1"/>
          <w:u w:val="single" w:color="000000"/>
        </w:rPr>
        <w:t xml:space="preserve"> </w:t>
      </w:r>
      <w:r w:rsidRPr="00712624">
        <w:rPr>
          <w:rFonts w:ascii="Times New Roman" w:eastAsia="Times New Roman" w:hAnsi="Times New Roman" w:cs="Times New Roman"/>
          <w:spacing w:val="2"/>
          <w:position w:val="-1"/>
          <w:u w:val="single" w:color="000000"/>
        </w:rPr>
        <w:t>D</w:t>
      </w:r>
      <w:r w:rsidRPr="00712624">
        <w:rPr>
          <w:rFonts w:ascii="Times New Roman" w:eastAsia="Times New Roman" w:hAnsi="Times New Roman" w:cs="Times New Roman"/>
          <w:spacing w:val="-1"/>
          <w:position w:val="-1"/>
          <w:u w:val="single" w:color="000000"/>
        </w:rPr>
        <w:t>e</w:t>
      </w:r>
      <w:r w:rsidRPr="00712624">
        <w:rPr>
          <w:rFonts w:ascii="Times New Roman" w:eastAsia="Times New Roman" w:hAnsi="Times New Roman" w:cs="Times New Roman"/>
          <w:position w:val="-1"/>
          <w:u w:val="single" w:color="000000"/>
        </w:rPr>
        <w:t>sir</w:t>
      </w:r>
      <w:r w:rsidRPr="00712624">
        <w:rPr>
          <w:rFonts w:ascii="Times New Roman" w:eastAsia="Times New Roman" w:hAnsi="Times New Roman" w:cs="Times New Roman"/>
          <w:spacing w:val="-1"/>
          <w:position w:val="-1"/>
          <w:u w:val="single" w:color="000000"/>
        </w:rPr>
        <w:t>a</w:t>
      </w:r>
      <w:r w:rsidRPr="00712624">
        <w:rPr>
          <w:rFonts w:ascii="Times New Roman" w:eastAsia="Times New Roman" w:hAnsi="Times New Roman" w:cs="Times New Roman"/>
          <w:position w:val="-1"/>
          <w:u w:val="single" w:color="000000"/>
        </w:rPr>
        <w:t>ble P</w:t>
      </w:r>
      <w:r w:rsidRPr="00712624">
        <w:rPr>
          <w:rFonts w:ascii="Times New Roman" w:eastAsia="Times New Roman" w:hAnsi="Times New Roman" w:cs="Times New Roman"/>
          <w:spacing w:val="2"/>
          <w:position w:val="-1"/>
          <w:u w:val="single" w:color="000000"/>
        </w:rPr>
        <w:t>r</w:t>
      </w:r>
      <w:r w:rsidRPr="00712624">
        <w:rPr>
          <w:rFonts w:ascii="Times New Roman" w:eastAsia="Times New Roman" w:hAnsi="Times New Roman" w:cs="Times New Roman"/>
          <w:position w:val="-1"/>
          <w:u w:val="single" w:color="000000"/>
        </w:rPr>
        <w:t>oje</w:t>
      </w:r>
      <w:r w:rsidRPr="00712624">
        <w:rPr>
          <w:rFonts w:ascii="Times New Roman" w:eastAsia="Times New Roman" w:hAnsi="Times New Roman" w:cs="Times New Roman"/>
          <w:spacing w:val="-1"/>
          <w:position w:val="-1"/>
          <w:u w:val="single" w:color="000000"/>
        </w:rPr>
        <w:t>c</w:t>
      </w:r>
      <w:r w:rsidRPr="00712624">
        <w:rPr>
          <w:rFonts w:ascii="Times New Roman" w:eastAsia="Times New Roman" w:hAnsi="Times New Roman" w:cs="Times New Roman"/>
          <w:position w:val="-1"/>
          <w:u w:val="single" w:color="000000"/>
        </w:rPr>
        <w:t>ts</w:t>
      </w:r>
    </w:p>
    <w:p w14:paraId="0074077B" w14:textId="77777777" w:rsidR="00015D47" w:rsidRPr="00712624" w:rsidRDefault="00015D47" w:rsidP="00BB795B">
      <w:pPr>
        <w:spacing w:before="12" w:after="0" w:line="240" w:lineRule="auto"/>
        <w:jc w:val="both"/>
      </w:pPr>
    </w:p>
    <w:p w14:paraId="7E4F9C99" w14:textId="77777777" w:rsidR="00015D47" w:rsidRPr="00712624" w:rsidRDefault="0026255B" w:rsidP="00BB795B">
      <w:pPr>
        <w:spacing w:before="29" w:after="0" w:line="240" w:lineRule="auto"/>
        <w:ind w:left="861" w:right="-20"/>
        <w:jc w:val="both"/>
        <w:rPr>
          <w:rFonts w:ascii="Times New Roman" w:eastAsia="Times New Roman" w:hAnsi="Times New Roman" w:cs="Times New Roman"/>
        </w:rPr>
      </w:pPr>
      <w:r w:rsidRPr="00712624">
        <w:rPr>
          <w:rFonts w:ascii="Times New Roman" w:eastAsia="Times New Roman" w:hAnsi="Times New Roman" w:cs="Times New Roman"/>
        </w:rPr>
        <w:t>2 (</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w:t>
      </w:r>
      <w:r w:rsidRPr="00712624">
        <w:rPr>
          <w:rFonts w:ascii="Times New Roman" w:eastAsia="Times New Roman" w:hAnsi="Times New Roman" w:cs="Times New Roman"/>
          <w:spacing w:val="52"/>
        </w:rPr>
        <w:t xml:space="preserve"> </w:t>
      </w:r>
      <w:r w:rsidRPr="00712624">
        <w:rPr>
          <w:rFonts w:ascii="Times New Roman" w:eastAsia="Times New Roman" w:hAnsi="Times New Roman" w:cs="Times New Roman"/>
          <w:spacing w:val="1"/>
        </w:rPr>
        <w:t>P</w:t>
      </w:r>
      <w:r w:rsidRPr="00712624">
        <w:rPr>
          <w:rFonts w:ascii="Times New Roman" w:eastAsia="Times New Roman" w:hAnsi="Times New Roman" w:cs="Times New Roman"/>
        </w:rPr>
        <w:t>roj</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 xml:space="preserve">ts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 xml:space="preserve">o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n st</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w:t>
      </w:r>
      <w:r w:rsidRPr="00712624">
        <w:rPr>
          <w:rFonts w:ascii="Times New Roman" w:eastAsia="Times New Roman" w:hAnsi="Times New Roman" w:cs="Times New Roman"/>
          <w:spacing w:val="2"/>
        </w:rPr>
        <w:t>d</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r</w:t>
      </w:r>
      <w:r w:rsidRPr="00712624">
        <w:rPr>
          <w:rFonts w:ascii="Times New Roman" w:eastAsia="Times New Roman" w:hAnsi="Times New Roman" w:cs="Times New Roman"/>
          <w:spacing w:val="1"/>
        </w:rPr>
        <w:t>d</w:t>
      </w:r>
      <w:r w:rsidRPr="00712624">
        <w:rPr>
          <w:rFonts w:ascii="Times New Roman" w:eastAsia="Times New Roman" w:hAnsi="Times New Roman" w:cs="Times New Roman"/>
        </w:rPr>
        <w:t>s with</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spacing w:val="-6"/>
        </w:rPr>
        <w:t>I</w:t>
      </w:r>
      <w:r w:rsidRPr="00712624">
        <w:rPr>
          <w:rFonts w:ascii="Times New Roman" w:eastAsia="Times New Roman" w:hAnsi="Times New Roman" w:cs="Times New Roman"/>
        </w:rPr>
        <w:t>nt</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rn</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 Eur</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p</w:t>
      </w:r>
      <w:r w:rsidRPr="00712624">
        <w:rPr>
          <w:rFonts w:ascii="Times New Roman" w:eastAsia="Times New Roman" w:hAnsi="Times New Roman" w:cs="Times New Roman"/>
          <w:spacing w:val="-1"/>
        </w:rPr>
        <w:t>ea</w:t>
      </w:r>
      <w:r w:rsidRPr="00712624">
        <w:rPr>
          <w:rFonts w:ascii="Times New Roman" w:eastAsia="Times New Roman" w:hAnsi="Times New Roman" w:cs="Times New Roman"/>
        </w:rPr>
        <w:t>n or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2"/>
        </w:rPr>
        <w:t>B</w:t>
      </w:r>
      <w:r w:rsidRPr="00712624">
        <w:rPr>
          <w:rFonts w:ascii="Times New Roman" w:eastAsia="Times New Roman" w:hAnsi="Times New Roman" w:cs="Times New Roman"/>
        </w:rPr>
        <w:t>riti</w:t>
      </w: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h st</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rds</w:t>
      </w:r>
    </w:p>
    <w:p w14:paraId="4F378C26" w14:textId="77777777" w:rsidR="00015D47" w:rsidRPr="00712624" w:rsidRDefault="0026255B" w:rsidP="00BB795B">
      <w:pPr>
        <w:spacing w:after="0" w:line="240" w:lineRule="auto"/>
        <w:ind w:left="861" w:right="-20"/>
        <w:jc w:val="both"/>
        <w:rPr>
          <w:rFonts w:ascii="Times New Roman" w:eastAsia="Times New Roman" w:hAnsi="Times New Roman" w:cs="Times New Roman"/>
        </w:rPr>
      </w:pPr>
      <w:r w:rsidRPr="00712624">
        <w:rPr>
          <w:rFonts w:ascii="Times New Roman" w:eastAsia="Times New Roman" w:hAnsi="Times New Roman" w:cs="Times New Roman"/>
        </w:rPr>
        <w:t>2 (b)</w:t>
      </w:r>
      <w:r w:rsidRPr="00712624">
        <w:rPr>
          <w:rFonts w:ascii="Times New Roman" w:eastAsia="Times New Roman" w:hAnsi="Times New Roman" w:cs="Times New Roman"/>
          <w:spacing w:val="37"/>
        </w:rPr>
        <w:t xml:space="preserve"> </w:t>
      </w: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mpro</w:t>
      </w:r>
      <w:r w:rsidRPr="00712624">
        <w:rPr>
          <w:rFonts w:ascii="Times New Roman" w:eastAsia="Times New Roman" w:hAnsi="Times New Roman" w:cs="Times New Roman"/>
          <w:spacing w:val="2"/>
        </w:rPr>
        <w:t>v</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ments in 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hni</w:t>
      </w:r>
      <w:r w:rsidRPr="00712624">
        <w:rPr>
          <w:rFonts w:ascii="Times New Roman" w:eastAsia="Times New Roman" w:hAnsi="Times New Roman" w:cs="Times New Roman"/>
          <w:spacing w:val="2"/>
        </w:rPr>
        <w:t>c</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 pr</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ic</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s not </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ov</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 xml:space="preserve">d </w:t>
      </w: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n Cate</w:t>
      </w:r>
      <w:r w:rsidRPr="00712624">
        <w:rPr>
          <w:rFonts w:ascii="Times New Roman" w:eastAsia="Times New Roman" w:hAnsi="Times New Roman" w:cs="Times New Roman"/>
          <w:spacing w:val="-3"/>
        </w:rPr>
        <w:t>g</w:t>
      </w:r>
      <w:r w:rsidRPr="00712624">
        <w:rPr>
          <w:rFonts w:ascii="Times New Roman" w:eastAsia="Times New Roman" w:hAnsi="Times New Roman" w:cs="Times New Roman"/>
          <w:spacing w:val="2"/>
        </w:rPr>
        <w:t>o</w:t>
      </w:r>
      <w:r w:rsidRPr="00712624">
        <w:rPr>
          <w:rFonts w:ascii="Times New Roman" w:eastAsia="Times New Roman" w:hAnsi="Times New Roman" w:cs="Times New Roman"/>
          <w:spacing w:val="4"/>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1 pr</w:t>
      </w:r>
      <w:r w:rsidRPr="00712624">
        <w:rPr>
          <w:rFonts w:ascii="Times New Roman" w:eastAsia="Times New Roman" w:hAnsi="Times New Roman" w:cs="Times New Roman"/>
          <w:spacing w:val="-1"/>
        </w:rPr>
        <w:t>o</w:t>
      </w:r>
      <w:r w:rsidRPr="00712624">
        <w:rPr>
          <w:rFonts w:ascii="Times New Roman" w:eastAsia="Times New Roman" w:hAnsi="Times New Roman" w:cs="Times New Roman"/>
        </w:rPr>
        <w:t>j</w:t>
      </w:r>
      <w:r w:rsidRPr="00712624">
        <w:rPr>
          <w:rFonts w:ascii="Times New Roman" w:eastAsia="Times New Roman" w:hAnsi="Times New Roman" w:cs="Times New Roman"/>
          <w:spacing w:val="2"/>
        </w:rPr>
        <w: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ts</w:t>
      </w:r>
    </w:p>
    <w:p w14:paraId="210868B2" w14:textId="77777777" w:rsidR="00015D47" w:rsidRPr="00712624" w:rsidRDefault="00015D47" w:rsidP="00BB795B">
      <w:pPr>
        <w:spacing w:before="16" w:after="0" w:line="240" w:lineRule="auto"/>
        <w:jc w:val="both"/>
      </w:pPr>
    </w:p>
    <w:p w14:paraId="5AA534CD" w14:textId="77777777" w:rsidR="00015D47" w:rsidRPr="00712624" w:rsidRDefault="0026255B" w:rsidP="00BB795B">
      <w:pPr>
        <w:spacing w:after="0" w:line="240" w:lineRule="auto"/>
        <w:ind w:left="141" w:right="-20"/>
        <w:jc w:val="both"/>
        <w:rPr>
          <w:rFonts w:ascii="Times New Roman" w:eastAsia="Times New Roman" w:hAnsi="Times New Roman" w:cs="Times New Roman"/>
        </w:rPr>
      </w:pPr>
      <w:r w:rsidRPr="00712624">
        <w:rPr>
          <w:rFonts w:ascii="Times New Roman" w:eastAsia="Times New Roman" w:hAnsi="Times New Roman" w:cs="Times New Roman"/>
          <w:position w:val="-1"/>
          <w:u w:val="single" w:color="000000"/>
        </w:rPr>
        <w:t>C</w:t>
      </w:r>
      <w:r w:rsidRPr="00712624">
        <w:rPr>
          <w:rFonts w:ascii="Times New Roman" w:eastAsia="Times New Roman" w:hAnsi="Times New Roman" w:cs="Times New Roman"/>
          <w:spacing w:val="-1"/>
          <w:position w:val="-1"/>
          <w:u w:val="single" w:color="000000"/>
        </w:rPr>
        <w:t>a</w:t>
      </w:r>
      <w:r w:rsidRPr="00712624">
        <w:rPr>
          <w:rFonts w:ascii="Times New Roman" w:eastAsia="Times New Roman" w:hAnsi="Times New Roman" w:cs="Times New Roman"/>
          <w:position w:val="-1"/>
          <w:u w:val="single" w:color="000000"/>
        </w:rPr>
        <w:t>te</w:t>
      </w:r>
      <w:r w:rsidRPr="00712624">
        <w:rPr>
          <w:rFonts w:ascii="Times New Roman" w:eastAsia="Times New Roman" w:hAnsi="Times New Roman" w:cs="Times New Roman"/>
          <w:spacing w:val="-3"/>
          <w:position w:val="-1"/>
          <w:u w:val="single" w:color="000000"/>
        </w:rPr>
        <w:t>g</w:t>
      </w:r>
      <w:r w:rsidRPr="00712624">
        <w:rPr>
          <w:rFonts w:ascii="Times New Roman" w:eastAsia="Times New Roman" w:hAnsi="Times New Roman" w:cs="Times New Roman"/>
          <w:spacing w:val="2"/>
          <w:position w:val="-1"/>
          <w:u w:val="single" w:color="000000"/>
        </w:rPr>
        <w:t>o</w:t>
      </w:r>
      <w:r w:rsidRPr="00712624">
        <w:rPr>
          <w:rFonts w:ascii="Times New Roman" w:eastAsia="Times New Roman" w:hAnsi="Times New Roman" w:cs="Times New Roman"/>
          <w:spacing w:val="4"/>
          <w:position w:val="-1"/>
          <w:u w:val="single" w:color="000000"/>
        </w:rPr>
        <w:t>r</w:t>
      </w:r>
      <w:r w:rsidRPr="00712624">
        <w:rPr>
          <w:rFonts w:ascii="Times New Roman" w:eastAsia="Times New Roman" w:hAnsi="Times New Roman" w:cs="Times New Roman"/>
          <w:position w:val="-1"/>
          <w:u w:val="single" w:color="000000"/>
        </w:rPr>
        <w:t>y</w:t>
      </w:r>
      <w:r w:rsidRPr="00712624">
        <w:rPr>
          <w:rFonts w:ascii="Times New Roman" w:eastAsia="Times New Roman" w:hAnsi="Times New Roman" w:cs="Times New Roman"/>
          <w:spacing w:val="-5"/>
          <w:position w:val="-1"/>
          <w:u w:val="single" w:color="000000"/>
        </w:rPr>
        <w:t xml:space="preserve"> </w:t>
      </w:r>
      <w:r w:rsidRPr="00712624">
        <w:rPr>
          <w:rFonts w:ascii="Times New Roman" w:eastAsia="Times New Roman" w:hAnsi="Times New Roman" w:cs="Times New Roman"/>
          <w:position w:val="-1"/>
          <w:u w:val="single" w:color="000000"/>
        </w:rPr>
        <w:t>3</w:t>
      </w:r>
      <w:r w:rsidRPr="00712624">
        <w:rPr>
          <w:rFonts w:ascii="Times New Roman" w:eastAsia="Times New Roman" w:hAnsi="Times New Roman" w:cs="Times New Roman"/>
          <w:spacing w:val="1"/>
          <w:position w:val="-1"/>
          <w:u w:val="single" w:color="000000"/>
        </w:rPr>
        <w:t xml:space="preserve"> </w:t>
      </w:r>
      <w:r w:rsidRPr="00712624">
        <w:rPr>
          <w:rFonts w:ascii="Times New Roman" w:eastAsia="Times New Roman" w:hAnsi="Times New Roman" w:cs="Times New Roman"/>
          <w:position w:val="-1"/>
          <w:u w:val="single" w:color="000000"/>
        </w:rPr>
        <w:t>-</w:t>
      </w:r>
      <w:r w:rsidRPr="00712624">
        <w:rPr>
          <w:rFonts w:ascii="Times New Roman" w:eastAsia="Times New Roman" w:hAnsi="Times New Roman" w:cs="Times New Roman"/>
          <w:spacing w:val="-1"/>
          <w:position w:val="-1"/>
          <w:u w:val="single" w:color="000000"/>
        </w:rPr>
        <w:t xml:space="preserve"> </w:t>
      </w:r>
      <w:r w:rsidRPr="00712624">
        <w:rPr>
          <w:rFonts w:ascii="Times New Roman" w:eastAsia="Times New Roman" w:hAnsi="Times New Roman" w:cs="Times New Roman"/>
          <w:position w:val="-1"/>
          <w:u w:val="single" w:color="000000"/>
        </w:rPr>
        <w:t xml:space="preserve">Optional </w:t>
      </w:r>
      <w:r w:rsidRPr="00712624">
        <w:rPr>
          <w:rFonts w:ascii="Times New Roman" w:eastAsia="Times New Roman" w:hAnsi="Times New Roman" w:cs="Times New Roman"/>
          <w:spacing w:val="1"/>
          <w:position w:val="-1"/>
          <w:u w:val="single" w:color="000000"/>
        </w:rPr>
        <w:t>Pr</w:t>
      </w:r>
      <w:r w:rsidRPr="00712624">
        <w:rPr>
          <w:rFonts w:ascii="Times New Roman" w:eastAsia="Times New Roman" w:hAnsi="Times New Roman" w:cs="Times New Roman"/>
          <w:position w:val="-1"/>
          <w:u w:val="single" w:color="000000"/>
        </w:rPr>
        <w:t>oje</w:t>
      </w:r>
      <w:r w:rsidRPr="00712624">
        <w:rPr>
          <w:rFonts w:ascii="Times New Roman" w:eastAsia="Times New Roman" w:hAnsi="Times New Roman" w:cs="Times New Roman"/>
          <w:spacing w:val="-1"/>
          <w:position w:val="-1"/>
          <w:u w:val="single" w:color="000000"/>
        </w:rPr>
        <w:t>c</w:t>
      </w:r>
      <w:r w:rsidRPr="00712624">
        <w:rPr>
          <w:rFonts w:ascii="Times New Roman" w:eastAsia="Times New Roman" w:hAnsi="Times New Roman" w:cs="Times New Roman"/>
          <w:position w:val="-1"/>
          <w:u w:val="single" w:color="000000"/>
        </w:rPr>
        <w:t>ts</w:t>
      </w:r>
    </w:p>
    <w:p w14:paraId="0EE788E6" w14:textId="77777777" w:rsidR="00015D47" w:rsidRPr="00712624" w:rsidRDefault="00015D47" w:rsidP="00BB795B">
      <w:pPr>
        <w:spacing w:before="10" w:after="0" w:line="240" w:lineRule="auto"/>
        <w:jc w:val="both"/>
      </w:pPr>
    </w:p>
    <w:p w14:paraId="637B8CA9" w14:textId="77777777" w:rsidR="00015D47" w:rsidRPr="00712624" w:rsidRDefault="0026255B" w:rsidP="00BB795B">
      <w:pPr>
        <w:spacing w:before="29" w:after="0" w:line="240" w:lineRule="auto"/>
        <w:ind w:left="861" w:right="-20"/>
        <w:jc w:val="both"/>
        <w:rPr>
          <w:rFonts w:ascii="Times New Roman" w:eastAsia="Times New Roman" w:hAnsi="Times New Roman" w:cs="Times New Roman"/>
        </w:rPr>
      </w:pPr>
      <w:r w:rsidRPr="00712624">
        <w:rPr>
          <w:rFonts w:ascii="Times New Roman" w:eastAsia="Times New Roman" w:hAnsi="Times New Roman" w:cs="Times New Roman"/>
        </w:rPr>
        <w:t>3 (</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w:t>
      </w:r>
      <w:r w:rsidRPr="00712624">
        <w:rPr>
          <w:rFonts w:ascii="Times New Roman" w:eastAsia="Times New Roman" w:hAnsi="Times New Roman" w:cs="Times New Roman"/>
          <w:spacing w:val="52"/>
        </w:rPr>
        <w:t xml:space="preserve"> </w:t>
      </w:r>
      <w:proofErr w:type="spellStart"/>
      <w:r w:rsidRPr="00712624">
        <w:rPr>
          <w:rFonts w:ascii="Times New Roman" w:eastAsia="Times New Roman" w:hAnsi="Times New Roman" w:cs="Times New Roman"/>
          <w:spacing w:val="1"/>
        </w:rPr>
        <w:t>S</w:t>
      </w:r>
      <w:r w:rsidRPr="00712624">
        <w:rPr>
          <w:rFonts w:ascii="Times New Roman" w:eastAsia="Times New Roman" w:hAnsi="Times New Roman" w:cs="Times New Roman"/>
        </w:rPr>
        <w:t>tand</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rdis</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w:t>
      </w:r>
      <w:proofErr w:type="spellEnd"/>
      <w:r w:rsidRPr="00712624">
        <w:rPr>
          <w:rFonts w:ascii="Times New Roman" w:eastAsia="Times New Roman" w:hAnsi="Times New Roman" w:cs="Times New Roman"/>
        </w:rPr>
        <w:t xml:space="preserve"> whi</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h is not cl</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ssed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C</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2"/>
        </w:rPr>
        <w:t>e</w:t>
      </w:r>
      <w:r w:rsidRPr="00712624">
        <w:rPr>
          <w:rFonts w:ascii="Times New Roman" w:eastAsia="Times New Roman" w:hAnsi="Times New Roman" w:cs="Times New Roman"/>
          <w:spacing w:val="-2"/>
        </w:rPr>
        <w:t>g</w:t>
      </w:r>
      <w:r w:rsidRPr="00712624">
        <w:rPr>
          <w:rFonts w:ascii="Times New Roman" w:eastAsia="Times New Roman" w:hAnsi="Times New Roman" w:cs="Times New Roman"/>
          <w:spacing w:val="2"/>
        </w:rPr>
        <w:t>o</w:t>
      </w:r>
      <w:r w:rsidRPr="00712624">
        <w:rPr>
          <w:rFonts w:ascii="Times New Roman" w:eastAsia="Times New Roman" w:hAnsi="Times New Roman" w:cs="Times New Roman"/>
          <w:spacing w:val="4"/>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1</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or 2</w:t>
      </w:r>
    </w:p>
    <w:p w14:paraId="15D01693" w14:textId="77777777" w:rsidR="00015D47" w:rsidRPr="00712624" w:rsidRDefault="0026255B" w:rsidP="00BB795B">
      <w:pPr>
        <w:spacing w:after="0" w:line="240" w:lineRule="auto"/>
        <w:ind w:left="861" w:right="-20"/>
        <w:jc w:val="both"/>
        <w:rPr>
          <w:rFonts w:ascii="Times New Roman" w:eastAsia="Times New Roman" w:hAnsi="Times New Roman" w:cs="Times New Roman"/>
        </w:rPr>
      </w:pPr>
      <w:r w:rsidRPr="00712624">
        <w:rPr>
          <w:rFonts w:ascii="Times New Roman" w:eastAsia="Times New Roman" w:hAnsi="Times New Roman" w:cs="Times New Roman"/>
        </w:rPr>
        <w:t>3 (b)</w:t>
      </w:r>
      <w:r w:rsidRPr="00712624">
        <w:rPr>
          <w:rFonts w:ascii="Times New Roman" w:eastAsia="Times New Roman" w:hAnsi="Times New Roman" w:cs="Times New Roman"/>
          <w:spacing w:val="37"/>
        </w:rPr>
        <w:t xml:space="preserve"> </w:t>
      </w:r>
      <w:r w:rsidRPr="00712624">
        <w:rPr>
          <w:rFonts w:ascii="Times New Roman" w:eastAsia="Times New Roman" w:hAnsi="Times New Roman" w:cs="Times New Roman"/>
        </w:rPr>
        <w:t>Editori</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 ch</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2"/>
        </w:rPr>
        <w:t>n</w:t>
      </w:r>
      <w:r w:rsidRPr="00712624">
        <w:rPr>
          <w:rFonts w:ascii="Times New Roman" w:eastAsia="Times New Roman" w:hAnsi="Times New Roman" w:cs="Times New Roman"/>
          <w:spacing w:val="-2"/>
        </w:rPr>
        <w:t>g</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s to </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mp</w:t>
      </w:r>
      <w:r w:rsidRPr="00712624">
        <w:rPr>
          <w:rFonts w:ascii="Times New Roman" w:eastAsia="Times New Roman" w:hAnsi="Times New Roman" w:cs="Times New Roman"/>
          <w:spacing w:val="2"/>
        </w:rPr>
        <w:t>r</w:t>
      </w:r>
      <w:r w:rsidRPr="00712624">
        <w:rPr>
          <w:rFonts w:ascii="Times New Roman" w:eastAsia="Times New Roman" w:hAnsi="Times New Roman" w:cs="Times New Roman"/>
        </w:rPr>
        <w:t>ove</w:t>
      </w:r>
      <w:r w:rsidRPr="00712624">
        <w:rPr>
          <w:rFonts w:ascii="Times New Roman" w:eastAsia="Times New Roman" w:hAnsi="Times New Roman" w:cs="Times New Roman"/>
          <w:spacing w:val="-1"/>
        </w:rPr>
        <w:t xml:space="preserve"> c</w:t>
      </w:r>
      <w:r w:rsidRPr="00712624">
        <w:rPr>
          <w:rFonts w:ascii="Times New Roman" w:eastAsia="Times New Roman" w:hAnsi="Times New Roman" w:cs="Times New Roman"/>
        </w:rPr>
        <w:t>la</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i</w:t>
      </w:r>
      <w:r w:rsidRPr="00712624">
        <w:rPr>
          <w:rFonts w:ascii="Times New Roman" w:eastAsia="Times New Roman" w:hAnsi="Times New Roman" w:cs="Times New Roman"/>
          <w:spacing w:val="6"/>
        </w:rPr>
        <w:t>t</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 xml:space="preserve">or </w:t>
      </w:r>
      <w:r w:rsidRPr="00712624">
        <w:rPr>
          <w:rFonts w:ascii="Times New Roman" w:eastAsia="Times New Roman" w:hAnsi="Times New Roman" w:cs="Times New Roman"/>
          <w:spacing w:val="1"/>
        </w:rPr>
        <w:t>p</w:t>
      </w:r>
      <w:r w:rsidRPr="00712624">
        <w:rPr>
          <w:rFonts w:ascii="Times New Roman" w:eastAsia="Times New Roman" w:hAnsi="Times New Roman" w:cs="Times New Roman"/>
        </w:rPr>
        <w:t>rovide</w:t>
      </w:r>
      <w:r w:rsidRPr="00712624">
        <w:rPr>
          <w:rFonts w:ascii="Times New Roman" w:eastAsia="Times New Roman" w:hAnsi="Times New Roman" w:cs="Times New Roman"/>
          <w:spacing w:val="-1"/>
        </w:rPr>
        <w:t xml:space="preserve"> f</w:t>
      </w:r>
      <w:r w:rsidRPr="00712624">
        <w:rPr>
          <w:rFonts w:ascii="Times New Roman" w:eastAsia="Times New Roman" w:hAnsi="Times New Roman" w:cs="Times New Roman"/>
        </w:rPr>
        <w:t>u</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ther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uidan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not cl</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ssed</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w:t>
      </w:r>
    </w:p>
    <w:p w14:paraId="6AFEBD72" w14:textId="77777777" w:rsidR="00015D47" w:rsidRPr="00712624" w:rsidRDefault="0026255B" w:rsidP="00BB795B">
      <w:pPr>
        <w:spacing w:after="0" w:line="240" w:lineRule="auto"/>
        <w:ind w:left="1418" w:right="-20"/>
        <w:jc w:val="both"/>
        <w:rPr>
          <w:rFonts w:ascii="Times New Roman" w:eastAsia="Times New Roman" w:hAnsi="Times New Roman" w:cs="Times New Roman"/>
        </w:rPr>
      </w:pPr>
      <w:r w:rsidRPr="00712624">
        <w:rPr>
          <w:rFonts w:ascii="Times New Roman" w:eastAsia="Times New Roman" w:hAnsi="Times New Roman" w:cs="Times New Roman"/>
        </w:rPr>
        <w:t>C</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te</w:t>
      </w:r>
      <w:r w:rsidRPr="00712624">
        <w:rPr>
          <w:rFonts w:ascii="Times New Roman" w:eastAsia="Times New Roman" w:hAnsi="Times New Roman" w:cs="Times New Roman"/>
          <w:spacing w:val="-3"/>
        </w:rPr>
        <w:t>g</w:t>
      </w:r>
      <w:r w:rsidRPr="00712624">
        <w:rPr>
          <w:rFonts w:ascii="Times New Roman" w:eastAsia="Times New Roman" w:hAnsi="Times New Roman" w:cs="Times New Roman"/>
          <w:spacing w:val="2"/>
        </w:rPr>
        <w:t>o</w:t>
      </w:r>
      <w:r w:rsidRPr="00712624">
        <w:rPr>
          <w:rFonts w:ascii="Times New Roman" w:eastAsia="Times New Roman" w:hAnsi="Times New Roman" w:cs="Times New Roman"/>
          <w:spacing w:val="4"/>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1 or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2</w:t>
      </w:r>
    </w:p>
    <w:p w14:paraId="49B6B985" w14:textId="77777777" w:rsidR="00015D47" w:rsidRPr="00712624" w:rsidRDefault="00015D47" w:rsidP="00BB795B">
      <w:pPr>
        <w:spacing w:before="16" w:after="0" w:line="240" w:lineRule="auto"/>
        <w:jc w:val="both"/>
      </w:pPr>
    </w:p>
    <w:p w14:paraId="01F80DF2" w14:textId="77777777" w:rsidR="00015D47" w:rsidRDefault="0026255B" w:rsidP="00BB795B">
      <w:pPr>
        <w:tabs>
          <w:tab w:val="left" w:pos="5960"/>
          <w:tab w:val="left" w:pos="7100"/>
        </w:tabs>
        <w:spacing w:after="0" w:line="240" w:lineRule="auto"/>
        <w:ind w:left="141" w:right="303"/>
        <w:jc w:val="both"/>
        <w:rPr>
          <w:rFonts w:ascii="Times New Roman" w:eastAsia="Times New Roman" w:hAnsi="Times New Roman" w:cs="Times New Roman"/>
        </w:rPr>
      </w:pPr>
      <w:r w:rsidRPr="00712624">
        <w:rPr>
          <w:rFonts w:ascii="Times New Roman" w:eastAsia="Times New Roman" w:hAnsi="Times New Roman" w:cs="Times New Roman"/>
        </w:rPr>
        <w:t>The</w:t>
      </w:r>
      <w:r w:rsidRPr="00712624">
        <w:rPr>
          <w:rFonts w:ascii="Times New Roman" w:eastAsia="Times New Roman" w:hAnsi="Times New Roman" w:cs="Times New Roman"/>
          <w:spacing w:val="-1"/>
        </w:rPr>
        <w:t xml:space="preserve"> </w:t>
      </w:r>
      <w:proofErr w:type="spellStart"/>
      <w:r w:rsidRPr="00712624">
        <w:rPr>
          <w:rFonts w:ascii="Times New Roman" w:eastAsia="Times New Roman" w:hAnsi="Times New Roman" w:cs="Times New Roman"/>
        </w:rPr>
        <w:t>prio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i</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isation</w:t>
      </w:r>
      <w:proofErr w:type="spellEnd"/>
      <w:r w:rsidRPr="00712624">
        <w:rPr>
          <w:rFonts w:ascii="Times New Roman" w:eastAsia="Times New Roman" w:hAnsi="Times New Roman" w:cs="Times New Roman"/>
        </w:rPr>
        <w:t xml:space="preserve"> pr</w:t>
      </w:r>
      <w:r w:rsidRPr="00712624">
        <w:rPr>
          <w:rFonts w:ascii="Times New Roman" w:eastAsia="Times New Roman" w:hAnsi="Times New Roman" w:cs="Times New Roman"/>
          <w:spacing w:val="-1"/>
        </w:rPr>
        <w:t>o</w:t>
      </w:r>
      <w:r w:rsidRPr="00712624">
        <w:rPr>
          <w:rFonts w:ascii="Times New Roman" w:eastAsia="Times New Roman" w:hAnsi="Times New Roman" w:cs="Times New Roman"/>
        </w:rPr>
        <w:t>posed</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is a si</w:t>
      </w:r>
      <w:r w:rsidRPr="00712624">
        <w:rPr>
          <w:rFonts w:ascii="Times New Roman" w:eastAsia="Times New Roman" w:hAnsi="Times New Roman" w:cs="Times New Roman"/>
          <w:spacing w:val="1"/>
        </w:rPr>
        <w:t>m</w:t>
      </w:r>
      <w:r w:rsidRPr="00712624">
        <w:rPr>
          <w:rFonts w:ascii="Times New Roman" w:eastAsia="Times New Roman" w:hAnsi="Times New Roman" w:cs="Times New Roman"/>
        </w:rPr>
        <w:t xml:space="preserve">ple </w:t>
      </w:r>
      <w:r w:rsidRPr="00712624">
        <w:rPr>
          <w:rFonts w:ascii="Times New Roman" w:eastAsia="Times New Roman" w:hAnsi="Times New Roman" w:cs="Times New Roman"/>
          <w:spacing w:val="-1"/>
        </w:rPr>
        <w:t>ra</w:t>
      </w:r>
      <w:r w:rsidRPr="00712624">
        <w:rPr>
          <w:rFonts w:ascii="Times New Roman" w:eastAsia="Times New Roman" w:hAnsi="Times New Roman" w:cs="Times New Roman"/>
        </w:rPr>
        <w:t>nki</w:t>
      </w:r>
      <w:r w:rsidRPr="00712624">
        <w:rPr>
          <w:rFonts w:ascii="Times New Roman" w:eastAsia="Times New Roman" w:hAnsi="Times New Roman" w:cs="Times New Roman"/>
          <w:spacing w:val="3"/>
        </w:rPr>
        <w:t>n</w:t>
      </w:r>
      <w:r w:rsidRPr="00712624">
        <w:rPr>
          <w:rFonts w:ascii="Times New Roman" w:eastAsia="Times New Roman" w:hAnsi="Times New Roman" w:cs="Times New Roman"/>
        </w:rPr>
        <w:t>g</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5"/>
        </w:rPr>
        <w:t>s</w:t>
      </w:r>
      <w:r w:rsidRPr="00712624">
        <w:rPr>
          <w:rFonts w:ascii="Times New Roman" w:eastAsia="Times New Roman" w:hAnsi="Times New Roman" w:cs="Times New Roman"/>
          <w:spacing w:val="-2"/>
        </w:rPr>
        <w:t>y</w:t>
      </w:r>
      <w:r w:rsidRPr="00712624">
        <w:rPr>
          <w:rFonts w:ascii="Times New Roman" w:eastAsia="Times New Roman" w:hAnsi="Times New Roman" w:cs="Times New Roman"/>
        </w:rPr>
        <w:t xml:space="preserve">stem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 it</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is not propos</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d that poin</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s shou</w:t>
      </w:r>
      <w:r w:rsidRPr="00712624">
        <w:rPr>
          <w:rFonts w:ascii="Times New Roman" w:eastAsia="Times New Roman" w:hAnsi="Times New Roman" w:cs="Times New Roman"/>
          <w:spacing w:val="1"/>
        </w:rPr>
        <w:t>l</w:t>
      </w:r>
      <w:r w:rsidRPr="00712624">
        <w:rPr>
          <w:rFonts w:ascii="Times New Roman" w:eastAsia="Times New Roman" w:hAnsi="Times New Roman" w:cs="Times New Roman"/>
        </w:rPr>
        <w:t>d be</w:t>
      </w:r>
      <w:r w:rsidRPr="00712624">
        <w:rPr>
          <w:rFonts w:ascii="Times New Roman" w:eastAsia="Times New Roman" w:hAnsi="Times New Roman" w:cs="Times New Roman"/>
          <w:spacing w:val="-1"/>
        </w:rPr>
        <w:t xml:space="preserve"> a</w:t>
      </w:r>
      <w:r w:rsidRPr="00712624">
        <w:rPr>
          <w:rFonts w:ascii="Times New Roman" w:eastAsia="Times New Roman" w:hAnsi="Times New Roman" w:cs="Times New Roman"/>
          <w:spacing w:val="1"/>
        </w:rPr>
        <w:t>c</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umu</w:t>
      </w:r>
      <w:r w:rsidRPr="00712624">
        <w:rPr>
          <w:rFonts w:ascii="Times New Roman" w:eastAsia="Times New Roman" w:hAnsi="Times New Roman" w:cs="Times New Roman"/>
          <w:spacing w:val="1"/>
        </w:rPr>
        <w:t>l</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ted if</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a</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2"/>
        </w:rPr>
        <w:t>p</w:t>
      </w:r>
      <w:r w:rsidRPr="00712624">
        <w:rPr>
          <w:rFonts w:ascii="Times New Roman" w:eastAsia="Times New Roman" w:hAnsi="Times New Roman" w:cs="Times New Roman"/>
        </w:rPr>
        <w:t>roj</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 xml:space="preserve">t </w:t>
      </w:r>
      <w:r w:rsidRPr="00712624">
        <w:rPr>
          <w:rFonts w:ascii="Times New Roman" w:eastAsia="Times New Roman" w:hAnsi="Times New Roman" w:cs="Times New Roman"/>
          <w:spacing w:val="1"/>
        </w:rPr>
        <w:t>m</w:t>
      </w:r>
      <w:r w:rsidRPr="00712624">
        <w:rPr>
          <w:rFonts w:ascii="Times New Roman" w:eastAsia="Times New Roman" w:hAnsi="Times New Roman" w:cs="Times New Roman"/>
          <w:spacing w:val="-1"/>
        </w:rPr>
        <w:t>ee</w:t>
      </w:r>
      <w:r w:rsidRPr="00712624">
        <w:rPr>
          <w:rFonts w:ascii="Times New Roman" w:eastAsia="Times New Roman" w:hAnsi="Times New Roman" w:cs="Times New Roman"/>
        </w:rPr>
        <w:t xml:space="preserve">ts </w:t>
      </w:r>
      <w:r w:rsidRPr="00712624">
        <w:rPr>
          <w:rFonts w:ascii="Times New Roman" w:eastAsia="Times New Roman" w:hAnsi="Times New Roman" w:cs="Times New Roman"/>
          <w:spacing w:val="1"/>
        </w:rPr>
        <w:t>m</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than o</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rite</w:t>
      </w:r>
      <w:r w:rsidRPr="00712624">
        <w:rPr>
          <w:rFonts w:ascii="Times New Roman" w:eastAsia="Times New Roman" w:hAnsi="Times New Roman" w:cs="Times New Roman"/>
          <w:spacing w:val="-1"/>
        </w:rPr>
        <w:t>r</w:t>
      </w:r>
      <w:r w:rsidR="00735BCB">
        <w:rPr>
          <w:rFonts w:ascii="Times New Roman" w:eastAsia="Times New Roman" w:hAnsi="Times New Roman" w:cs="Times New Roman"/>
        </w:rPr>
        <w:t xml:space="preserve">ion. </w:t>
      </w:r>
      <w:proofErr w:type="gramStart"/>
      <w:r w:rsidRPr="00712624">
        <w:rPr>
          <w:rFonts w:ascii="Times New Roman" w:eastAsia="Times New Roman" w:hAnsi="Times New Roman" w:cs="Times New Roman"/>
        </w:rPr>
        <w:t>Ho</w:t>
      </w:r>
      <w:r w:rsidRPr="00712624">
        <w:rPr>
          <w:rFonts w:ascii="Times New Roman" w:eastAsia="Times New Roman" w:hAnsi="Times New Roman" w:cs="Times New Roman"/>
          <w:spacing w:val="-1"/>
        </w:rPr>
        <w:t>we</w:t>
      </w:r>
      <w:r w:rsidRPr="00712624">
        <w:rPr>
          <w:rFonts w:ascii="Times New Roman" w:eastAsia="Times New Roman" w:hAnsi="Times New Roman" w:cs="Times New Roman"/>
          <w:spacing w:val="2"/>
        </w:rPr>
        <w:t>v</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 if</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ce</w:t>
      </w:r>
      <w:r w:rsidRPr="00712624">
        <w:rPr>
          <w:rFonts w:ascii="Times New Roman" w:eastAsia="Times New Roman" w:hAnsi="Times New Roman" w:cs="Times New Roman"/>
        </w:rPr>
        <w:t>ssa</w:t>
      </w:r>
      <w:r w:rsidRPr="00712624">
        <w:rPr>
          <w:rFonts w:ascii="Times New Roman" w:eastAsia="Times New Roman" w:hAnsi="Times New Roman" w:cs="Times New Roman"/>
          <w:spacing w:val="3"/>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C</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3"/>
        </w:rPr>
        <w:t>t</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o</w:t>
      </w:r>
      <w:r w:rsidRPr="00712624">
        <w:rPr>
          <w:rFonts w:ascii="Times New Roman" w:eastAsia="Times New Roman" w:hAnsi="Times New Roman" w:cs="Times New Roman"/>
          <w:spacing w:val="4"/>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1 p</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oje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 xml:space="preserve">ts </w:t>
      </w:r>
      <w:r w:rsidRPr="00712624">
        <w:rPr>
          <w:rFonts w:ascii="Times New Roman" w:eastAsia="Times New Roman" w:hAnsi="Times New Roman" w:cs="Times New Roman"/>
          <w:spacing w:val="1"/>
        </w:rPr>
        <w:t>m</w:t>
      </w:r>
      <w:r w:rsidRPr="00712624">
        <w:rPr>
          <w:rFonts w:ascii="Times New Roman" w:eastAsia="Times New Roman" w:hAnsi="Times New Roman" w:cs="Times New Roman"/>
          <w:spacing w:val="4"/>
        </w:rPr>
        <w:t>a</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be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fu</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ther</w:t>
      </w:r>
      <w:r w:rsidRPr="00712624">
        <w:rPr>
          <w:rFonts w:ascii="Times New Roman" w:eastAsia="Times New Roman" w:hAnsi="Times New Roman" w:cs="Times New Roman"/>
          <w:spacing w:val="-1"/>
        </w:rPr>
        <w:t xml:space="preserve"> </w:t>
      </w:r>
      <w:proofErr w:type="spellStart"/>
      <w:r w:rsidRPr="00712624">
        <w:rPr>
          <w:rFonts w:ascii="Times New Roman" w:eastAsia="Times New Roman" w:hAnsi="Times New Roman" w:cs="Times New Roman"/>
          <w:spacing w:val="2"/>
        </w:rPr>
        <w:t>p</w:t>
      </w:r>
      <w:r w:rsidRPr="00712624">
        <w:rPr>
          <w:rFonts w:ascii="Times New Roman" w:eastAsia="Times New Roman" w:hAnsi="Times New Roman" w:cs="Times New Roman"/>
        </w:rPr>
        <w:t>rio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i</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ised</w:t>
      </w:r>
      <w:proofErr w:type="spellEnd"/>
      <w:r w:rsidRPr="00712624">
        <w:rPr>
          <w:rFonts w:ascii="Times New Roman" w:eastAsia="Times New Roman" w:hAnsi="Times New Roman" w:cs="Times New Roman"/>
        </w:rPr>
        <w:t xml:space="preserve"> </w:t>
      </w:r>
      <w:r w:rsidRPr="00712624">
        <w:rPr>
          <w:rFonts w:ascii="Times New Roman" w:eastAsia="Times New Roman" w:hAnsi="Times New Roman" w:cs="Times New Roman"/>
          <w:spacing w:val="2"/>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nki</w:t>
      </w:r>
      <w:r w:rsidRPr="00712624">
        <w:rPr>
          <w:rFonts w:ascii="Times New Roman" w:eastAsia="Times New Roman" w:hAnsi="Times New Roman" w:cs="Times New Roman"/>
          <w:spacing w:val="3"/>
        </w:rPr>
        <w:t>n</w:t>
      </w:r>
      <w:r w:rsidRPr="00712624">
        <w:rPr>
          <w:rFonts w:ascii="Times New Roman" w:eastAsia="Times New Roman" w:hAnsi="Times New Roman" w:cs="Times New Roman"/>
        </w:rPr>
        <w:t>g</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 xml:space="preserve">in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ord</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 xml:space="preserve">r </w:t>
      </w:r>
      <w:r w:rsidRPr="00712624">
        <w:rPr>
          <w:rFonts w:ascii="Times New Roman" w:eastAsia="Times New Roman" w:hAnsi="Times New Roman" w:cs="Times New Roman"/>
          <w:spacing w:val="1"/>
        </w:rPr>
        <w:t>1</w:t>
      </w:r>
      <w:r w:rsidRPr="00712624">
        <w:rPr>
          <w:rFonts w:ascii="Times New Roman" w:eastAsia="Times New Roman" w:hAnsi="Times New Roman" w:cs="Times New Roman"/>
        </w:rPr>
        <w:t>(</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 xml:space="preserve">) to </w:t>
      </w:r>
      <w:r w:rsidRPr="00712624">
        <w:rPr>
          <w:rFonts w:ascii="Times New Roman" w:eastAsia="Times New Roman" w:hAnsi="Times New Roman" w:cs="Times New Roman"/>
          <w:spacing w:val="2"/>
        </w:rPr>
        <w:t>1</w:t>
      </w:r>
      <w:r w:rsidRPr="00712624">
        <w:rPr>
          <w:rFonts w:ascii="Times New Roman" w:eastAsia="Times New Roman" w:hAnsi="Times New Roman" w:cs="Times New Roman"/>
        </w:rPr>
        <w:t>(</w:t>
      </w:r>
      <w:r w:rsidRPr="00712624">
        <w:rPr>
          <w:rFonts w:ascii="Times New Roman" w:eastAsia="Times New Roman" w:hAnsi="Times New Roman" w:cs="Times New Roman"/>
          <w:spacing w:val="-2"/>
        </w:rPr>
        <w:t>e</w:t>
      </w:r>
      <w:r w:rsidR="00735BCB">
        <w:rPr>
          <w:rFonts w:ascii="Times New Roman" w:eastAsia="Times New Roman" w:hAnsi="Times New Roman" w:cs="Times New Roman"/>
        </w:rPr>
        <w:t>).</w:t>
      </w:r>
      <w:proofErr w:type="gramEnd"/>
      <w:r w:rsidR="00735BCB">
        <w:rPr>
          <w:rFonts w:ascii="Times New Roman" w:eastAsia="Times New Roman" w:hAnsi="Times New Roman" w:cs="Times New Roman"/>
        </w:rPr>
        <w:t xml:space="preserve"> </w:t>
      </w:r>
      <w:r w:rsidRPr="00712624">
        <w:rPr>
          <w:rFonts w:ascii="Times New Roman" w:eastAsia="Times New Roman" w:hAnsi="Times New Roman" w:cs="Times New Roman"/>
        </w:rPr>
        <w:t>T</w:t>
      </w:r>
      <w:r w:rsidRPr="00712624">
        <w:rPr>
          <w:rFonts w:ascii="Times New Roman" w:eastAsia="Times New Roman" w:hAnsi="Times New Roman" w:cs="Times New Roman"/>
          <w:spacing w:val="2"/>
        </w:rPr>
        <w:t>h</w:t>
      </w:r>
      <w:r w:rsidRPr="00712624">
        <w:rPr>
          <w:rFonts w:ascii="Times New Roman" w:eastAsia="Times New Roman" w:hAnsi="Times New Roman" w:cs="Times New Roman"/>
        </w:rPr>
        <w:t>e</w:t>
      </w:r>
      <w:r w:rsidRPr="00712624">
        <w:rPr>
          <w:rFonts w:ascii="Times New Roman" w:eastAsia="Times New Roman" w:hAnsi="Times New Roman" w:cs="Times New Roman"/>
          <w:spacing w:val="6"/>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will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lso n</w:t>
      </w:r>
      <w:r w:rsidRPr="00712624">
        <w:rPr>
          <w:rFonts w:ascii="Times New Roman" w:eastAsia="Times New Roman" w:hAnsi="Times New Roman" w:cs="Times New Roman"/>
          <w:spacing w:val="-1"/>
        </w:rPr>
        <w:t>ee</w:t>
      </w:r>
      <w:r w:rsidRPr="00712624">
        <w:rPr>
          <w:rFonts w:ascii="Times New Roman" w:eastAsia="Times New Roman" w:hAnsi="Times New Roman" w:cs="Times New Roman"/>
        </w:rPr>
        <w:t xml:space="preserve">d to </w:t>
      </w:r>
      <w:r w:rsidRPr="00712624">
        <w:rPr>
          <w:rFonts w:ascii="Times New Roman" w:eastAsia="Times New Roman" w:hAnsi="Times New Roman" w:cs="Times New Roman"/>
          <w:spacing w:val="1"/>
        </w:rPr>
        <w:t>t</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ke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in</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 xml:space="preserve">o </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1"/>
        </w:rPr>
        <w:t>cc</w:t>
      </w:r>
      <w:r w:rsidRPr="00712624">
        <w:rPr>
          <w:rFonts w:ascii="Times New Roman" w:eastAsia="Times New Roman" w:hAnsi="Times New Roman" w:cs="Times New Roman"/>
        </w:rPr>
        <w:t>ount</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rPr>
        <w:t>other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is</w:t>
      </w: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u</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s wh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n d</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v</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3"/>
        </w:rPr>
        <w:t>l</w:t>
      </w:r>
      <w:r w:rsidRPr="00712624">
        <w:rPr>
          <w:rFonts w:ascii="Times New Roman" w:eastAsia="Times New Roman" w:hAnsi="Times New Roman" w:cs="Times New Roman"/>
        </w:rPr>
        <w:t>oping</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prio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i</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ies, in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lud</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g</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d</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p</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nd</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ies on other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indust</w:t>
      </w:r>
      <w:r w:rsidRPr="00712624">
        <w:rPr>
          <w:rFonts w:ascii="Times New Roman" w:eastAsia="Times New Roman" w:hAnsi="Times New Roman" w:cs="Times New Roman"/>
          <w:spacing w:val="2"/>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4"/>
        </w:rPr>
        <w:t xml:space="preserve"> </w:t>
      </w:r>
      <w:r w:rsidRPr="00712624">
        <w:rPr>
          <w:rFonts w:ascii="Times New Roman" w:eastAsia="Times New Roman" w:hAnsi="Times New Roman" w:cs="Times New Roman"/>
          <w:spacing w:val="2"/>
        </w:rPr>
        <w:t>d</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v</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lop</w:t>
      </w:r>
      <w:r w:rsidRPr="00712624">
        <w:rPr>
          <w:rFonts w:ascii="Times New Roman" w:eastAsia="Times New Roman" w:hAnsi="Times New Roman" w:cs="Times New Roman"/>
          <w:spacing w:val="1"/>
        </w:rPr>
        <w:t>me</w:t>
      </w:r>
      <w:r w:rsidRPr="00712624">
        <w:rPr>
          <w:rFonts w:ascii="Times New Roman" w:eastAsia="Times New Roman" w:hAnsi="Times New Roman" w:cs="Times New Roman"/>
        </w:rPr>
        <w:t>nts.</w:t>
      </w:r>
    </w:p>
    <w:p w14:paraId="243B9C3C" w14:textId="77777777" w:rsidR="00242A6B" w:rsidRDefault="00242A6B" w:rsidP="00BB795B">
      <w:pPr>
        <w:tabs>
          <w:tab w:val="left" w:pos="5960"/>
          <w:tab w:val="left" w:pos="7100"/>
        </w:tabs>
        <w:spacing w:after="0" w:line="240" w:lineRule="auto"/>
        <w:ind w:left="141" w:right="303"/>
        <w:jc w:val="both"/>
        <w:rPr>
          <w:rFonts w:ascii="Times New Roman" w:eastAsia="Times New Roman" w:hAnsi="Times New Roman" w:cs="Times New Roman"/>
        </w:rPr>
      </w:pPr>
    </w:p>
    <w:p w14:paraId="1DE580CB" w14:textId="77777777" w:rsidR="00242A6B" w:rsidRDefault="00242A6B" w:rsidP="00BB795B">
      <w:pPr>
        <w:tabs>
          <w:tab w:val="left" w:pos="5960"/>
          <w:tab w:val="left" w:pos="7100"/>
        </w:tabs>
        <w:spacing w:after="0" w:line="240" w:lineRule="auto"/>
        <w:ind w:left="141" w:right="303"/>
        <w:jc w:val="both"/>
        <w:rPr>
          <w:rFonts w:ascii="Times New Roman" w:eastAsia="Times New Roman" w:hAnsi="Times New Roman" w:cs="Times New Roman"/>
        </w:rPr>
      </w:pPr>
    </w:p>
    <w:p w14:paraId="088AB1CF" w14:textId="77777777" w:rsidR="00242A6B" w:rsidRDefault="00242A6B" w:rsidP="00BB795B">
      <w:pPr>
        <w:tabs>
          <w:tab w:val="left" w:pos="5960"/>
          <w:tab w:val="left" w:pos="7100"/>
        </w:tabs>
        <w:spacing w:after="0" w:line="240" w:lineRule="auto"/>
        <w:ind w:left="141" w:right="303"/>
        <w:jc w:val="both"/>
        <w:rPr>
          <w:rFonts w:ascii="Times New Roman" w:eastAsia="Times New Roman" w:hAnsi="Times New Roman" w:cs="Times New Roman"/>
        </w:rPr>
      </w:pPr>
    </w:p>
    <w:p w14:paraId="4BD3FF4E" w14:textId="77777777" w:rsidR="00242A6B" w:rsidRDefault="00242A6B" w:rsidP="00BB795B">
      <w:pPr>
        <w:tabs>
          <w:tab w:val="left" w:pos="5960"/>
          <w:tab w:val="left" w:pos="7100"/>
        </w:tabs>
        <w:spacing w:after="0" w:line="240" w:lineRule="auto"/>
        <w:ind w:left="141" w:right="303"/>
        <w:jc w:val="both"/>
        <w:rPr>
          <w:rFonts w:ascii="Times New Roman" w:eastAsia="Times New Roman" w:hAnsi="Times New Roman" w:cs="Times New Roman"/>
        </w:rPr>
      </w:pPr>
    </w:p>
    <w:p w14:paraId="1EF63A84" w14:textId="77777777" w:rsidR="00242A6B" w:rsidRPr="00712624" w:rsidRDefault="00242A6B" w:rsidP="00BB795B">
      <w:pPr>
        <w:tabs>
          <w:tab w:val="left" w:pos="5960"/>
          <w:tab w:val="left" w:pos="7100"/>
        </w:tabs>
        <w:spacing w:after="0" w:line="240" w:lineRule="auto"/>
        <w:ind w:left="141" w:right="303"/>
        <w:jc w:val="both"/>
        <w:rPr>
          <w:rFonts w:ascii="Times New Roman" w:eastAsia="Times New Roman" w:hAnsi="Times New Roman" w:cs="Times New Roman"/>
        </w:rPr>
      </w:pPr>
    </w:p>
    <w:p w14:paraId="672F91FF" w14:textId="77777777" w:rsidR="00015D47" w:rsidRPr="00984CD6" w:rsidRDefault="00015D47">
      <w:pPr>
        <w:spacing w:before="8" w:after="0" w:line="190" w:lineRule="exact"/>
        <w:rPr>
          <w:sz w:val="19"/>
          <w:szCs w:val="19"/>
        </w:rPr>
      </w:pPr>
    </w:p>
    <w:p w14:paraId="2700DEBF" w14:textId="77777777" w:rsidR="00015D47" w:rsidRPr="00984CD6" w:rsidRDefault="00015D47">
      <w:pPr>
        <w:spacing w:after="0" w:line="200" w:lineRule="exact"/>
        <w:rPr>
          <w:sz w:val="20"/>
          <w:szCs w:val="20"/>
        </w:rPr>
      </w:pPr>
    </w:p>
    <w:p w14:paraId="676E0992" w14:textId="77777777" w:rsidR="00015D47" w:rsidRPr="00BB795B" w:rsidRDefault="0026255B">
      <w:pPr>
        <w:tabs>
          <w:tab w:val="left" w:pos="860"/>
        </w:tabs>
        <w:spacing w:after="0" w:line="240" w:lineRule="auto"/>
        <w:ind w:left="141" w:right="-20"/>
        <w:rPr>
          <w:rFonts w:ascii="Times New Roman" w:eastAsia="Times New Roman" w:hAnsi="Times New Roman" w:cs="Times New Roman"/>
          <w:sz w:val="24"/>
          <w:szCs w:val="24"/>
        </w:rPr>
      </w:pPr>
      <w:r w:rsidRPr="00BB795B">
        <w:rPr>
          <w:rFonts w:ascii="Times New Roman" w:eastAsia="Times New Roman" w:hAnsi="Times New Roman" w:cs="Times New Roman"/>
          <w:b/>
          <w:bCs/>
          <w:color w:val="1F497D" w:themeColor="text2"/>
          <w:sz w:val="24"/>
          <w:szCs w:val="24"/>
        </w:rPr>
        <w:t xml:space="preserve">8. </w:t>
      </w:r>
      <w:r w:rsidRPr="00BB795B">
        <w:rPr>
          <w:rFonts w:ascii="Times New Roman" w:eastAsia="Times New Roman" w:hAnsi="Times New Roman" w:cs="Times New Roman"/>
          <w:b/>
          <w:bCs/>
          <w:color w:val="1F497D" w:themeColor="text2"/>
          <w:sz w:val="24"/>
          <w:szCs w:val="24"/>
        </w:rPr>
        <w:tab/>
        <w:t>REVIEW OF</w:t>
      </w:r>
      <w:r w:rsidRPr="00BB795B">
        <w:rPr>
          <w:rFonts w:ascii="Times New Roman" w:eastAsia="Times New Roman" w:hAnsi="Times New Roman" w:cs="Times New Roman"/>
          <w:b/>
          <w:bCs/>
          <w:color w:val="1F497D" w:themeColor="text2"/>
          <w:spacing w:val="-2"/>
          <w:sz w:val="24"/>
          <w:szCs w:val="24"/>
        </w:rPr>
        <w:t xml:space="preserve"> </w:t>
      </w:r>
      <w:r w:rsidR="001C060B" w:rsidRPr="00BB795B">
        <w:rPr>
          <w:rFonts w:ascii="Times New Roman" w:eastAsia="Times New Roman" w:hAnsi="Times New Roman" w:cs="Times New Roman"/>
          <w:b/>
          <w:bCs/>
          <w:color w:val="1F497D" w:themeColor="text2"/>
          <w:sz w:val="24"/>
          <w:szCs w:val="24"/>
        </w:rPr>
        <w:t>INDIVIDUAL DNO STANDARD</w:t>
      </w:r>
      <w:r w:rsidRPr="00BB795B">
        <w:rPr>
          <w:rFonts w:ascii="Times New Roman" w:eastAsia="Times New Roman" w:hAnsi="Times New Roman" w:cs="Times New Roman"/>
          <w:b/>
          <w:bCs/>
          <w:color w:val="1F497D" w:themeColor="text2"/>
          <w:sz w:val="24"/>
          <w:szCs w:val="24"/>
        </w:rPr>
        <w:t>S</w:t>
      </w:r>
    </w:p>
    <w:p w14:paraId="03720B1F" w14:textId="77777777" w:rsidR="00015D47" w:rsidRPr="00984CD6" w:rsidRDefault="00015D47">
      <w:pPr>
        <w:spacing w:before="5" w:after="0" w:line="110" w:lineRule="exact"/>
        <w:rPr>
          <w:sz w:val="11"/>
          <w:szCs w:val="11"/>
        </w:rPr>
      </w:pPr>
    </w:p>
    <w:p w14:paraId="49215903" w14:textId="77777777" w:rsidR="00015D47" w:rsidRPr="00712624" w:rsidRDefault="0026255B" w:rsidP="00BB795B">
      <w:pPr>
        <w:spacing w:after="0" w:line="240" w:lineRule="auto"/>
        <w:ind w:left="141" w:right="292"/>
        <w:jc w:val="both"/>
        <w:rPr>
          <w:rFonts w:ascii="Times New Roman" w:eastAsia="Times New Roman" w:hAnsi="Times New Roman" w:cs="Times New Roman"/>
        </w:rPr>
      </w:pP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tand</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rds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dopted </w:t>
      </w:r>
      <w:r w:rsidRPr="00712624">
        <w:rPr>
          <w:rFonts w:ascii="Times New Roman" w:eastAsia="Times New Roman" w:hAnsi="Times New Roman" w:cs="Times New Roman"/>
          <w:spacing w:val="4"/>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in</w:t>
      </w:r>
      <w:r w:rsidRPr="00712624">
        <w:rPr>
          <w:rFonts w:ascii="Times New Roman" w:eastAsia="Times New Roman" w:hAnsi="Times New Roman" w:cs="Times New Roman"/>
          <w:spacing w:val="3"/>
        </w:rPr>
        <w:t>d</w:t>
      </w:r>
      <w:r w:rsidRPr="00712624">
        <w:rPr>
          <w:rFonts w:ascii="Times New Roman" w:eastAsia="Times New Roman" w:hAnsi="Times New Roman" w:cs="Times New Roman"/>
        </w:rPr>
        <w:t>iv</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du</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w:t>
      </w:r>
      <w:r w:rsidRPr="00712624">
        <w:rPr>
          <w:rFonts w:ascii="Times New Roman" w:eastAsia="Times New Roman" w:hAnsi="Times New Roman" w:cs="Times New Roman"/>
          <w:spacing w:val="2"/>
        </w:rPr>
        <w:t xml:space="preserve"> </w:t>
      </w:r>
      <w:r w:rsidR="002318AE" w:rsidRPr="002318AE">
        <w:rPr>
          <w:rFonts w:ascii="Times New Roman" w:eastAsia="Times New Roman" w:hAnsi="Times New Roman" w:cs="Times New Roman"/>
          <w:b/>
          <w:bCs/>
        </w:rPr>
        <w:t>DNOs</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to fulfil or implem</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nt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re</w:t>
      </w:r>
      <w:r w:rsidRPr="00712624">
        <w:rPr>
          <w:rFonts w:ascii="Times New Roman" w:eastAsia="Times New Roman" w:hAnsi="Times New Roman" w:cs="Times New Roman"/>
        </w:rPr>
        <w:t>quir</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3"/>
        </w:rPr>
        <w:t>m</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nts of the </w:t>
      </w:r>
      <w:r w:rsidRPr="00712624">
        <w:rPr>
          <w:rFonts w:ascii="Times New Roman" w:eastAsia="Times New Roman" w:hAnsi="Times New Roman" w:cs="Times New Roman"/>
          <w:b/>
          <w:bCs/>
        </w:rPr>
        <w:t>Dist</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rPr>
        <w:t>i</w:t>
      </w:r>
      <w:r w:rsidRPr="00712624">
        <w:rPr>
          <w:rFonts w:ascii="Times New Roman" w:eastAsia="Times New Roman" w:hAnsi="Times New Roman" w:cs="Times New Roman"/>
          <w:b/>
          <w:bCs/>
          <w:spacing w:val="1"/>
        </w:rPr>
        <w:t>bu</w:t>
      </w:r>
      <w:r w:rsidRPr="00712624">
        <w:rPr>
          <w:rFonts w:ascii="Times New Roman" w:eastAsia="Times New Roman" w:hAnsi="Times New Roman" w:cs="Times New Roman"/>
          <w:b/>
          <w:bCs/>
        </w:rPr>
        <w:t>tion Co</w:t>
      </w:r>
      <w:r w:rsidRPr="00712624">
        <w:rPr>
          <w:rFonts w:ascii="Times New Roman" w:eastAsia="Times New Roman" w:hAnsi="Times New Roman" w:cs="Times New Roman"/>
          <w:b/>
          <w:bCs/>
          <w:spacing w:val="1"/>
        </w:rPr>
        <w:t>d</w:t>
      </w:r>
      <w:r w:rsidRPr="00712624">
        <w:rPr>
          <w:rFonts w:ascii="Times New Roman" w:eastAsia="Times New Roman" w:hAnsi="Times New Roman" w:cs="Times New Roman"/>
          <w:b/>
          <w:bCs/>
        </w:rPr>
        <w:t xml:space="preserve">e </w:t>
      </w:r>
      <w:r w:rsidRPr="00712624">
        <w:rPr>
          <w:rFonts w:ascii="Times New Roman" w:eastAsia="Times New Roman" w:hAnsi="Times New Roman" w:cs="Times New Roman"/>
        </w:rPr>
        <w:t>shall</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be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l</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 xml:space="preserve">sted </w:t>
      </w:r>
      <w:r w:rsidRPr="00712624">
        <w:rPr>
          <w:rFonts w:ascii="Times New Roman" w:eastAsia="Times New Roman" w:hAnsi="Times New Roman" w:cs="Times New Roman"/>
          <w:spacing w:val="2"/>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ind</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vidual</w:t>
      </w:r>
      <w:r w:rsidRPr="00712624">
        <w:rPr>
          <w:rFonts w:ascii="Times New Roman" w:eastAsia="Times New Roman" w:hAnsi="Times New Roman" w:cs="Times New Roman"/>
          <w:spacing w:val="2"/>
        </w:rPr>
        <w:t xml:space="preserve"> </w:t>
      </w:r>
      <w:r w:rsidR="002318AE" w:rsidRPr="002318AE">
        <w:rPr>
          <w:rFonts w:ascii="Times New Roman" w:eastAsia="Times New Roman" w:hAnsi="Times New Roman" w:cs="Times New Roman"/>
          <w:b/>
          <w:bCs/>
          <w:spacing w:val="2"/>
        </w:rPr>
        <w:t>DNOs</w:t>
      </w:r>
      <w:r w:rsidRPr="00712624">
        <w:rPr>
          <w:rFonts w:ascii="Times New Roman" w:eastAsia="Times New Roman" w:hAnsi="Times New Roman" w:cs="Times New Roman"/>
        </w:rPr>
        <w:t xml:space="preserve"> on th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ir w</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bsi</w:t>
      </w:r>
      <w:r w:rsidRPr="00712624">
        <w:rPr>
          <w:rFonts w:ascii="Times New Roman" w:eastAsia="Times New Roman" w:hAnsi="Times New Roman" w:cs="Times New Roman"/>
          <w:spacing w:val="1"/>
        </w:rPr>
        <w:t>t</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s a</w:t>
      </w:r>
      <w:r w:rsidRPr="00712624">
        <w:rPr>
          <w:rFonts w:ascii="Times New Roman" w:eastAsia="Times New Roman" w:hAnsi="Times New Roman" w:cs="Times New Roman"/>
          <w:spacing w:val="1"/>
        </w:rPr>
        <w:t>n</w:t>
      </w:r>
      <w:r w:rsidRPr="00712624">
        <w:rPr>
          <w:rFonts w:ascii="Times New Roman" w:eastAsia="Times New Roman" w:hAnsi="Times New Roman" w:cs="Times New Roman"/>
        </w:rPr>
        <w:t>d sh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be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subj</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 xml:space="preserve">t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 xml:space="preserve">o </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ov</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rn</w:t>
      </w:r>
      <w:r w:rsidRPr="00712624">
        <w:rPr>
          <w:rFonts w:ascii="Times New Roman" w:eastAsia="Times New Roman" w:hAnsi="Times New Roman" w:cs="Times New Roman"/>
          <w:spacing w:val="-2"/>
        </w:rPr>
        <w:t>a</w:t>
      </w:r>
      <w:r w:rsidRPr="00712624">
        <w:rPr>
          <w:rFonts w:ascii="Times New Roman" w:eastAsia="Times New Roman" w:hAnsi="Times New Roman" w:cs="Times New Roman"/>
          <w:spacing w:val="2"/>
        </w:rPr>
        <w:t>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5"/>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x</w:t>
      </w:r>
      <w:r w:rsidRPr="00712624">
        <w:rPr>
          <w:rFonts w:ascii="Times New Roman" w:eastAsia="Times New Roman" w:hAnsi="Times New Roman" w:cs="Times New Roman"/>
          <w:spacing w:val="-1"/>
        </w:rPr>
        <w:t>ce</w:t>
      </w:r>
      <w:r w:rsidRPr="00712624">
        <w:rPr>
          <w:rFonts w:ascii="Times New Roman" w:eastAsia="Times New Roman" w:hAnsi="Times New Roman" w:cs="Times New Roman"/>
        </w:rPr>
        <w:t>pt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w:t>
      </w:r>
      <w:r w:rsidRPr="00712624">
        <w:rPr>
          <w:rFonts w:ascii="Times New Roman" w:eastAsia="Times New Roman" w:hAnsi="Times New Roman" w:cs="Times New Roman"/>
          <w:spacing w:val="4"/>
        </w:rPr>
        <w:t xml:space="preserve"> </w:t>
      </w:r>
      <w:r w:rsidRPr="00712624">
        <w:rPr>
          <w:rFonts w:ascii="Times New Roman" w:eastAsia="Times New Roman" w:hAnsi="Times New Roman" w:cs="Times New Roman"/>
        </w:rPr>
        <w:t>wh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re </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w:t>
      </w:r>
      <w:r w:rsidRPr="00712624">
        <w:rPr>
          <w:rFonts w:ascii="Times New Roman" w:eastAsia="Times New Roman" w:hAnsi="Times New Roman" w:cs="Times New Roman"/>
          <w:spacing w:val="1"/>
        </w:rPr>
        <w:t>l</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g</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d </w:t>
      </w:r>
      <w:r w:rsidRPr="00712624">
        <w:rPr>
          <w:rFonts w:ascii="Times New Roman" w:eastAsia="Times New Roman" w:hAnsi="Times New Roman" w:cs="Times New Roman"/>
          <w:spacing w:val="5"/>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b/>
          <w:bCs/>
        </w:rPr>
        <w:t>U</w:t>
      </w:r>
      <w:r w:rsidRPr="00712624">
        <w:rPr>
          <w:rFonts w:ascii="Times New Roman" w:eastAsia="Times New Roman" w:hAnsi="Times New Roman" w:cs="Times New Roman"/>
          <w:b/>
          <w:bCs/>
          <w:spacing w:val="2"/>
        </w:rPr>
        <w:t>s</w:t>
      </w:r>
      <w:r w:rsidRPr="00712624">
        <w:rPr>
          <w:rFonts w:ascii="Times New Roman" w:eastAsia="Times New Roman" w:hAnsi="Times New Roman" w:cs="Times New Roman"/>
          <w:b/>
          <w:bCs/>
          <w:spacing w:val="-1"/>
        </w:rPr>
        <w:t>er</w:t>
      </w:r>
      <w:r w:rsidRPr="00712624">
        <w:rPr>
          <w:rFonts w:ascii="Times New Roman" w:eastAsia="Times New Roman" w:hAnsi="Times New Roman" w:cs="Times New Roman"/>
          <w:b/>
          <w:bCs/>
        </w:rPr>
        <w:t xml:space="preserve">s </w:t>
      </w:r>
      <w:r w:rsidRPr="00712624">
        <w:rPr>
          <w:rFonts w:ascii="Times New Roman" w:eastAsia="Times New Roman" w:hAnsi="Times New Roman" w:cs="Times New Roman"/>
        </w:rPr>
        <w:t>thro</w:t>
      </w:r>
      <w:r w:rsidRPr="00712624">
        <w:rPr>
          <w:rFonts w:ascii="Times New Roman" w:eastAsia="Times New Roman" w:hAnsi="Times New Roman" w:cs="Times New Roman"/>
          <w:spacing w:val="2"/>
        </w:rPr>
        <w:t>u</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 xml:space="preserve">h </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fer</w:t>
      </w:r>
      <w:r w:rsidRPr="00712624">
        <w:rPr>
          <w:rFonts w:ascii="Times New Roman" w:eastAsia="Times New Roman" w:hAnsi="Times New Roman" w:cs="Times New Roman"/>
          <w:spacing w:val="-1"/>
        </w:rPr>
        <w:t>ra</w:t>
      </w:r>
      <w:r w:rsidRPr="00712624">
        <w:rPr>
          <w:rFonts w:ascii="Times New Roman" w:eastAsia="Times New Roman" w:hAnsi="Times New Roman" w:cs="Times New Roman"/>
        </w:rPr>
        <w:t xml:space="preserve">l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o t</w:t>
      </w:r>
      <w:r w:rsidRPr="00712624">
        <w:rPr>
          <w:rFonts w:ascii="Times New Roman" w:eastAsia="Times New Roman" w:hAnsi="Times New Roman" w:cs="Times New Roman"/>
          <w:spacing w:val="3"/>
        </w:rPr>
        <w:t>h</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rPr>
        <w:t>Autho</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rPr>
        <w:t>ity</w:t>
      </w:r>
      <w:r w:rsidRPr="00712624">
        <w:rPr>
          <w:rFonts w:ascii="Times New Roman" w:eastAsia="Times New Roman" w:hAnsi="Times New Roman" w:cs="Times New Roman"/>
        </w:rPr>
        <w:t>.</w:t>
      </w:r>
    </w:p>
    <w:p w14:paraId="1F609D23" w14:textId="77777777" w:rsidR="00015D47" w:rsidRPr="00242A6B" w:rsidRDefault="0026255B" w:rsidP="00242A6B">
      <w:pPr>
        <w:tabs>
          <w:tab w:val="left" w:pos="4460"/>
        </w:tabs>
        <w:spacing w:after="0" w:line="240" w:lineRule="auto"/>
        <w:ind w:left="141" w:right="278"/>
        <w:jc w:val="both"/>
        <w:rPr>
          <w:rFonts w:ascii="Times New Roman" w:eastAsia="Times New Roman" w:hAnsi="Times New Roman" w:cs="Times New Roman"/>
          <w:spacing w:val="1"/>
        </w:rPr>
      </w:pPr>
      <w:r w:rsidRPr="00712624">
        <w:rPr>
          <w:rFonts w:ascii="Times New Roman" w:eastAsia="Times New Roman" w:hAnsi="Times New Roman" w:cs="Times New Roman"/>
          <w:spacing w:val="1"/>
        </w:rPr>
        <w:t>W</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a</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rPr>
        <w:t>Us</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r</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a</w:t>
      </w:r>
      <w:r w:rsidRPr="00712624">
        <w:rPr>
          <w:rFonts w:ascii="Times New Roman" w:eastAsia="Times New Roman" w:hAnsi="Times New Roman" w:cs="Times New Roman"/>
          <w:spacing w:val="-1"/>
        </w:rPr>
        <w:t xml:space="preserve"> c</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w:t>
      </w:r>
      <w:r w:rsidRPr="00712624">
        <w:rPr>
          <w:rFonts w:ascii="Times New Roman" w:eastAsia="Times New Roman" w:hAnsi="Times New Roman" w:cs="Times New Roman"/>
          <w:spacing w:val="3"/>
        </w:rPr>
        <w:t>l</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nge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to an </w:t>
      </w:r>
      <w:r w:rsidR="001C060B" w:rsidRPr="001C060B">
        <w:rPr>
          <w:rFonts w:ascii="Times New Roman" w:eastAsia="Times New Roman" w:hAnsi="Times New Roman" w:cs="Times New Roman"/>
          <w:b/>
          <w:bCs/>
        </w:rPr>
        <w:t>Individual DNO Standard</w:t>
      </w:r>
      <w:r w:rsidRPr="00712624">
        <w:rPr>
          <w:rFonts w:ascii="Times New Roman" w:eastAsia="Times New Roman" w:hAnsi="Times New Roman" w:cs="Times New Roman"/>
        </w:rPr>
        <w:t>, usu</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w:t>
      </w:r>
      <w:r w:rsidRPr="00712624">
        <w:rPr>
          <w:rFonts w:ascii="Times New Roman" w:eastAsia="Times New Roman" w:hAnsi="Times New Roman" w:cs="Times New Roman"/>
          <w:spacing w:val="3"/>
        </w:rPr>
        <w:t>l</w:t>
      </w:r>
      <w:r w:rsidRPr="00712624">
        <w:rPr>
          <w:rFonts w:ascii="Times New Roman" w:eastAsia="Times New Roman" w:hAnsi="Times New Roman" w:cs="Times New Roman"/>
        </w:rPr>
        <w:t>y</w:t>
      </w:r>
      <w:r w:rsidRPr="00712624">
        <w:rPr>
          <w:rFonts w:ascii="Times New Roman" w:eastAsia="Times New Roman" w:hAnsi="Times New Roman" w:cs="Times New Roman"/>
          <w:spacing w:val="-7"/>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p</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rt of</w:t>
      </w:r>
      <w:r w:rsidRPr="00712624">
        <w:rPr>
          <w:rFonts w:ascii="Times New Roman" w:eastAsia="Times New Roman" w:hAnsi="Times New Roman" w:cs="Times New Roman"/>
          <w:spacing w:val="-1"/>
        </w:rPr>
        <w:t xml:space="preserve"> </w:t>
      </w:r>
      <w:proofErr w:type="gramStart"/>
      <w:r w:rsidRPr="00712624">
        <w:rPr>
          <w:rFonts w:ascii="Times New Roman" w:eastAsia="Times New Roman" w:hAnsi="Times New Roman" w:cs="Times New Roman"/>
        </w:rPr>
        <w:t>a</w:t>
      </w:r>
      <w:r w:rsidRPr="00712624">
        <w:rPr>
          <w:rFonts w:ascii="Times New Roman" w:eastAsia="Times New Roman" w:hAnsi="Times New Roman" w:cs="Times New Roman"/>
          <w:spacing w:val="1"/>
        </w:rPr>
        <w:t xml:space="preserve"> </w:t>
      </w:r>
      <w:r w:rsidR="00242A6B">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onn</w:t>
      </w:r>
      <w:r w:rsidRPr="00712624">
        <w:rPr>
          <w:rFonts w:ascii="Times New Roman" w:eastAsia="Times New Roman" w:hAnsi="Times New Roman" w:cs="Times New Roman"/>
          <w:spacing w:val="-1"/>
        </w:rPr>
        <w:t>e</w:t>
      </w:r>
      <w:r w:rsidR="00735BCB">
        <w:rPr>
          <w:rFonts w:ascii="Times New Roman" w:eastAsia="Times New Roman" w:hAnsi="Times New Roman" w:cs="Times New Roman"/>
          <w:spacing w:val="2"/>
        </w:rPr>
        <w:t>ct</w:t>
      </w:r>
      <w:r w:rsidRPr="00712624">
        <w:rPr>
          <w:rFonts w:ascii="Times New Roman" w:eastAsia="Times New Roman" w:hAnsi="Times New Roman" w:cs="Times New Roman"/>
        </w:rPr>
        <w:t>ion</w:t>
      </w:r>
      <w:proofErr w:type="gramEnd"/>
      <w:r w:rsidRPr="00712624">
        <w:rPr>
          <w:rFonts w:ascii="Times New Roman" w:eastAsia="Times New Roman" w:hAnsi="Times New Roman" w:cs="Times New Roman"/>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ppl</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1"/>
        </w:rPr>
        <w:t>ca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 p</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c</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ss, following</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x</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ust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 of</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disc</w:t>
      </w:r>
      <w:r w:rsidRPr="00712624">
        <w:rPr>
          <w:rFonts w:ascii="Times New Roman" w:eastAsia="Times New Roman" w:hAnsi="Times New Roman" w:cs="Times New Roman"/>
          <w:spacing w:val="2"/>
        </w:rPr>
        <w:t>u</w:t>
      </w:r>
      <w:r w:rsidRPr="00712624">
        <w:rPr>
          <w:rFonts w:ascii="Times New Roman" w:eastAsia="Times New Roman" w:hAnsi="Times New Roman" w:cs="Times New Roman"/>
        </w:rPr>
        <w:t>ss</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 xml:space="preserve">ons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 n</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ot</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ons</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 xml:space="preserve">with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3"/>
        </w:rPr>
        <w:t xml:space="preserve"> </w:t>
      </w:r>
      <w:r w:rsidR="00242A6B">
        <w:rPr>
          <w:rFonts w:ascii="Times New Roman" w:eastAsia="Times New Roman" w:hAnsi="Times New Roman" w:cs="Times New Roman"/>
          <w:spacing w:val="1"/>
        </w:rPr>
        <w:t xml:space="preserve"> </w:t>
      </w:r>
      <w:r w:rsidRPr="00712624">
        <w:rPr>
          <w:rFonts w:ascii="Times New Roman" w:eastAsia="Times New Roman" w:hAnsi="Times New Roman" w:cs="Times New Roman"/>
          <w:b/>
          <w:bCs/>
        </w:rPr>
        <w:t>DNO</w:t>
      </w:r>
      <w:r w:rsidRPr="00712624">
        <w:rPr>
          <w:rFonts w:ascii="Times New Roman" w:eastAsia="Times New Roman" w:hAnsi="Times New Roman" w:cs="Times New Roman"/>
        </w:rPr>
        <w:t xml:space="preserve">, the </w:t>
      </w:r>
      <w:r w:rsidRPr="00712624">
        <w:rPr>
          <w:rFonts w:ascii="Times New Roman" w:eastAsia="Times New Roman" w:hAnsi="Times New Roman" w:cs="Times New Roman"/>
          <w:b/>
          <w:bCs/>
        </w:rPr>
        <w:t>Us</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r</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m</w:t>
      </w:r>
      <w:r w:rsidRPr="00712624">
        <w:rPr>
          <w:rFonts w:ascii="Times New Roman" w:eastAsia="Times New Roman" w:hAnsi="Times New Roman" w:cs="Times New Roman"/>
          <w:spacing w:val="4"/>
        </w:rPr>
        <w:t>a</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f</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 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is</w:t>
      </w: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ue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to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 xml:space="preserve">he </w:t>
      </w:r>
      <w:r w:rsidRPr="00712624">
        <w:rPr>
          <w:rFonts w:ascii="Times New Roman" w:eastAsia="Times New Roman" w:hAnsi="Times New Roman" w:cs="Times New Roman"/>
          <w:b/>
          <w:bCs/>
        </w:rPr>
        <w:t>Autho</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rPr>
        <w:t>ity</w:t>
      </w:r>
      <w:r w:rsidR="00735BCB">
        <w:rPr>
          <w:rFonts w:ascii="Times New Roman" w:eastAsia="Times New Roman" w:hAnsi="Times New Roman" w:cs="Times New Roman"/>
        </w:rPr>
        <w:t xml:space="preserve">. </w:t>
      </w:r>
      <w:r w:rsidRPr="00712624">
        <w:rPr>
          <w:rFonts w:ascii="Times New Roman" w:eastAsia="Times New Roman" w:hAnsi="Times New Roman" w:cs="Times New Roman"/>
        </w:rPr>
        <w:t>The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b/>
          <w:bCs/>
        </w:rPr>
        <w:t>Us</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r</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will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ee</w:t>
      </w:r>
      <w:r w:rsidRPr="00712624">
        <w:rPr>
          <w:rFonts w:ascii="Times New Roman" w:eastAsia="Times New Roman" w:hAnsi="Times New Roman" w:cs="Times New Roman"/>
        </w:rPr>
        <w:t>d to s</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t out</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rPr>
        <w:t xml:space="preserve">in </w:t>
      </w:r>
      <w:r w:rsidRPr="00712624">
        <w:rPr>
          <w:rFonts w:ascii="Times New Roman" w:eastAsia="Times New Roman" w:hAnsi="Times New Roman" w:cs="Times New Roman"/>
          <w:spacing w:val="-2"/>
        </w:rPr>
        <w:t>g</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n</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 xml:space="preserve">l </w:t>
      </w:r>
      <w:r w:rsidRPr="00712624">
        <w:rPr>
          <w:rFonts w:ascii="Times New Roman" w:eastAsia="Times New Roman" w:hAnsi="Times New Roman" w:cs="Times New Roman"/>
          <w:spacing w:val="1"/>
        </w:rPr>
        <w:t>te</w:t>
      </w:r>
      <w:r w:rsidRPr="00712624">
        <w:rPr>
          <w:rFonts w:ascii="Times New Roman" w:eastAsia="Times New Roman" w:hAnsi="Times New Roman" w:cs="Times New Roman"/>
        </w:rPr>
        <w:t xml:space="preserve">rms the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i</w:t>
      </w:r>
      <w:r w:rsidRPr="00712624">
        <w:rPr>
          <w:rFonts w:ascii="Times New Roman" w:eastAsia="Times New Roman" w:hAnsi="Times New Roman" w:cs="Times New Roman"/>
          <w:spacing w:val="1"/>
        </w:rPr>
        <w:t>m</w:t>
      </w:r>
      <w:r w:rsidRPr="00712624">
        <w:rPr>
          <w:rFonts w:ascii="Times New Roman" w:eastAsia="Times New Roman" w:hAnsi="Times New Roman" w:cs="Times New Roman"/>
        </w:rPr>
        <w:t>s of th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ir p</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opos</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 a</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d the impa</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 xml:space="preserve">t </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lud</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 xml:space="preserve">ng </w:t>
      </w:r>
      <w:r w:rsidRPr="00712624">
        <w:rPr>
          <w:rFonts w:ascii="Times New Roman" w:eastAsia="Times New Roman" w:hAnsi="Times New Roman" w:cs="Times New Roman"/>
          <w:spacing w:val="-1"/>
        </w:rPr>
        <w:t>c</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 xml:space="preserve">st </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mp</w:t>
      </w:r>
      <w:r w:rsidRPr="00712624">
        <w:rPr>
          <w:rFonts w:ascii="Times New Roman" w:eastAsia="Times New Roman" w:hAnsi="Times New Roman" w:cs="Times New Roman"/>
          <w:spacing w:val="1"/>
        </w:rPr>
        <w:t>l</w:t>
      </w:r>
      <w:r w:rsidRPr="00712624">
        <w:rPr>
          <w:rFonts w:ascii="Times New Roman" w:eastAsia="Times New Roman" w:hAnsi="Times New Roman" w:cs="Times New Roman"/>
        </w:rPr>
        <w:t>ic</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ons.</w:t>
      </w:r>
    </w:p>
    <w:p w14:paraId="58790169" w14:textId="77777777" w:rsidR="00015D47" w:rsidRPr="00712624" w:rsidRDefault="00015D47" w:rsidP="00BB795B">
      <w:pPr>
        <w:spacing w:before="14" w:after="0" w:line="240" w:lineRule="auto"/>
        <w:jc w:val="both"/>
        <w:rPr>
          <w:rFonts w:ascii="Times New Roman" w:hAnsi="Times New Roman" w:cs="Times New Roman"/>
        </w:rPr>
      </w:pPr>
    </w:p>
    <w:p w14:paraId="3537EDBD" w14:textId="77777777" w:rsidR="00015D47" w:rsidRPr="00712624" w:rsidRDefault="0026255B" w:rsidP="00BB795B">
      <w:pPr>
        <w:spacing w:after="0" w:line="240" w:lineRule="auto"/>
        <w:ind w:left="141" w:right="-20"/>
        <w:jc w:val="both"/>
        <w:rPr>
          <w:rFonts w:ascii="Times New Roman" w:eastAsia="Times New Roman" w:hAnsi="Times New Roman" w:cs="Times New Roman"/>
        </w:rPr>
      </w:pPr>
      <w:r w:rsidRPr="00712624">
        <w:rPr>
          <w:rFonts w:ascii="Times New Roman" w:eastAsia="Times New Roman" w:hAnsi="Times New Roman" w:cs="Times New Roman"/>
        </w:rPr>
        <w:t>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 xml:space="preserve">shall </w:t>
      </w:r>
      <w:r w:rsidRPr="00712624">
        <w:rPr>
          <w:rFonts w:ascii="Times New Roman" w:eastAsia="Times New Roman" w:hAnsi="Times New Roman" w:cs="Times New Roman"/>
          <w:spacing w:val="-1"/>
        </w:rPr>
        <w:t>ca</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4"/>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out</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rPr>
        <w:t xml:space="preserve">the </w:t>
      </w:r>
      <w:r w:rsidRPr="00712624">
        <w:rPr>
          <w:rFonts w:ascii="Times New Roman" w:eastAsia="Times New Roman" w:hAnsi="Times New Roman" w:cs="Times New Roman"/>
          <w:spacing w:val="-1"/>
        </w:rPr>
        <w:t>re</w:t>
      </w:r>
      <w:r w:rsidRPr="00712624">
        <w:rPr>
          <w:rFonts w:ascii="Times New Roman" w:eastAsia="Times New Roman" w:hAnsi="Times New Roman" w:cs="Times New Roman"/>
        </w:rPr>
        <w:t>view</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 follows:</w:t>
      </w:r>
    </w:p>
    <w:p w14:paraId="3DA84846" w14:textId="77777777" w:rsidR="00015D47" w:rsidRPr="00712624" w:rsidRDefault="00015D47" w:rsidP="00BB795B">
      <w:pPr>
        <w:spacing w:before="18" w:after="0" w:line="240" w:lineRule="auto"/>
        <w:jc w:val="both"/>
        <w:rPr>
          <w:rFonts w:ascii="Times New Roman" w:hAnsi="Times New Roman" w:cs="Times New Roman"/>
        </w:rPr>
      </w:pPr>
    </w:p>
    <w:p w14:paraId="7BE96C62" w14:textId="77777777" w:rsidR="00015D47" w:rsidRPr="00712624" w:rsidRDefault="0026255B" w:rsidP="00BB795B">
      <w:pPr>
        <w:tabs>
          <w:tab w:val="left" w:pos="860"/>
        </w:tabs>
        <w:spacing w:after="0" w:line="240" w:lineRule="auto"/>
        <w:ind w:left="861" w:right="178" w:hanging="360"/>
        <w:jc w:val="both"/>
        <w:rPr>
          <w:rFonts w:ascii="Times New Roman" w:eastAsia="Times New Roman" w:hAnsi="Times New Roman" w:cs="Times New Roman"/>
        </w:rPr>
      </w:pPr>
      <w:proofErr w:type="spellStart"/>
      <w:r w:rsidRPr="00712624">
        <w:rPr>
          <w:rFonts w:ascii="Times New Roman" w:eastAsia="Times New Roman" w:hAnsi="Times New Roman" w:cs="Times New Roman"/>
        </w:rPr>
        <w:t>i</w:t>
      </w:r>
      <w:proofErr w:type="spellEnd"/>
      <w:r w:rsidRPr="00712624">
        <w:rPr>
          <w:rFonts w:ascii="Times New Roman" w:eastAsia="Times New Roman" w:hAnsi="Times New Roman" w:cs="Times New Roman"/>
        </w:rPr>
        <w:t>.</w:t>
      </w:r>
      <w:r w:rsidRPr="00712624">
        <w:rPr>
          <w:rFonts w:ascii="Times New Roman" w:eastAsia="Times New Roman" w:hAnsi="Times New Roman" w:cs="Times New Roman"/>
        </w:rPr>
        <w:tab/>
        <w:t>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will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onsid</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r </w:t>
      </w:r>
      <w:r w:rsidRPr="00712624">
        <w:rPr>
          <w:rFonts w:ascii="Times New Roman" w:eastAsia="Times New Roman" w:hAnsi="Times New Roman" w:cs="Times New Roman"/>
          <w:spacing w:val="2"/>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hni</w:t>
      </w:r>
      <w:r w:rsidRPr="00712624">
        <w:rPr>
          <w:rFonts w:ascii="Times New Roman" w:eastAsia="Times New Roman" w:hAnsi="Times New Roman" w:cs="Times New Roman"/>
          <w:spacing w:val="2"/>
        </w:rPr>
        <w:t>c</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 asp</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 xml:space="preserve">ts of </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3"/>
        </w:rPr>
        <w:t>l</w:t>
      </w:r>
      <w:r w:rsidRPr="00712624">
        <w:rPr>
          <w:rFonts w:ascii="Times New Roman" w:eastAsia="Times New Roman" w:hAnsi="Times New Roman" w:cs="Times New Roman"/>
        </w:rPr>
        <w:t>l s</w:t>
      </w:r>
      <w:r w:rsidRPr="00712624">
        <w:rPr>
          <w:rFonts w:ascii="Times New Roman" w:eastAsia="Times New Roman" w:hAnsi="Times New Roman" w:cs="Times New Roman"/>
          <w:spacing w:val="3"/>
        </w:rPr>
        <w:t>u</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h r</w:t>
      </w:r>
      <w:r w:rsidRPr="00712624">
        <w:rPr>
          <w:rFonts w:ascii="Times New Roman" w:eastAsia="Times New Roman" w:hAnsi="Times New Roman" w:cs="Times New Roman"/>
          <w:spacing w:val="-2"/>
        </w:rPr>
        <w:t>e</w:t>
      </w:r>
      <w:r w:rsidRPr="00712624">
        <w:rPr>
          <w:rFonts w:ascii="Times New Roman" w:eastAsia="Times New Roman" w:hAnsi="Times New Roman" w:cs="Times New Roman"/>
          <w:spacing w:val="1"/>
        </w:rPr>
        <w:t>f</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ls </w:t>
      </w:r>
      <w:r w:rsidRPr="00712624">
        <w:rPr>
          <w:rFonts w:ascii="Times New Roman" w:eastAsia="Times New Roman" w:hAnsi="Times New Roman" w:cs="Times New Roman"/>
          <w:spacing w:val="3"/>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the</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b/>
          <w:bCs/>
        </w:rPr>
        <w:t>Autho</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rPr>
        <w:t xml:space="preserve">ity </w:t>
      </w:r>
      <w:r w:rsidRPr="00712624">
        <w:rPr>
          <w:rFonts w:ascii="Times New Roman" w:eastAsia="Times New Roman" w:hAnsi="Times New Roman" w:cs="Times New Roman"/>
        </w:rPr>
        <w:t>f</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 xml:space="preserve">om </w:t>
      </w:r>
      <w:r w:rsidRPr="00712624">
        <w:rPr>
          <w:rFonts w:ascii="Times New Roman" w:eastAsia="Times New Roman" w:hAnsi="Times New Roman" w:cs="Times New Roman"/>
          <w:b/>
          <w:bCs/>
        </w:rPr>
        <w:t>Us</w:t>
      </w:r>
      <w:r w:rsidRPr="00712624">
        <w:rPr>
          <w:rFonts w:ascii="Times New Roman" w:eastAsia="Times New Roman" w:hAnsi="Times New Roman" w:cs="Times New Roman"/>
          <w:b/>
          <w:bCs/>
          <w:spacing w:val="-1"/>
        </w:rPr>
        <w:t>er</w:t>
      </w:r>
      <w:r w:rsidRPr="00712624">
        <w:rPr>
          <w:rFonts w:ascii="Times New Roman" w:eastAsia="Times New Roman" w:hAnsi="Times New Roman" w:cs="Times New Roman"/>
          <w:b/>
          <w:bCs/>
        </w:rPr>
        <w:t xml:space="preserve">s </w:t>
      </w:r>
      <w:r w:rsidRPr="00712624">
        <w:rPr>
          <w:rFonts w:ascii="Times New Roman" w:eastAsia="Times New Roman" w:hAnsi="Times New Roman" w:cs="Times New Roman"/>
        </w:rPr>
        <w:t>for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vi</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 xml:space="preserve">w of </w:t>
      </w:r>
      <w:r w:rsidR="001C060B" w:rsidRPr="001C060B">
        <w:rPr>
          <w:rFonts w:ascii="Times New Roman" w:eastAsia="Times New Roman" w:hAnsi="Times New Roman" w:cs="Times New Roman"/>
          <w:b/>
          <w:bCs/>
        </w:rPr>
        <w:t>Individual DNO Standard</w:t>
      </w:r>
      <w:r w:rsidRPr="00712624">
        <w:rPr>
          <w:rFonts w:ascii="Times New Roman" w:eastAsia="Times New Roman" w:hAnsi="Times New Roman" w:cs="Times New Roman"/>
          <w:b/>
          <w:bCs/>
        </w:rPr>
        <w:t xml:space="preserve">s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 investig</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te p</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1"/>
        </w:rPr>
        <w:t>ce</w:t>
      </w:r>
      <w:r w:rsidRPr="00712624">
        <w:rPr>
          <w:rFonts w:ascii="Times New Roman" w:eastAsia="Times New Roman" w:hAnsi="Times New Roman" w:cs="Times New Roman"/>
        </w:rPr>
        <w:t>s</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in o</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r </w:t>
      </w:r>
      <w:r w:rsidR="002318AE" w:rsidRPr="002318AE">
        <w:rPr>
          <w:rFonts w:ascii="Times New Roman" w:eastAsia="Times New Roman" w:hAnsi="Times New Roman" w:cs="Times New Roman"/>
          <w:b/>
          <w:bCs/>
        </w:rPr>
        <w:t>DNOs</w:t>
      </w:r>
      <w:r w:rsidRPr="00712624">
        <w:rPr>
          <w:rFonts w:ascii="Times New Roman" w:eastAsia="Times New Roman" w:hAnsi="Times New Roman" w:cs="Times New Roman"/>
        </w:rPr>
        <w:t xml:space="preserve"> and</w:t>
      </w:r>
      <w:r w:rsidRPr="00712624">
        <w:rPr>
          <w:rFonts w:ascii="Times New Roman" w:eastAsia="Times New Roman" w:hAnsi="Times New Roman" w:cs="Times New Roman"/>
          <w:spacing w:val="-1"/>
        </w:rPr>
        <w:t xml:space="preserve"> c</w:t>
      </w:r>
      <w:r w:rsidRPr="00712624">
        <w:rPr>
          <w:rFonts w:ascii="Times New Roman" w:eastAsia="Times New Roman" w:hAnsi="Times New Roman" w:cs="Times New Roman"/>
        </w:rPr>
        <w:t>ome to a</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2"/>
        </w:rPr>
        <w:t>d</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3"/>
        </w:rPr>
        <w:t>t</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rmin</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 xml:space="preserve">on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 follows:</w:t>
      </w:r>
    </w:p>
    <w:p w14:paraId="44EFEC54" w14:textId="77777777" w:rsidR="00015D47" w:rsidRPr="00712624" w:rsidRDefault="00015D47" w:rsidP="00BB795B">
      <w:pPr>
        <w:spacing w:before="9" w:after="0" w:line="240" w:lineRule="auto"/>
        <w:rPr>
          <w:rFonts w:ascii="Times New Roman" w:hAnsi="Times New Roman" w:cs="Times New Roman"/>
        </w:rPr>
      </w:pPr>
    </w:p>
    <w:p w14:paraId="434A2E9A" w14:textId="77777777" w:rsidR="00015D47" w:rsidRPr="00BB795B" w:rsidRDefault="0026255B" w:rsidP="00BB795B">
      <w:pPr>
        <w:pStyle w:val="ListParagraph"/>
        <w:numPr>
          <w:ilvl w:val="0"/>
          <w:numId w:val="4"/>
        </w:numPr>
        <w:tabs>
          <w:tab w:val="left" w:pos="1580"/>
        </w:tabs>
        <w:spacing w:after="0" w:line="240" w:lineRule="auto"/>
        <w:ind w:left="1560" w:right="331" w:hanging="284"/>
      </w:pPr>
      <w:r w:rsidRPr="00712624">
        <w:rPr>
          <w:rFonts w:ascii="Times New Roman" w:eastAsia="Times New Roman" w:hAnsi="Times New Roman" w:cs="Times New Roman"/>
        </w:rPr>
        <w:t>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is</w:t>
      </w: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ue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is not </w:t>
      </w:r>
      <w:r w:rsidRPr="00712624">
        <w:rPr>
          <w:rFonts w:ascii="Times New Roman" w:eastAsia="Times New Roman" w:hAnsi="Times New Roman" w:cs="Times New Roman"/>
          <w:spacing w:val="1"/>
        </w:rPr>
        <w:t>m</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te</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ial</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or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othe</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wise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outs</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de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the </w:t>
      </w:r>
      <w:r w:rsidRPr="00712624">
        <w:rPr>
          <w:rFonts w:ascii="Times New Roman" w:eastAsia="Times New Roman" w:hAnsi="Times New Roman" w:cs="Times New Roman"/>
          <w:spacing w:val="2"/>
        </w:rPr>
        <w:t>j</w:t>
      </w:r>
      <w:r w:rsidRPr="00712624">
        <w:rPr>
          <w:rFonts w:ascii="Times New Roman" w:eastAsia="Times New Roman" w:hAnsi="Times New Roman" w:cs="Times New Roman"/>
        </w:rPr>
        <w:t>u</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isd</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 of</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the </w:t>
      </w:r>
      <w:r w:rsidRPr="00735BCB">
        <w:rPr>
          <w:rFonts w:ascii="Times New Roman" w:eastAsia="Times New Roman" w:hAnsi="Times New Roman" w:cs="Times New Roman"/>
          <w:b/>
        </w:rPr>
        <w:t>Pan</w:t>
      </w:r>
      <w:r w:rsidRPr="00735BCB">
        <w:rPr>
          <w:rFonts w:ascii="Times New Roman" w:eastAsia="Times New Roman" w:hAnsi="Times New Roman" w:cs="Times New Roman"/>
          <w:b/>
          <w:spacing w:val="-1"/>
        </w:rPr>
        <w:t>e</w:t>
      </w:r>
      <w:r w:rsidRPr="00735BCB">
        <w:rPr>
          <w:rFonts w:ascii="Times New Roman" w:eastAsia="Times New Roman" w:hAnsi="Times New Roman" w:cs="Times New Roman"/>
          <w:b/>
        </w:rPr>
        <w:t>l</w:t>
      </w:r>
      <w:r w:rsidRPr="00712624">
        <w:rPr>
          <w:rFonts w:ascii="Times New Roman" w:eastAsia="Times New Roman" w:hAnsi="Times New Roman" w:cs="Times New Roman"/>
        </w:rPr>
        <w:t xml:space="preserve">, </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n whi</w:t>
      </w:r>
      <w:r w:rsidRPr="00712624">
        <w:rPr>
          <w:rFonts w:ascii="Times New Roman" w:eastAsia="Times New Roman" w:hAnsi="Times New Roman" w:cs="Times New Roman"/>
          <w:spacing w:val="-1"/>
        </w:rPr>
        <w:t>c</w:t>
      </w:r>
      <w:r w:rsidR="00735BCB">
        <w:rPr>
          <w:rFonts w:ascii="Times New Roman" w:eastAsia="Times New Roman" w:hAnsi="Times New Roman" w:cs="Times New Roman"/>
        </w:rPr>
        <w:t xml:space="preserve">h   </w:t>
      </w:r>
      <w:r w:rsidRPr="00712624">
        <w:rPr>
          <w:rFonts w:ascii="Times New Roman" w:eastAsia="Times New Roman" w:hAnsi="Times New Roman" w:cs="Times New Roman"/>
          <w:spacing w:val="-1"/>
        </w:rPr>
        <w:t>ca</w:t>
      </w:r>
      <w:r w:rsidRPr="00712624">
        <w:rPr>
          <w:rFonts w:ascii="Times New Roman" w:eastAsia="Times New Roman" w:hAnsi="Times New Roman" w:cs="Times New Roman"/>
          <w:spacing w:val="2"/>
        </w:rPr>
        <w:t>s</w:t>
      </w:r>
      <w:r w:rsidRPr="00712624">
        <w:rPr>
          <w:rFonts w:ascii="Times New Roman" w:eastAsia="Times New Roman" w:hAnsi="Times New Roman" w:cs="Times New Roman"/>
        </w:rPr>
        <w:t>e the</w:t>
      </w:r>
      <w:r w:rsidRPr="00712624">
        <w:rPr>
          <w:rFonts w:ascii="Times New Roman" w:eastAsia="Times New Roman" w:hAnsi="Times New Roman" w:cs="Times New Roman"/>
          <w:spacing w:val="-1"/>
        </w:rPr>
        <w:t xml:space="preserve"> </w:t>
      </w:r>
      <w:r w:rsidRPr="00735BCB">
        <w:rPr>
          <w:rFonts w:ascii="Times New Roman" w:eastAsia="Times New Roman" w:hAnsi="Times New Roman" w:cs="Times New Roman"/>
          <w:b/>
          <w:spacing w:val="1"/>
        </w:rPr>
        <w:t>P</w:t>
      </w:r>
      <w:r w:rsidRPr="00735BCB">
        <w:rPr>
          <w:rFonts w:ascii="Times New Roman" w:eastAsia="Times New Roman" w:hAnsi="Times New Roman" w:cs="Times New Roman"/>
          <w:b/>
          <w:spacing w:val="-1"/>
        </w:rPr>
        <w:t>a</w:t>
      </w:r>
      <w:r w:rsidRPr="00735BCB">
        <w:rPr>
          <w:rFonts w:ascii="Times New Roman" w:eastAsia="Times New Roman" w:hAnsi="Times New Roman" w:cs="Times New Roman"/>
          <w:b/>
        </w:rPr>
        <w:t>n</w:t>
      </w:r>
      <w:r w:rsidRPr="00735BCB">
        <w:rPr>
          <w:rFonts w:ascii="Times New Roman" w:eastAsia="Times New Roman" w:hAnsi="Times New Roman" w:cs="Times New Roman"/>
          <w:b/>
          <w:spacing w:val="-1"/>
        </w:rPr>
        <w:t>e</w:t>
      </w:r>
      <w:r w:rsidRPr="00735BCB">
        <w:rPr>
          <w:rFonts w:ascii="Times New Roman" w:eastAsia="Times New Roman" w:hAnsi="Times New Roman" w:cs="Times New Roman"/>
          <w:b/>
        </w:rPr>
        <w:t>l</w:t>
      </w:r>
      <w:r w:rsidRPr="00712624">
        <w:rPr>
          <w:rFonts w:ascii="Times New Roman" w:eastAsia="Times New Roman" w:hAnsi="Times New Roman" w:cs="Times New Roman"/>
        </w:rPr>
        <w:t xml:space="preserve"> sha</w:t>
      </w:r>
      <w:r w:rsidRPr="00712624">
        <w:rPr>
          <w:rFonts w:ascii="Times New Roman" w:eastAsia="Times New Roman" w:hAnsi="Times New Roman" w:cs="Times New Roman"/>
          <w:spacing w:val="2"/>
        </w:rPr>
        <w:t>l</w:t>
      </w:r>
      <w:r w:rsidRPr="00712624">
        <w:rPr>
          <w:rFonts w:ascii="Times New Roman" w:eastAsia="Times New Roman" w:hAnsi="Times New Roman" w:cs="Times New Roman"/>
        </w:rPr>
        <w:t>l det</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rmine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that the issue</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rPr>
        <w:t>is</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not app</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opri</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te </w:t>
      </w:r>
      <w:r w:rsidRPr="00712624">
        <w:rPr>
          <w:rFonts w:ascii="Times New Roman" w:eastAsia="Times New Roman" w:hAnsi="Times New Roman" w:cs="Times New Roman"/>
          <w:spacing w:val="-1"/>
        </w:rPr>
        <w:t>f</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 xml:space="preserve">r </w:t>
      </w:r>
      <w:r w:rsidRPr="00712624">
        <w:rPr>
          <w:rFonts w:ascii="Times New Roman" w:eastAsia="Times New Roman" w:hAnsi="Times New Roman" w:cs="Times New Roman"/>
          <w:spacing w:val="-1"/>
        </w:rPr>
        <w:t>re</w:t>
      </w:r>
      <w:r w:rsidRPr="00712624">
        <w:rPr>
          <w:rFonts w:ascii="Times New Roman" w:eastAsia="Times New Roman" w:hAnsi="Times New Roman" w:cs="Times New Roman"/>
          <w:spacing w:val="2"/>
        </w:rPr>
        <w:t>v</w:t>
      </w:r>
      <w:r w:rsidRPr="00712624">
        <w:rPr>
          <w:rFonts w:ascii="Times New Roman" w:eastAsia="Times New Roman" w:hAnsi="Times New Roman" w:cs="Times New Roman"/>
        </w:rPr>
        <w:t xml:space="preserve">iew </w:t>
      </w:r>
      <w:r w:rsidRPr="00712624">
        <w:rPr>
          <w:rFonts w:ascii="Times New Roman" w:eastAsia="Times New Roman" w:hAnsi="Times New Roman" w:cs="Times New Roman"/>
          <w:spacing w:val="2"/>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 xml:space="preserve">the </w:t>
      </w:r>
      <w:r w:rsidRPr="00735BCB">
        <w:rPr>
          <w:rFonts w:ascii="Times New Roman" w:eastAsia="Times New Roman" w:hAnsi="Times New Roman" w:cs="Times New Roman"/>
          <w:b/>
        </w:rPr>
        <w:t>Pa</w:t>
      </w:r>
      <w:r w:rsidRPr="00735BCB">
        <w:rPr>
          <w:rFonts w:ascii="Times New Roman" w:eastAsia="Times New Roman" w:hAnsi="Times New Roman" w:cs="Times New Roman"/>
          <w:b/>
          <w:spacing w:val="2"/>
        </w:rPr>
        <w:t>n</w:t>
      </w:r>
      <w:r w:rsidRPr="00735BCB">
        <w:rPr>
          <w:rFonts w:ascii="Times New Roman" w:eastAsia="Times New Roman" w:hAnsi="Times New Roman" w:cs="Times New Roman"/>
          <w:b/>
          <w:spacing w:val="-1"/>
        </w:rPr>
        <w:t>e</w:t>
      </w:r>
      <w:r w:rsidRPr="00735BCB">
        <w:rPr>
          <w:rFonts w:ascii="Times New Roman" w:eastAsia="Times New Roman" w:hAnsi="Times New Roman" w:cs="Times New Roman"/>
          <w:b/>
        </w:rPr>
        <w:t>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 sh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in</w:t>
      </w:r>
      <w:r w:rsidRPr="00712624">
        <w:rPr>
          <w:rFonts w:ascii="Times New Roman" w:eastAsia="Times New Roman" w:hAnsi="Times New Roman" w:cs="Times New Roman"/>
          <w:spacing w:val="2"/>
        </w:rPr>
        <w:t>f</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 xml:space="preserve">m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w:t>
      </w:r>
      <w:r w:rsidRPr="00735BCB">
        <w:rPr>
          <w:rFonts w:ascii="Times New Roman" w:eastAsia="Times New Roman" w:hAnsi="Times New Roman" w:cs="Times New Roman"/>
          <w:b/>
        </w:rPr>
        <w:t>Us</w:t>
      </w:r>
      <w:r w:rsidRPr="00735BCB">
        <w:rPr>
          <w:rFonts w:ascii="Times New Roman" w:eastAsia="Times New Roman" w:hAnsi="Times New Roman" w:cs="Times New Roman"/>
          <w:b/>
          <w:spacing w:val="-1"/>
        </w:rPr>
        <w:t>e</w:t>
      </w:r>
      <w:r w:rsidRPr="00735BCB">
        <w:rPr>
          <w:rFonts w:ascii="Times New Roman" w:eastAsia="Times New Roman" w:hAnsi="Times New Roman" w:cs="Times New Roman"/>
          <w:b/>
        </w:rPr>
        <w:t>r</w:t>
      </w:r>
      <w:r w:rsidRPr="00712624">
        <w:rPr>
          <w:rFonts w:ascii="Times New Roman" w:eastAsia="Times New Roman" w:hAnsi="Times New Roman" w:cs="Times New Roman"/>
        </w:rPr>
        <w:t xml:space="preserve"> of</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t</w:t>
      </w:r>
      <w:r w:rsidRPr="00712624">
        <w:rPr>
          <w:rFonts w:ascii="Times New Roman" w:eastAsia="Times New Roman" w:hAnsi="Times New Roman" w:cs="Times New Roman"/>
          <w:spacing w:val="3"/>
        </w:rPr>
        <w:t>h</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r</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n</w:t>
      </w:r>
      <w:r w:rsidRPr="00712624">
        <w:rPr>
          <w:rFonts w:ascii="Times New Roman" w:eastAsia="Times New Roman" w:hAnsi="Times New Roman" w:cs="Times New Roman"/>
          <w:spacing w:val="2"/>
        </w:rPr>
        <w:t>s</w:t>
      </w:r>
      <w:r w:rsidRPr="00712624">
        <w:rPr>
          <w:rFonts w:ascii="Times New Roman" w:eastAsia="Times New Roman" w:hAnsi="Times New Roman" w:cs="Times New Roman"/>
        </w:rPr>
        <w:t>.</w:t>
      </w:r>
    </w:p>
    <w:p w14:paraId="0FEAACDB" w14:textId="77777777" w:rsidR="00015D47" w:rsidRPr="00BB795B" w:rsidRDefault="0026255B" w:rsidP="00BB795B">
      <w:pPr>
        <w:pStyle w:val="ListParagraph"/>
        <w:numPr>
          <w:ilvl w:val="0"/>
          <w:numId w:val="4"/>
        </w:numPr>
        <w:tabs>
          <w:tab w:val="left" w:pos="1580"/>
        </w:tabs>
        <w:spacing w:before="15" w:after="0" w:line="240" w:lineRule="auto"/>
        <w:ind w:left="1560" w:right="352" w:hanging="284"/>
        <w:jc w:val="both"/>
        <w:rPr>
          <w:rFonts w:ascii="Times New Roman" w:eastAsia="Times New Roman" w:hAnsi="Times New Roman" w:cs="Times New Roman"/>
        </w:rPr>
      </w:pPr>
      <w:r w:rsidRPr="00712624">
        <w:rPr>
          <w:rFonts w:ascii="Times New Roman" w:eastAsia="Times New Roman" w:hAnsi="Times New Roman" w:cs="Times New Roman"/>
        </w:rPr>
        <w:t>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is</w:t>
      </w: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ue</w:t>
      </w:r>
      <w:r w:rsidRPr="00712624">
        <w:rPr>
          <w:rFonts w:ascii="Times New Roman" w:eastAsia="Times New Roman" w:hAnsi="Times New Roman" w:cs="Times New Roman"/>
          <w:spacing w:val="-1"/>
        </w:rPr>
        <w:t xml:space="preserve"> ra</w:t>
      </w:r>
      <w:r w:rsidRPr="00712624">
        <w:rPr>
          <w:rFonts w:ascii="Times New Roman" w:eastAsia="Times New Roman" w:hAnsi="Times New Roman" w:cs="Times New Roman"/>
        </w:rPr>
        <w:t xml:space="preserve">ised </w:t>
      </w:r>
      <w:r w:rsidRPr="00712624">
        <w:rPr>
          <w:rFonts w:ascii="Times New Roman" w:eastAsia="Times New Roman" w:hAnsi="Times New Roman" w:cs="Times New Roman"/>
          <w:spacing w:val="2"/>
        </w:rPr>
        <w:t>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 a m</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te</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 xml:space="preserve">ial </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f</w:t>
      </w:r>
      <w:r w:rsidRPr="00712624">
        <w:rPr>
          <w:rFonts w:ascii="Times New Roman" w:eastAsia="Times New Roman" w:hAnsi="Times New Roman" w:cs="Times New Roman"/>
        </w:rPr>
        <w:t>f</w:t>
      </w:r>
      <w:r w:rsidRPr="00712624">
        <w:rPr>
          <w:rFonts w:ascii="Times New Roman" w:eastAsia="Times New Roman" w:hAnsi="Times New Roman" w:cs="Times New Roman"/>
          <w:spacing w:val="-2"/>
        </w:rPr>
        <w: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 on</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b/>
          <w:bCs/>
        </w:rPr>
        <w:t>U</w:t>
      </w:r>
      <w:r w:rsidRPr="00712624">
        <w:rPr>
          <w:rFonts w:ascii="Times New Roman" w:eastAsia="Times New Roman" w:hAnsi="Times New Roman" w:cs="Times New Roman"/>
          <w:b/>
          <w:bCs/>
          <w:spacing w:val="2"/>
        </w:rPr>
        <w:t>s</w:t>
      </w:r>
      <w:r w:rsidRPr="00712624">
        <w:rPr>
          <w:rFonts w:ascii="Times New Roman" w:eastAsia="Times New Roman" w:hAnsi="Times New Roman" w:cs="Times New Roman"/>
          <w:b/>
          <w:bCs/>
          <w:spacing w:val="-1"/>
        </w:rPr>
        <w:t>er</w:t>
      </w:r>
      <w:r w:rsidRPr="00712624">
        <w:rPr>
          <w:rFonts w:ascii="Times New Roman" w:eastAsia="Times New Roman" w:hAnsi="Times New Roman" w:cs="Times New Roman"/>
          <w:b/>
          <w:bCs/>
        </w:rPr>
        <w:t xml:space="preserve">s </w:t>
      </w:r>
      <w:r w:rsidRPr="00712624">
        <w:rPr>
          <w:rFonts w:ascii="Times New Roman" w:eastAsia="Times New Roman" w:hAnsi="Times New Roman" w:cs="Times New Roman"/>
        </w:rPr>
        <w:t>f</w:t>
      </w:r>
      <w:r w:rsidRPr="00712624">
        <w:rPr>
          <w:rFonts w:ascii="Times New Roman" w:eastAsia="Times New Roman" w:hAnsi="Times New Roman" w:cs="Times New Roman"/>
          <w:spacing w:val="1"/>
        </w:rPr>
        <w:t>o</w:t>
      </w:r>
      <w:r w:rsidRPr="00712624">
        <w:rPr>
          <w:rFonts w:ascii="Times New Roman" w:eastAsia="Times New Roman" w:hAnsi="Times New Roman" w:cs="Times New Roman"/>
        </w:rPr>
        <w:t>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whi</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 xml:space="preserve">h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dvice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ould be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2"/>
        </w:rPr>
        <w:t>g</w:t>
      </w: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v</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n </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i</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r to the </w:t>
      </w:r>
      <w:r w:rsidRPr="00712624">
        <w:rPr>
          <w:rFonts w:ascii="Times New Roman" w:eastAsia="Times New Roman" w:hAnsi="Times New Roman" w:cs="Times New Roman"/>
          <w:b/>
          <w:bCs/>
        </w:rPr>
        <w:t xml:space="preserve">DNO </w:t>
      </w:r>
      <w:r w:rsidRPr="00712624">
        <w:rPr>
          <w:rFonts w:ascii="Times New Roman" w:eastAsia="Times New Roman" w:hAnsi="Times New Roman" w:cs="Times New Roman"/>
        </w:rPr>
        <w:t>on</w:t>
      </w:r>
      <w:r w:rsidRPr="00712624">
        <w:rPr>
          <w:rFonts w:ascii="Times New Roman" w:eastAsia="Times New Roman" w:hAnsi="Times New Roman" w:cs="Times New Roman"/>
          <w:spacing w:val="5"/>
        </w:rPr>
        <w:t>l</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 xml:space="preserve">r </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s</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2"/>
        </w:rPr>
        <w:t>g</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l</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uida</w:t>
      </w:r>
      <w:r w:rsidRPr="00712624">
        <w:rPr>
          <w:rFonts w:ascii="Times New Roman" w:eastAsia="Times New Roman" w:hAnsi="Times New Roman" w:cs="Times New Roman"/>
          <w:spacing w:val="2"/>
        </w:rPr>
        <w:t>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to </w:t>
      </w:r>
      <w:r w:rsidRPr="00712624">
        <w:rPr>
          <w:rFonts w:ascii="Times New Roman" w:eastAsia="Times New Roman" w:hAnsi="Times New Roman" w:cs="Times New Roman"/>
          <w:spacing w:val="4"/>
        </w:rPr>
        <w:t>a</w:t>
      </w:r>
      <w:r w:rsidRPr="00712624">
        <w:rPr>
          <w:rFonts w:ascii="Times New Roman" w:eastAsia="Times New Roman" w:hAnsi="Times New Roman" w:cs="Times New Roman"/>
        </w:rPr>
        <w:t xml:space="preserve">ll </w:t>
      </w:r>
      <w:r w:rsidR="002318AE" w:rsidRPr="002318AE">
        <w:rPr>
          <w:rFonts w:ascii="Times New Roman" w:eastAsia="Times New Roman" w:hAnsi="Times New Roman" w:cs="Times New Roman"/>
          <w:b/>
          <w:bCs/>
        </w:rPr>
        <w:t>DNOs</w:t>
      </w:r>
      <w:r w:rsidRPr="00712624">
        <w:rPr>
          <w:rFonts w:ascii="Times New Roman" w:eastAsia="Times New Roman" w:hAnsi="Times New Roman" w:cs="Times New Roman"/>
        </w:rPr>
        <w:t>.</w:t>
      </w:r>
    </w:p>
    <w:p w14:paraId="38F5F80B" w14:textId="77777777" w:rsidR="00015D47" w:rsidRPr="00712624" w:rsidRDefault="0026255B" w:rsidP="00BB795B">
      <w:pPr>
        <w:pStyle w:val="ListParagraph"/>
        <w:numPr>
          <w:ilvl w:val="0"/>
          <w:numId w:val="2"/>
        </w:numPr>
        <w:tabs>
          <w:tab w:val="left" w:pos="1580"/>
        </w:tabs>
        <w:spacing w:after="0" w:line="240" w:lineRule="auto"/>
        <w:ind w:right="-20" w:hanging="665"/>
        <w:jc w:val="both"/>
        <w:rPr>
          <w:rFonts w:ascii="Times New Roman" w:eastAsia="Times New Roman" w:hAnsi="Times New Roman" w:cs="Times New Roman"/>
        </w:rPr>
      </w:pPr>
      <w:r w:rsidRPr="00712624">
        <w:rPr>
          <w:rFonts w:ascii="Times New Roman" w:eastAsia="Times New Roman" w:hAnsi="Times New Roman" w:cs="Times New Roman"/>
        </w:rPr>
        <w:t>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is</w:t>
      </w: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ue</w:t>
      </w:r>
      <w:r w:rsidRPr="00712624">
        <w:rPr>
          <w:rFonts w:ascii="Times New Roman" w:eastAsia="Times New Roman" w:hAnsi="Times New Roman" w:cs="Times New Roman"/>
          <w:spacing w:val="-1"/>
        </w:rPr>
        <w:t xml:space="preserve"> ra</w:t>
      </w:r>
      <w:r w:rsidRPr="00712624">
        <w:rPr>
          <w:rFonts w:ascii="Times New Roman" w:eastAsia="Times New Roman" w:hAnsi="Times New Roman" w:cs="Times New Roman"/>
        </w:rPr>
        <w:t xml:space="preserve">ised </w:t>
      </w:r>
      <w:r w:rsidRPr="00712624">
        <w:rPr>
          <w:rFonts w:ascii="Times New Roman" w:eastAsia="Times New Roman" w:hAnsi="Times New Roman" w:cs="Times New Roman"/>
          <w:spacing w:val="2"/>
        </w:rPr>
        <w:t>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 a m</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te</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 xml:space="preserve">ial </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f</w:t>
      </w:r>
      <w:r w:rsidRPr="00712624">
        <w:rPr>
          <w:rFonts w:ascii="Times New Roman" w:eastAsia="Times New Roman" w:hAnsi="Times New Roman" w:cs="Times New Roman"/>
        </w:rPr>
        <w:t>f</w:t>
      </w:r>
      <w:r w:rsidRPr="00712624">
        <w:rPr>
          <w:rFonts w:ascii="Times New Roman" w:eastAsia="Times New Roman" w:hAnsi="Times New Roman" w:cs="Times New Roman"/>
          <w:spacing w:val="-2"/>
        </w:rPr>
        <w: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 wh</w:t>
      </w:r>
      <w:r w:rsidRPr="00712624">
        <w:rPr>
          <w:rFonts w:ascii="Times New Roman" w:eastAsia="Times New Roman" w:hAnsi="Times New Roman" w:cs="Times New Roman"/>
          <w:spacing w:val="3"/>
        </w:rPr>
        <w:t>i</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h should be</w:t>
      </w:r>
      <w:r w:rsidRPr="00712624">
        <w:rPr>
          <w:rFonts w:ascii="Times New Roman" w:eastAsia="Times New Roman" w:hAnsi="Times New Roman" w:cs="Times New Roman"/>
          <w:spacing w:val="-1"/>
        </w:rPr>
        <w:t xml:space="preserve"> c</w:t>
      </w:r>
      <w:r w:rsidRPr="00712624">
        <w:rPr>
          <w:rFonts w:ascii="Times New Roman" w:eastAsia="Times New Roman" w:hAnsi="Times New Roman" w:cs="Times New Roman"/>
        </w:rPr>
        <w:t>ov</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 xml:space="preserve">d in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p>
    <w:p w14:paraId="4F399776" w14:textId="77777777" w:rsidR="00735BCB" w:rsidRDefault="0026255B" w:rsidP="00BB795B">
      <w:pPr>
        <w:spacing w:before="28" w:after="0" w:line="240" w:lineRule="auto"/>
        <w:ind w:left="501" w:right="1092" w:firstLine="1080"/>
        <w:jc w:val="both"/>
        <w:rPr>
          <w:rFonts w:ascii="Times New Roman" w:eastAsia="Times New Roman" w:hAnsi="Times New Roman" w:cs="Times New Roman"/>
        </w:rPr>
      </w:pPr>
      <w:r w:rsidRPr="00712624">
        <w:rPr>
          <w:rFonts w:ascii="Times New Roman" w:eastAsia="Times New Roman" w:hAnsi="Times New Roman" w:cs="Times New Roman"/>
          <w:b/>
          <w:bCs/>
        </w:rPr>
        <w:t>Dist</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rPr>
        <w:t>i</w:t>
      </w:r>
      <w:r w:rsidRPr="00712624">
        <w:rPr>
          <w:rFonts w:ascii="Times New Roman" w:eastAsia="Times New Roman" w:hAnsi="Times New Roman" w:cs="Times New Roman"/>
          <w:b/>
          <w:bCs/>
          <w:spacing w:val="1"/>
        </w:rPr>
        <w:t>bu</w:t>
      </w:r>
      <w:r w:rsidRPr="00712624">
        <w:rPr>
          <w:rFonts w:ascii="Times New Roman" w:eastAsia="Times New Roman" w:hAnsi="Times New Roman" w:cs="Times New Roman"/>
          <w:b/>
          <w:bCs/>
        </w:rPr>
        <w:t>tion Co</w:t>
      </w:r>
      <w:r w:rsidRPr="00712624">
        <w:rPr>
          <w:rFonts w:ascii="Times New Roman" w:eastAsia="Times New Roman" w:hAnsi="Times New Roman" w:cs="Times New Roman"/>
          <w:b/>
          <w:bCs/>
          <w:spacing w:val="1"/>
        </w:rPr>
        <w:t>d</w:t>
      </w:r>
      <w:r w:rsidRPr="00712624">
        <w:rPr>
          <w:rFonts w:ascii="Times New Roman" w:eastAsia="Times New Roman" w:hAnsi="Times New Roman" w:cs="Times New Roman"/>
          <w:b/>
          <w:bCs/>
        </w:rPr>
        <w:t xml:space="preserve">e </w:t>
      </w:r>
      <w:r w:rsidRPr="00712624">
        <w:rPr>
          <w:rFonts w:ascii="Times New Roman" w:eastAsia="Times New Roman" w:hAnsi="Times New Roman" w:cs="Times New Roman"/>
        </w:rPr>
        <w:t>or</w:t>
      </w:r>
      <w:r w:rsidRPr="00712624">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 xml:space="preserve">Annex 1 </w:t>
      </w:r>
      <w:proofErr w:type="gramStart"/>
      <w:r w:rsidR="001C060B" w:rsidRPr="001C060B">
        <w:rPr>
          <w:rFonts w:ascii="Times New Roman" w:eastAsia="Times New Roman" w:hAnsi="Times New Roman" w:cs="Times New Roman"/>
          <w:b/>
          <w:bCs/>
        </w:rPr>
        <w:t>Standard</w:t>
      </w:r>
      <w:r w:rsidRPr="00712624">
        <w:rPr>
          <w:rFonts w:ascii="Times New Roman" w:eastAsia="Times New Roman" w:hAnsi="Times New Roman" w:cs="Times New Roman"/>
          <w:b/>
          <w:bCs/>
        </w:rPr>
        <w:t>s</w:t>
      </w:r>
      <w:proofErr w:type="gramEnd"/>
      <w:r w:rsidRPr="00712624">
        <w:rPr>
          <w:rFonts w:ascii="Times New Roman" w:eastAsia="Times New Roman" w:hAnsi="Times New Roman" w:cs="Times New Roman"/>
          <w:b/>
          <w:bCs/>
        </w:rPr>
        <w:t xml:space="preserve"> or </w:t>
      </w:r>
      <w:r w:rsidR="001C060B" w:rsidRPr="001C060B">
        <w:rPr>
          <w:rFonts w:ascii="Times New Roman" w:eastAsia="Times New Roman" w:hAnsi="Times New Roman" w:cs="Times New Roman"/>
          <w:b/>
          <w:bCs/>
          <w:spacing w:val="-1"/>
        </w:rPr>
        <w:t>Annex 2 Standard</w:t>
      </w:r>
      <w:r w:rsidRPr="00712624">
        <w:rPr>
          <w:rFonts w:ascii="Times New Roman" w:eastAsia="Times New Roman" w:hAnsi="Times New Roman" w:cs="Times New Roman"/>
          <w:b/>
          <w:bCs/>
          <w:spacing w:val="4"/>
        </w:rPr>
        <w:t>s</w:t>
      </w:r>
      <w:r w:rsidRPr="00712624">
        <w:rPr>
          <w:rFonts w:ascii="Times New Roman" w:eastAsia="Times New Roman" w:hAnsi="Times New Roman" w:cs="Times New Roman"/>
        </w:rPr>
        <w:t xml:space="preserve">. </w:t>
      </w:r>
    </w:p>
    <w:p w14:paraId="6F745F0F" w14:textId="77777777" w:rsidR="00242A6B" w:rsidRDefault="00242A6B" w:rsidP="00BB795B">
      <w:pPr>
        <w:spacing w:before="28" w:after="0" w:line="240" w:lineRule="auto"/>
        <w:ind w:left="501" w:right="1092" w:firstLine="1080"/>
        <w:jc w:val="both"/>
        <w:rPr>
          <w:rFonts w:ascii="Times New Roman" w:eastAsia="Times New Roman" w:hAnsi="Times New Roman" w:cs="Times New Roman"/>
        </w:rPr>
      </w:pPr>
    </w:p>
    <w:p w14:paraId="5E6FB071" w14:textId="77777777" w:rsidR="00015D47" w:rsidRPr="00712624" w:rsidRDefault="0026255B" w:rsidP="00BB795B">
      <w:pPr>
        <w:spacing w:before="28" w:after="0" w:line="240" w:lineRule="auto"/>
        <w:ind w:left="501" w:right="1092"/>
        <w:jc w:val="both"/>
        <w:rPr>
          <w:rFonts w:ascii="Times New Roman" w:eastAsia="Times New Roman" w:hAnsi="Times New Roman" w:cs="Times New Roman"/>
        </w:rPr>
      </w:pPr>
      <w:r w:rsidRPr="00712624">
        <w:rPr>
          <w:rFonts w:ascii="Times New Roman" w:eastAsia="Times New Roman" w:hAnsi="Times New Roman" w:cs="Times New Roman"/>
        </w:rPr>
        <w:t>ii</w:t>
      </w:r>
      <w:proofErr w:type="gramStart"/>
      <w:r w:rsidRPr="00712624">
        <w:rPr>
          <w:rFonts w:ascii="Times New Roman" w:eastAsia="Times New Roman" w:hAnsi="Times New Roman" w:cs="Times New Roman"/>
        </w:rPr>
        <w:t xml:space="preserve">. </w:t>
      </w:r>
      <w:r w:rsidRPr="00712624">
        <w:rPr>
          <w:rFonts w:ascii="Times New Roman" w:eastAsia="Times New Roman" w:hAnsi="Times New Roman" w:cs="Times New Roman"/>
          <w:spacing w:val="46"/>
        </w:rPr>
        <w:t xml:space="preserve"> </w:t>
      </w:r>
      <w:r w:rsidRPr="00712624">
        <w:rPr>
          <w:rFonts w:ascii="Times New Roman" w:eastAsia="Times New Roman" w:hAnsi="Times New Roman" w:cs="Times New Roman"/>
        </w:rPr>
        <w:t>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solu</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ion</w:t>
      </w:r>
      <w:proofErr w:type="gramEnd"/>
      <w:r w:rsidRPr="00712624">
        <w:rPr>
          <w:rFonts w:ascii="Times New Roman" w:eastAsia="Times New Roman" w:hAnsi="Times New Roman" w:cs="Times New Roman"/>
        </w:rPr>
        <w:t xml:space="preserve"> of</w:t>
      </w:r>
      <w:r w:rsidRPr="00712624">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Individual DNO Standard</w:t>
      </w:r>
      <w:r w:rsidRPr="00712624">
        <w:rPr>
          <w:rFonts w:ascii="Times New Roman" w:eastAsia="Times New Roman" w:hAnsi="Times New Roman" w:cs="Times New Roman"/>
          <w:b/>
          <w:bCs/>
        </w:rPr>
        <w:t>s</w:t>
      </w:r>
      <w:r w:rsidRPr="00712624">
        <w:rPr>
          <w:rFonts w:ascii="Times New Roman" w:eastAsia="Times New Roman" w:hAnsi="Times New Roman" w:cs="Times New Roman"/>
          <w:b/>
          <w:bCs/>
          <w:spacing w:val="2"/>
        </w:rPr>
        <w:t xml:space="preserve"> </w:t>
      </w:r>
      <w:r w:rsidRPr="00712624">
        <w:rPr>
          <w:rFonts w:ascii="Times New Roman" w:eastAsia="Times New Roman" w:hAnsi="Times New Roman" w:cs="Times New Roman"/>
        </w:rPr>
        <w:t>is</w:t>
      </w: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u</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s</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m</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spacing w:val="2"/>
        </w:rPr>
        <w:t>b</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one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of t</w:t>
      </w:r>
      <w:r w:rsidRPr="00712624">
        <w:rPr>
          <w:rFonts w:ascii="Times New Roman" w:eastAsia="Times New Roman" w:hAnsi="Times New Roman" w:cs="Times New Roman"/>
          <w:spacing w:val="2"/>
        </w:rPr>
        <w:t>h</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f</w:t>
      </w:r>
      <w:r w:rsidRPr="00712624">
        <w:rPr>
          <w:rFonts w:ascii="Times New Roman" w:eastAsia="Times New Roman" w:hAnsi="Times New Roman" w:cs="Times New Roman"/>
        </w:rPr>
        <w:t>ol</w:t>
      </w:r>
      <w:r w:rsidRPr="00712624">
        <w:rPr>
          <w:rFonts w:ascii="Times New Roman" w:eastAsia="Times New Roman" w:hAnsi="Times New Roman" w:cs="Times New Roman"/>
          <w:spacing w:val="1"/>
        </w:rPr>
        <w:t>l</w:t>
      </w:r>
      <w:r w:rsidRPr="00712624">
        <w:rPr>
          <w:rFonts w:ascii="Times New Roman" w:eastAsia="Times New Roman" w:hAnsi="Times New Roman" w:cs="Times New Roman"/>
        </w:rPr>
        <w:t>o</w:t>
      </w:r>
      <w:r w:rsidRPr="00712624">
        <w:rPr>
          <w:rFonts w:ascii="Times New Roman" w:eastAsia="Times New Roman" w:hAnsi="Times New Roman" w:cs="Times New Roman"/>
          <w:spacing w:val="2"/>
        </w:rPr>
        <w:t>w</w:t>
      </w:r>
      <w:r w:rsidRPr="00712624">
        <w:rPr>
          <w:rFonts w:ascii="Times New Roman" w:eastAsia="Times New Roman" w:hAnsi="Times New Roman" w:cs="Times New Roman"/>
        </w:rPr>
        <w:t>in</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w:t>
      </w:r>
    </w:p>
    <w:p w14:paraId="7DD0D1C3" w14:textId="77777777" w:rsidR="00015D47" w:rsidRPr="00BB795B" w:rsidRDefault="0026255B" w:rsidP="00BB795B">
      <w:pPr>
        <w:pStyle w:val="ListParagraph"/>
        <w:numPr>
          <w:ilvl w:val="0"/>
          <w:numId w:val="3"/>
        </w:numPr>
        <w:tabs>
          <w:tab w:val="left" w:pos="1580"/>
        </w:tabs>
        <w:spacing w:before="7" w:after="0" w:line="240" w:lineRule="auto"/>
        <w:ind w:right="-20" w:firstLine="0"/>
        <w:jc w:val="both"/>
        <w:rPr>
          <w:rFonts w:ascii="Times New Roman" w:eastAsia="Times New Roman" w:hAnsi="Times New Roman" w:cs="Times New Roman"/>
        </w:rPr>
      </w:pPr>
      <w:r w:rsidRPr="00712624">
        <w:rPr>
          <w:rFonts w:ascii="Times New Roman" w:eastAsia="Times New Roman" w:hAnsi="Times New Roman" w:cs="Times New Roman"/>
        </w:rPr>
        <w:t>Modifi</w:t>
      </w:r>
      <w:r w:rsidRPr="00712624">
        <w:rPr>
          <w:rFonts w:ascii="Times New Roman" w:eastAsia="Times New Roman" w:hAnsi="Times New Roman" w:cs="Times New Roman"/>
          <w:spacing w:val="-1"/>
        </w:rPr>
        <w:t>ca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 of</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the </w:t>
      </w:r>
      <w:r w:rsidRPr="00712624">
        <w:rPr>
          <w:rFonts w:ascii="Times New Roman" w:eastAsia="Times New Roman" w:hAnsi="Times New Roman" w:cs="Times New Roman"/>
          <w:b/>
          <w:bCs/>
        </w:rPr>
        <w:t>Dist</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rPr>
        <w:t>i</w:t>
      </w:r>
      <w:r w:rsidRPr="00712624">
        <w:rPr>
          <w:rFonts w:ascii="Times New Roman" w:eastAsia="Times New Roman" w:hAnsi="Times New Roman" w:cs="Times New Roman"/>
          <w:b/>
          <w:bCs/>
          <w:spacing w:val="1"/>
        </w:rPr>
        <w:t>bu</w:t>
      </w:r>
      <w:r w:rsidRPr="00712624">
        <w:rPr>
          <w:rFonts w:ascii="Times New Roman" w:eastAsia="Times New Roman" w:hAnsi="Times New Roman" w:cs="Times New Roman"/>
          <w:b/>
          <w:bCs/>
        </w:rPr>
        <w:t>tion C</w:t>
      </w:r>
      <w:r w:rsidRPr="00712624">
        <w:rPr>
          <w:rFonts w:ascii="Times New Roman" w:eastAsia="Times New Roman" w:hAnsi="Times New Roman" w:cs="Times New Roman"/>
          <w:b/>
          <w:bCs/>
          <w:spacing w:val="1"/>
        </w:rPr>
        <w:t>od</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 xml:space="preserve">, </w:t>
      </w:r>
      <w:r w:rsidR="001C060B" w:rsidRPr="001C060B">
        <w:rPr>
          <w:rFonts w:ascii="Times New Roman" w:eastAsia="Times New Roman" w:hAnsi="Times New Roman" w:cs="Times New Roman"/>
          <w:b/>
          <w:bCs/>
        </w:rPr>
        <w:t xml:space="preserve">Annex 1 </w:t>
      </w:r>
      <w:proofErr w:type="gramStart"/>
      <w:r w:rsidR="001C060B" w:rsidRPr="001C060B">
        <w:rPr>
          <w:rFonts w:ascii="Times New Roman" w:eastAsia="Times New Roman" w:hAnsi="Times New Roman" w:cs="Times New Roman"/>
          <w:b/>
          <w:bCs/>
        </w:rPr>
        <w:t>Standard</w:t>
      </w:r>
      <w:r w:rsidRPr="00712624">
        <w:rPr>
          <w:rFonts w:ascii="Times New Roman" w:eastAsia="Times New Roman" w:hAnsi="Times New Roman" w:cs="Times New Roman"/>
          <w:b/>
          <w:bCs/>
        </w:rPr>
        <w:t>s</w:t>
      </w:r>
      <w:proofErr w:type="gramEnd"/>
      <w:r w:rsidRPr="00712624">
        <w:rPr>
          <w:rFonts w:ascii="Times New Roman" w:eastAsia="Times New Roman" w:hAnsi="Times New Roman" w:cs="Times New Roman"/>
          <w:b/>
          <w:bCs/>
          <w:spacing w:val="2"/>
        </w:rPr>
        <w:t xml:space="preserve"> </w:t>
      </w:r>
      <w:r w:rsidRPr="00712624">
        <w:rPr>
          <w:rFonts w:ascii="Times New Roman" w:eastAsia="Times New Roman" w:hAnsi="Times New Roman" w:cs="Times New Roman"/>
        </w:rPr>
        <w:t>or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rPr>
        <w:t>A</w:t>
      </w:r>
      <w:r w:rsidR="00C900D5">
        <w:rPr>
          <w:rFonts w:ascii="Times New Roman" w:eastAsia="Times New Roman" w:hAnsi="Times New Roman" w:cs="Times New Roman"/>
          <w:b/>
          <w:bCs/>
        </w:rPr>
        <w:t>nnex</w:t>
      </w:r>
      <w:r w:rsidRPr="00712624">
        <w:rPr>
          <w:rFonts w:ascii="Times New Roman" w:eastAsia="Times New Roman" w:hAnsi="Times New Roman" w:cs="Times New Roman"/>
          <w:b/>
          <w:bCs/>
          <w:spacing w:val="-2"/>
        </w:rPr>
        <w:t xml:space="preserve"> </w:t>
      </w:r>
      <w:r w:rsidRPr="00712624">
        <w:rPr>
          <w:rFonts w:ascii="Times New Roman" w:eastAsia="Times New Roman" w:hAnsi="Times New Roman" w:cs="Times New Roman"/>
          <w:b/>
          <w:bCs/>
        </w:rPr>
        <w:t>2</w:t>
      </w:r>
      <w:r w:rsidR="00735BCB">
        <w:rPr>
          <w:rFonts w:ascii="Times New Roman" w:eastAsia="Times New Roman" w:hAnsi="Times New Roman" w:cs="Times New Roman"/>
          <w:b/>
          <w:bCs/>
        </w:rPr>
        <w:t xml:space="preserve"> </w:t>
      </w:r>
      <w:r w:rsidRPr="00735BCB">
        <w:rPr>
          <w:rFonts w:ascii="Times New Roman" w:eastAsia="Times New Roman" w:hAnsi="Times New Roman" w:cs="Times New Roman"/>
          <w:b/>
          <w:bCs/>
          <w:spacing w:val="1"/>
        </w:rPr>
        <w:t>S</w:t>
      </w:r>
      <w:r w:rsidRPr="00735BCB">
        <w:rPr>
          <w:rFonts w:ascii="Times New Roman" w:eastAsia="Times New Roman" w:hAnsi="Times New Roman" w:cs="Times New Roman"/>
          <w:b/>
          <w:bCs/>
        </w:rPr>
        <w:t>tan</w:t>
      </w:r>
      <w:r w:rsidRPr="00735BCB">
        <w:rPr>
          <w:rFonts w:ascii="Times New Roman" w:eastAsia="Times New Roman" w:hAnsi="Times New Roman" w:cs="Times New Roman"/>
          <w:b/>
          <w:bCs/>
          <w:spacing w:val="1"/>
        </w:rPr>
        <w:t>d</w:t>
      </w:r>
      <w:r w:rsidRPr="00735BCB">
        <w:rPr>
          <w:rFonts w:ascii="Times New Roman" w:eastAsia="Times New Roman" w:hAnsi="Times New Roman" w:cs="Times New Roman"/>
          <w:b/>
          <w:bCs/>
        </w:rPr>
        <w:t>a</w:t>
      </w:r>
      <w:r w:rsidRPr="00735BCB">
        <w:rPr>
          <w:rFonts w:ascii="Times New Roman" w:eastAsia="Times New Roman" w:hAnsi="Times New Roman" w:cs="Times New Roman"/>
          <w:b/>
          <w:bCs/>
          <w:spacing w:val="-1"/>
        </w:rPr>
        <w:t>r</w:t>
      </w:r>
      <w:r w:rsidRPr="00735BCB">
        <w:rPr>
          <w:rFonts w:ascii="Times New Roman" w:eastAsia="Times New Roman" w:hAnsi="Times New Roman" w:cs="Times New Roman"/>
          <w:b/>
          <w:bCs/>
          <w:spacing w:val="1"/>
        </w:rPr>
        <w:t>d</w:t>
      </w:r>
      <w:r w:rsidRPr="00735BCB">
        <w:rPr>
          <w:rFonts w:ascii="Times New Roman" w:eastAsia="Times New Roman" w:hAnsi="Times New Roman" w:cs="Times New Roman"/>
          <w:b/>
          <w:bCs/>
          <w:spacing w:val="2"/>
        </w:rPr>
        <w:t>s</w:t>
      </w:r>
      <w:r w:rsidRPr="00735BCB">
        <w:rPr>
          <w:rFonts w:ascii="Times New Roman" w:eastAsia="Times New Roman" w:hAnsi="Times New Roman" w:cs="Times New Roman"/>
        </w:rPr>
        <w:t>.</w:t>
      </w:r>
    </w:p>
    <w:p w14:paraId="4F0C2990" w14:textId="77777777" w:rsidR="00015D47" w:rsidRPr="00BB795B" w:rsidRDefault="0026255B" w:rsidP="00BB795B">
      <w:pPr>
        <w:pStyle w:val="ListParagraph"/>
        <w:numPr>
          <w:ilvl w:val="0"/>
          <w:numId w:val="3"/>
        </w:numPr>
        <w:tabs>
          <w:tab w:val="left" w:pos="1580"/>
        </w:tabs>
        <w:spacing w:after="0" w:line="240" w:lineRule="auto"/>
        <w:ind w:right="-20" w:firstLine="0"/>
        <w:jc w:val="both"/>
        <w:rPr>
          <w:rFonts w:ascii="Times New Roman" w:eastAsia="Times New Roman" w:hAnsi="Times New Roman" w:cs="Times New Roman"/>
        </w:rPr>
      </w:pPr>
      <w:r w:rsidRPr="00712624">
        <w:rPr>
          <w:rFonts w:ascii="Times New Roman" w:eastAsia="Times New Roman" w:hAnsi="Times New Roman" w:cs="Times New Roman"/>
        </w:rPr>
        <w:t>D</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v</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lop</w:t>
      </w:r>
      <w:r w:rsidRPr="00712624">
        <w:rPr>
          <w:rFonts w:ascii="Times New Roman" w:eastAsia="Times New Roman" w:hAnsi="Times New Roman" w:cs="Times New Roman"/>
          <w:spacing w:val="1"/>
        </w:rPr>
        <w:t>m</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nt of</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a</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w </w:t>
      </w:r>
      <w:r w:rsidR="001C060B" w:rsidRPr="001C060B">
        <w:rPr>
          <w:rFonts w:ascii="Times New Roman" w:eastAsia="Times New Roman" w:hAnsi="Times New Roman" w:cs="Times New Roman"/>
          <w:b/>
          <w:bCs/>
          <w:spacing w:val="2"/>
        </w:rPr>
        <w:t>Annex 1 Standard</w:t>
      </w:r>
      <w:r w:rsidRPr="00712624">
        <w:rPr>
          <w:rFonts w:ascii="Times New Roman" w:eastAsia="Times New Roman" w:hAnsi="Times New Roman" w:cs="Times New Roman"/>
          <w:b/>
          <w:bCs/>
          <w:spacing w:val="3"/>
        </w:rPr>
        <w:t xml:space="preserve"> </w:t>
      </w:r>
      <w:r w:rsidRPr="00712624">
        <w:rPr>
          <w:rFonts w:ascii="Times New Roman" w:eastAsia="Times New Roman" w:hAnsi="Times New Roman" w:cs="Times New Roman"/>
        </w:rPr>
        <w:t>or</w:t>
      </w:r>
      <w:r w:rsidRPr="00712624">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Annex 2 Standard</w:t>
      </w:r>
      <w:r w:rsidRPr="00712624">
        <w:rPr>
          <w:rFonts w:ascii="Times New Roman" w:eastAsia="Times New Roman" w:hAnsi="Times New Roman" w:cs="Times New Roman"/>
        </w:rPr>
        <w:t>.</w:t>
      </w:r>
    </w:p>
    <w:p w14:paraId="20A35F98" w14:textId="77777777" w:rsidR="00015D47" w:rsidRPr="00BB795B" w:rsidRDefault="0026255B" w:rsidP="00BB795B">
      <w:pPr>
        <w:pStyle w:val="ListParagraph"/>
        <w:numPr>
          <w:ilvl w:val="0"/>
          <w:numId w:val="3"/>
        </w:numPr>
        <w:tabs>
          <w:tab w:val="left" w:pos="1580"/>
        </w:tabs>
        <w:spacing w:after="0" w:line="240" w:lineRule="auto"/>
        <w:ind w:right="-20" w:firstLine="0"/>
        <w:jc w:val="both"/>
        <w:rPr>
          <w:rFonts w:ascii="Times New Roman" w:eastAsia="Times New Roman" w:hAnsi="Times New Roman" w:cs="Times New Roman"/>
        </w:rPr>
      </w:pP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ss</w:t>
      </w:r>
      <w:r w:rsidRPr="00712624">
        <w:rPr>
          <w:rFonts w:ascii="Times New Roman" w:eastAsia="Times New Roman" w:hAnsi="Times New Roman" w:cs="Times New Roman"/>
          <w:spacing w:val="3"/>
        </w:rPr>
        <w:t>u</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of a </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uida</w:t>
      </w:r>
      <w:r w:rsidRPr="00712624">
        <w:rPr>
          <w:rFonts w:ascii="Times New Roman" w:eastAsia="Times New Roman" w:hAnsi="Times New Roman" w:cs="Times New Roman"/>
          <w:spacing w:val="2"/>
        </w:rPr>
        <w:t>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note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s provid</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d for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5"/>
        </w:rPr>
        <w:t>b</w:t>
      </w:r>
      <w:r w:rsidRPr="00712624">
        <w:rPr>
          <w:rFonts w:ascii="Times New Roman" w:eastAsia="Times New Roman" w:hAnsi="Times New Roman" w:cs="Times New Roman"/>
        </w:rPr>
        <w:t xml:space="preserve">y </w:t>
      </w:r>
      <w:r w:rsidRPr="00712624">
        <w:rPr>
          <w:rFonts w:ascii="Times New Roman" w:eastAsia="Times New Roman" w:hAnsi="Times New Roman" w:cs="Times New Roman"/>
          <w:b/>
          <w:bCs/>
        </w:rPr>
        <w:t>Dist</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spacing w:val="3"/>
        </w:rPr>
        <w:t>i</w:t>
      </w:r>
      <w:r w:rsidRPr="00712624">
        <w:rPr>
          <w:rFonts w:ascii="Times New Roman" w:eastAsia="Times New Roman" w:hAnsi="Times New Roman" w:cs="Times New Roman"/>
          <w:b/>
          <w:bCs/>
          <w:spacing w:val="1"/>
        </w:rPr>
        <w:t>bu</w:t>
      </w:r>
      <w:r w:rsidRPr="00712624">
        <w:rPr>
          <w:rFonts w:ascii="Times New Roman" w:eastAsia="Times New Roman" w:hAnsi="Times New Roman" w:cs="Times New Roman"/>
          <w:b/>
          <w:bCs/>
        </w:rPr>
        <w:t>tion Co</w:t>
      </w:r>
      <w:r w:rsidRPr="00712624">
        <w:rPr>
          <w:rFonts w:ascii="Times New Roman" w:eastAsia="Times New Roman" w:hAnsi="Times New Roman" w:cs="Times New Roman"/>
          <w:b/>
          <w:bCs/>
          <w:spacing w:val="1"/>
        </w:rPr>
        <w:t>d</w:t>
      </w:r>
      <w:r w:rsidRPr="00712624">
        <w:rPr>
          <w:rFonts w:ascii="Times New Roman" w:eastAsia="Times New Roman" w:hAnsi="Times New Roman" w:cs="Times New Roman"/>
          <w:b/>
          <w:bCs/>
        </w:rPr>
        <w:t xml:space="preserve">e </w:t>
      </w:r>
      <w:r w:rsidRPr="00712624">
        <w:rPr>
          <w:rFonts w:ascii="Times New Roman" w:eastAsia="Times New Roman" w:hAnsi="Times New Roman" w:cs="Times New Roman"/>
        </w:rPr>
        <w:t>D</w:t>
      </w:r>
      <w:r w:rsidRPr="00712624">
        <w:rPr>
          <w:rFonts w:ascii="Times New Roman" w:eastAsia="Times New Roman" w:hAnsi="Times New Roman" w:cs="Times New Roman"/>
          <w:spacing w:val="-1"/>
        </w:rPr>
        <w:t>G</w:t>
      </w:r>
      <w:r w:rsidRPr="00712624">
        <w:rPr>
          <w:rFonts w:ascii="Times New Roman" w:eastAsia="Times New Roman" w:hAnsi="Times New Roman" w:cs="Times New Roman"/>
        </w:rPr>
        <w:t xml:space="preserve">C 4.2 </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w:t>
      </w:r>
    </w:p>
    <w:p w14:paraId="3696FB5F" w14:textId="77777777" w:rsidR="00015D47" w:rsidRPr="00712624" w:rsidRDefault="0026255B" w:rsidP="00BB795B">
      <w:pPr>
        <w:pStyle w:val="ListParagraph"/>
        <w:numPr>
          <w:ilvl w:val="0"/>
          <w:numId w:val="3"/>
        </w:numPr>
        <w:tabs>
          <w:tab w:val="left" w:pos="1580"/>
        </w:tabs>
        <w:spacing w:after="0" w:line="240" w:lineRule="auto"/>
        <w:ind w:right="-20" w:firstLine="0"/>
        <w:jc w:val="both"/>
        <w:rPr>
          <w:rFonts w:ascii="Times New Roman" w:eastAsia="Times New Roman" w:hAnsi="Times New Roman" w:cs="Times New Roman"/>
        </w:rPr>
      </w:pPr>
      <w:r w:rsidRPr="00712624">
        <w:rPr>
          <w:rFonts w:ascii="Times New Roman" w:eastAsia="Times New Roman" w:hAnsi="Times New Roman" w:cs="Times New Roman"/>
        </w:rPr>
        <w:t>A</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mod</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fi</w:t>
      </w:r>
      <w:r w:rsidRPr="00712624">
        <w:rPr>
          <w:rFonts w:ascii="Times New Roman" w:eastAsia="Times New Roman" w:hAnsi="Times New Roman" w:cs="Times New Roman"/>
          <w:spacing w:val="1"/>
        </w:rPr>
        <w:t>c</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ons to 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rPr>
        <w:t>Dist</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rPr>
        <w:t>i</w:t>
      </w:r>
      <w:r w:rsidRPr="00712624">
        <w:rPr>
          <w:rFonts w:ascii="Times New Roman" w:eastAsia="Times New Roman" w:hAnsi="Times New Roman" w:cs="Times New Roman"/>
          <w:b/>
          <w:bCs/>
          <w:spacing w:val="1"/>
        </w:rPr>
        <w:t>bu</w:t>
      </w:r>
      <w:r w:rsidRPr="00712624">
        <w:rPr>
          <w:rFonts w:ascii="Times New Roman" w:eastAsia="Times New Roman" w:hAnsi="Times New Roman" w:cs="Times New Roman"/>
          <w:b/>
          <w:bCs/>
        </w:rPr>
        <w:t>tion Co</w:t>
      </w:r>
      <w:r w:rsidRPr="00712624">
        <w:rPr>
          <w:rFonts w:ascii="Times New Roman" w:eastAsia="Times New Roman" w:hAnsi="Times New Roman" w:cs="Times New Roman"/>
          <w:b/>
          <w:bCs/>
          <w:spacing w:val="1"/>
        </w:rPr>
        <w:t>d</w:t>
      </w:r>
      <w:r w:rsidRPr="00712624">
        <w:rPr>
          <w:rFonts w:ascii="Times New Roman" w:eastAsia="Times New Roman" w:hAnsi="Times New Roman" w:cs="Times New Roman"/>
          <w:b/>
          <w:bCs/>
        </w:rPr>
        <w:t>e</w:t>
      </w:r>
      <w:r w:rsidRPr="00712624">
        <w:rPr>
          <w:rFonts w:ascii="Times New Roman" w:eastAsia="Times New Roman" w:hAnsi="Times New Roman" w:cs="Times New Roman"/>
        </w:rPr>
        <w:t xml:space="preserve">, </w:t>
      </w:r>
      <w:r w:rsidR="001C060B" w:rsidRPr="001C060B">
        <w:rPr>
          <w:rFonts w:ascii="Times New Roman" w:eastAsia="Times New Roman" w:hAnsi="Times New Roman" w:cs="Times New Roman"/>
          <w:b/>
          <w:bCs/>
        </w:rPr>
        <w:t>Annex 1 Standard</w:t>
      </w:r>
      <w:r w:rsidRPr="00712624">
        <w:rPr>
          <w:rFonts w:ascii="Times New Roman" w:eastAsia="Times New Roman" w:hAnsi="Times New Roman" w:cs="Times New Roman"/>
          <w:b/>
          <w:bCs/>
        </w:rPr>
        <w:t>s</w:t>
      </w:r>
      <w:r w:rsidRPr="00712624">
        <w:rPr>
          <w:rFonts w:ascii="Times New Roman" w:eastAsia="Times New Roman" w:hAnsi="Times New Roman" w:cs="Times New Roman"/>
          <w:b/>
          <w:bCs/>
          <w:spacing w:val="2"/>
        </w:rPr>
        <w:t xml:space="preserve"> </w:t>
      </w:r>
      <w:r w:rsidRPr="00712624">
        <w:rPr>
          <w:rFonts w:ascii="Times New Roman" w:eastAsia="Times New Roman" w:hAnsi="Times New Roman" w:cs="Times New Roman"/>
        </w:rPr>
        <w:t>or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rPr>
        <w:t>Ap</w:t>
      </w:r>
      <w:r w:rsidRPr="00712624">
        <w:rPr>
          <w:rFonts w:ascii="Times New Roman" w:eastAsia="Times New Roman" w:hAnsi="Times New Roman" w:cs="Times New Roman"/>
          <w:b/>
          <w:bCs/>
          <w:spacing w:val="1"/>
        </w:rPr>
        <w:t>p</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spacing w:val="1"/>
        </w:rPr>
        <w:t>nd</w:t>
      </w:r>
      <w:r w:rsidRPr="00712624">
        <w:rPr>
          <w:rFonts w:ascii="Times New Roman" w:eastAsia="Times New Roman" w:hAnsi="Times New Roman" w:cs="Times New Roman"/>
          <w:b/>
          <w:bCs/>
        </w:rPr>
        <w:t>ix 2</w:t>
      </w:r>
    </w:p>
    <w:p w14:paraId="59364B58" w14:textId="77777777" w:rsidR="00242A6B" w:rsidRDefault="0026255B" w:rsidP="00242A6B">
      <w:pPr>
        <w:spacing w:before="25" w:after="0" w:line="240" w:lineRule="auto"/>
        <w:ind w:left="1605" w:right="113"/>
        <w:jc w:val="both"/>
        <w:rPr>
          <w:rFonts w:ascii="Times New Roman" w:eastAsia="Times New Roman" w:hAnsi="Times New Roman" w:cs="Times New Roman"/>
        </w:rPr>
      </w:pPr>
      <w:proofErr w:type="gramStart"/>
      <w:r w:rsidRPr="00242A6B">
        <w:rPr>
          <w:rFonts w:ascii="Times New Roman" w:eastAsia="Times New Roman" w:hAnsi="Times New Roman" w:cs="Times New Roman"/>
          <w:b/>
          <w:bCs/>
          <w:spacing w:val="1"/>
        </w:rPr>
        <w:t>S</w:t>
      </w:r>
      <w:r w:rsidRPr="00242A6B">
        <w:rPr>
          <w:rFonts w:ascii="Times New Roman" w:eastAsia="Times New Roman" w:hAnsi="Times New Roman" w:cs="Times New Roman"/>
          <w:b/>
          <w:bCs/>
        </w:rPr>
        <w:t>tan</w:t>
      </w:r>
      <w:r w:rsidRPr="00242A6B">
        <w:rPr>
          <w:rFonts w:ascii="Times New Roman" w:eastAsia="Times New Roman" w:hAnsi="Times New Roman" w:cs="Times New Roman"/>
          <w:b/>
          <w:bCs/>
          <w:spacing w:val="1"/>
        </w:rPr>
        <w:t>d</w:t>
      </w:r>
      <w:r w:rsidRPr="00242A6B">
        <w:rPr>
          <w:rFonts w:ascii="Times New Roman" w:eastAsia="Times New Roman" w:hAnsi="Times New Roman" w:cs="Times New Roman"/>
          <w:b/>
          <w:bCs/>
        </w:rPr>
        <w:t>a</w:t>
      </w:r>
      <w:r w:rsidRPr="00242A6B">
        <w:rPr>
          <w:rFonts w:ascii="Times New Roman" w:eastAsia="Times New Roman" w:hAnsi="Times New Roman" w:cs="Times New Roman"/>
          <w:b/>
          <w:bCs/>
          <w:spacing w:val="-1"/>
        </w:rPr>
        <w:t>r</w:t>
      </w:r>
      <w:r w:rsidRPr="00242A6B">
        <w:rPr>
          <w:rFonts w:ascii="Times New Roman" w:eastAsia="Times New Roman" w:hAnsi="Times New Roman" w:cs="Times New Roman"/>
          <w:b/>
          <w:bCs/>
          <w:spacing w:val="1"/>
        </w:rPr>
        <w:t>d</w:t>
      </w:r>
      <w:r w:rsidRPr="00242A6B">
        <w:rPr>
          <w:rFonts w:ascii="Times New Roman" w:eastAsia="Times New Roman" w:hAnsi="Times New Roman" w:cs="Times New Roman"/>
          <w:b/>
          <w:bCs/>
        </w:rPr>
        <w:t>,</w:t>
      </w:r>
      <w:proofErr w:type="gramEnd"/>
      <w:r w:rsidRPr="00242A6B">
        <w:rPr>
          <w:rFonts w:ascii="Times New Roman" w:eastAsia="Times New Roman" w:hAnsi="Times New Roman" w:cs="Times New Roman"/>
          <w:b/>
          <w:bCs/>
          <w:spacing w:val="1"/>
        </w:rPr>
        <w:t xml:space="preserve"> </w:t>
      </w:r>
      <w:r w:rsidRPr="00242A6B">
        <w:rPr>
          <w:rFonts w:ascii="Times New Roman" w:eastAsia="Times New Roman" w:hAnsi="Times New Roman" w:cs="Times New Roman"/>
        </w:rPr>
        <w:t>or</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rPr>
        <w:t>is</w:t>
      </w:r>
      <w:r w:rsidRPr="00242A6B">
        <w:rPr>
          <w:rFonts w:ascii="Times New Roman" w:eastAsia="Times New Roman" w:hAnsi="Times New Roman" w:cs="Times New Roman"/>
          <w:spacing w:val="1"/>
        </w:rPr>
        <w:t>s</w:t>
      </w:r>
      <w:r w:rsidRPr="00242A6B">
        <w:rPr>
          <w:rFonts w:ascii="Times New Roman" w:eastAsia="Times New Roman" w:hAnsi="Times New Roman" w:cs="Times New Roman"/>
        </w:rPr>
        <w:t>ue</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rPr>
        <w:t xml:space="preserve">of </w:t>
      </w:r>
      <w:r w:rsidRPr="00242A6B">
        <w:rPr>
          <w:rFonts w:ascii="Times New Roman" w:eastAsia="Times New Roman" w:hAnsi="Times New Roman" w:cs="Times New Roman"/>
          <w:spacing w:val="-1"/>
        </w:rPr>
        <w:t>f</w:t>
      </w:r>
      <w:r w:rsidRPr="00242A6B">
        <w:rPr>
          <w:rFonts w:ascii="Times New Roman" w:eastAsia="Times New Roman" w:hAnsi="Times New Roman" w:cs="Times New Roman"/>
        </w:rPr>
        <w:t>o</w:t>
      </w:r>
      <w:r w:rsidRPr="00242A6B">
        <w:rPr>
          <w:rFonts w:ascii="Times New Roman" w:eastAsia="Times New Roman" w:hAnsi="Times New Roman" w:cs="Times New Roman"/>
          <w:spacing w:val="-1"/>
        </w:rPr>
        <w:t>r</w:t>
      </w:r>
      <w:r w:rsidRPr="00242A6B">
        <w:rPr>
          <w:rFonts w:ascii="Times New Roman" w:eastAsia="Times New Roman" w:hAnsi="Times New Roman" w:cs="Times New Roman"/>
        </w:rPr>
        <w:t xml:space="preserve">mal </w:t>
      </w:r>
      <w:r w:rsidRPr="00242A6B">
        <w:rPr>
          <w:rFonts w:ascii="Times New Roman" w:eastAsia="Times New Roman" w:hAnsi="Times New Roman" w:cs="Times New Roman"/>
          <w:spacing w:val="-2"/>
        </w:rPr>
        <w:t>g</w:t>
      </w:r>
      <w:r w:rsidRPr="00242A6B">
        <w:rPr>
          <w:rFonts w:ascii="Times New Roman" w:eastAsia="Times New Roman" w:hAnsi="Times New Roman" w:cs="Times New Roman"/>
        </w:rPr>
        <w:t>uida</w:t>
      </w:r>
      <w:r w:rsidRPr="00242A6B">
        <w:rPr>
          <w:rFonts w:ascii="Times New Roman" w:eastAsia="Times New Roman" w:hAnsi="Times New Roman" w:cs="Times New Roman"/>
          <w:spacing w:val="2"/>
        </w:rPr>
        <w:t>n</w:t>
      </w:r>
      <w:r w:rsidRPr="00242A6B">
        <w:rPr>
          <w:rFonts w:ascii="Times New Roman" w:eastAsia="Times New Roman" w:hAnsi="Times New Roman" w:cs="Times New Roman"/>
          <w:spacing w:val="-1"/>
        </w:rPr>
        <w:t>c</w:t>
      </w:r>
      <w:r w:rsidRPr="00242A6B">
        <w:rPr>
          <w:rFonts w:ascii="Times New Roman" w:eastAsia="Times New Roman" w:hAnsi="Times New Roman" w:cs="Times New Roman"/>
        </w:rPr>
        <w:t>e</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rPr>
        <w:t xml:space="preserve">notes </w:t>
      </w:r>
      <w:r w:rsidRPr="00242A6B">
        <w:rPr>
          <w:rFonts w:ascii="Times New Roman" w:eastAsia="Times New Roman" w:hAnsi="Times New Roman" w:cs="Times New Roman"/>
          <w:spacing w:val="-1"/>
        </w:rPr>
        <w:t>w</w:t>
      </w:r>
      <w:r w:rsidRPr="00242A6B">
        <w:rPr>
          <w:rFonts w:ascii="Times New Roman" w:eastAsia="Times New Roman" w:hAnsi="Times New Roman" w:cs="Times New Roman"/>
        </w:rPr>
        <w:t>i</w:t>
      </w:r>
      <w:r w:rsidRPr="00242A6B">
        <w:rPr>
          <w:rFonts w:ascii="Times New Roman" w:eastAsia="Times New Roman" w:hAnsi="Times New Roman" w:cs="Times New Roman"/>
          <w:spacing w:val="1"/>
        </w:rPr>
        <w:t>l</w:t>
      </w:r>
      <w:r w:rsidRPr="00242A6B">
        <w:rPr>
          <w:rFonts w:ascii="Times New Roman" w:eastAsia="Times New Roman" w:hAnsi="Times New Roman" w:cs="Times New Roman"/>
        </w:rPr>
        <w:t>l</w:t>
      </w:r>
      <w:r w:rsidRPr="00242A6B">
        <w:rPr>
          <w:rFonts w:ascii="Times New Roman" w:eastAsia="Times New Roman" w:hAnsi="Times New Roman" w:cs="Times New Roman"/>
          <w:spacing w:val="3"/>
        </w:rPr>
        <w:t xml:space="preserve"> </w:t>
      </w:r>
      <w:r w:rsidRPr="00242A6B">
        <w:rPr>
          <w:rFonts w:ascii="Times New Roman" w:eastAsia="Times New Roman" w:hAnsi="Times New Roman" w:cs="Times New Roman"/>
        </w:rPr>
        <w:t>be</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rPr>
        <w:t>subj</w:t>
      </w:r>
      <w:r w:rsidRPr="00242A6B">
        <w:rPr>
          <w:rFonts w:ascii="Times New Roman" w:eastAsia="Times New Roman" w:hAnsi="Times New Roman" w:cs="Times New Roman"/>
          <w:spacing w:val="-1"/>
        </w:rPr>
        <w:t>ec</w:t>
      </w:r>
      <w:r w:rsidRPr="00242A6B">
        <w:rPr>
          <w:rFonts w:ascii="Times New Roman" w:eastAsia="Times New Roman" w:hAnsi="Times New Roman" w:cs="Times New Roman"/>
        </w:rPr>
        <w:t xml:space="preserve">t </w:t>
      </w:r>
      <w:r w:rsidRPr="00242A6B">
        <w:rPr>
          <w:rFonts w:ascii="Times New Roman" w:eastAsia="Times New Roman" w:hAnsi="Times New Roman" w:cs="Times New Roman"/>
          <w:spacing w:val="1"/>
        </w:rPr>
        <w:t>t</w:t>
      </w:r>
      <w:r w:rsidRPr="00242A6B">
        <w:rPr>
          <w:rFonts w:ascii="Times New Roman" w:eastAsia="Times New Roman" w:hAnsi="Times New Roman" w:cs="Times New Roman"/>
        </w:rPr>
        <w:t xml:space="preserve">o the </w:t>
      </w:r>
      <w:r w:rsidRPr="00242A6B">
        <w:rPr>
          <w:rFonts w:ascii="Times New Roman" w:eastAsia="Times New Roman" w:hAnsi="Times New Roman" w:cs="Times New Roman"/>
          <w:spacing w:val="-1"/>
        </w:rPr>
        <w:t>re</w:t>
      </w:r>
      <w:r w:rsidRPr="00242A6B">
        <w:rPr>
          <w:rFonts w:ascii="Times New Roman" w:eastAsia="Times New Roman" w:hAnsi="Times New Roman" w:cs="Times New Roman"/>
          <w:spacing w:val="3"/>
        </w:rPr>
        <w:t>l</w:t>
      </w:r>
      <w:r w:rsidRPr="00242A6B">
        <w:rPr>
          <w:rFonts w:ascii="Times New Roman" w:eastAsia="Times New Roman" w:hAnsi="Times New Roman" w:cs="Times New Roman"/>
          <w:spacing w:val="-1"/>
        </w:rPr>
        <w:t>e</w:t>
      </w:r>
      <w:r w:rsidRPr="00242A6B">
        <w:rPr>
          <w:rFonts w:ascii="Times New Roman" w:eastAsia="Times New Roman" w:hAnsi="Times New Roman" w:cs="Times New Roman"/>
        </w:rPr>
        <w:t>v</w:t>
      </w:r>
      <w:r w:rsidRPr="00242A6B">
        <w:rPr>
          <w:rFonts w:ascii="Times New Roman" w:eastAsia="Times New Roman" w:hAnsi="Times New Roman" w:cs="Times New Roman"/>
          <w:spacing w:val="-1"/>
        </w:rPr>
        <w:t>a</w:t>
      </w:r>
      <w:r w:rsidRPr="00242A6B">
        <w:rPr>
          <w:rFonts w:ascii="Times New Roman" w:eastAsia="Times New Roman" w:hAnsi="Times New Roman" w:cs="Times New Roman"/>
        </w:rPr>
        <w:t>nt</w:t>
      </w:r>
      <w:r w:rsidRPr="00242A6B">
        <w:rPr>
          <w:rFonts w:ascii="Times New Roman" w:eastAsia="Times New Roman" w:hAnsi="Times New Roman" w:cs="Times New Roman"/>
          <w:spacing w:val="3"/>
        </w:rPr>
        <w:t xml:space="preserve"> </w:t>
      </w:r>
      <w:r w:rsidRPr="00242A6B">
        <w:rPr>
          <w:rFonts w:ascii="Times New Roman" w:eastAsia="Times New Roman" w:hAnsi="Times New Roman" w:cs="Times New Roman"/>
          <w:spacing w:val="-1"/>
        </w:rPr>
        <w:t>f</w:t>
      </w:r>
      <w:r w:rsidRPr="00242A6B">
        <w:rPr>
          <w:rFonts w:ascii="Times New Roman" w:eastAsia="Times New Roman" w:hAnsi="Times New Roman" w:cs="Times New Roman"/>
        </w:rPr>
        <w:t>o</w:t>
      </w:r>
      <w:r w:rsidRPr="00242A6B">
        <w:rPr>
          <w:rFonts w:ascii="Times New Roman" w:eastAsia="Times New Roman" w:hAnsi="Times New Roman" w:cs="Times New Roman"/>
          <w:spacing w:val="-1"/>
        </w:rPr>
        <w:t>r</w:t>
      </w:r>
      <w:r w:rsidRPr="00242A6B">
        <w:rPr>
          <w:rFonts w:ascii="Times New Roman" w:eastAsia="Times New Roman" w:hAnsi="Times New Roman" w:cs="Times New Roman"/>
        </w:rPr>
        <w:t xml:space="preserve">mal </w:t>
      </w:r>
      <w:r w:rsidR="00242A6B">
        <w:rPr>
          <w:rFonts w:ascii="Times New Roman" w:eastAsia="Times New Roman" w:hAnsi="Times New Roman" w:cs="Times New Roman"/>
        </w:rPr>
        <w:t xml:space="preserve">  </w:t>
      </w:r>
      <w:r w:rsidRPr="00242A6B">
        <w:rPr>
          <w:rFonts w:ascii="Times New Roman" w:eastAsia="Times New Roman" w:hAnsi="Times New Roman" w:cs="Times New Roman"/>
          <w:spacing w:val="-1"/>
        </w:rPr>
        <w:t>c</w:t>
      </w:r>
      <w:r w:rsidRPr="00242A6B">
        <w:rPr>
          <w:rFonts w:ascii="Times New Roman" w:eastAsia="Times New Roman" w:hAnsi="Times New Roman" w:cs="Times New Roman"/>
        </w:rPr>
        <w:t xml:space="preserve">onsultation and </w:t>
      </w:r>
      <w:r w:rsidRPr="00242A6B">
        <w:rPr>
          <w:rFonts w:ascii="Times New Roman" w:eastAsia="Times New Roman" w:hAnsi="Times New Roman" w:cs="Times New Roman"/>
          <w:spacing w:val="-1"/>
        </w:rPr>
        <w:t>a</w:t>
      </w:r>
      <w:r w:rsidRPr="00242A6B">
        <w:rPr>
          <w:rFonts w:ascii="Times New Roman" w:eastAsia="Times New Roman" w:hAnsi="Times New Roman" w:cs="Times New Roman"/>
        </w:rPr>
        <w:t>ppro</w:t>
      </w:r>
      <w:r w:rsidRPr="00242A6B">
        <w:rPr>
          <w:rFonts w:ascii="Times New Roman" w:eastAsia="Times New Roman" w:hAnsi="Times New Roman" w:cs="Times New Roman"/>
          <w:spacing w:val="-1"/>
        </w:rPr>
        <w:t>v</w:t>
      </w:r>
      <w:r w:rsidRPr="00242A6B">
        <w:rPr>
          <w:rFonts w:ascii="Times New Roman" w:eastAsia="Times New Roman" w:hAnsi="Times New Roman" w:cs="Times New Roman"/>
          <w:spacing w:val="1"/>
        </w:rPr>
        <w:t>a</w:t>
      </w:r>
      <w:r w:rsidRPr="00242A6B">
        <w:rPr>
          <w:rFonts w:ascii="Times New Roman" w:eastAsia="Times New Roman" w:hAnsi="Times New Roman" w:cs="Times New Roman"/>
        </w:rPr>
        <w:t>l pro</w:t>
      </w:r>
      <w:r w:rsidRPr="00242A6B">
        <w:rPr>
          <w:rFonts w:ascii="Times New Roman" w:eastAsia="Times New Roman" w:hAnsi="Times New Roman" w:cs="Times New Roman"/>
          <w:spacing w:val="-1"/>
        </w:rPr>
        <w:t>ce</w:t>
      </w:r>
      <w:r w:rsidRPr="00242A6B">
        <w:rPr>
          <w:rFonts w:ascii="Times New Roman" w:eastAsia="Times New Roman" w:hAnsi="Times New Roman" w:cs="Times New Roman"/>
        </w:rPr>
        <w:t>du</w:t>
      </w:r>
      <w:r w:rsidRPr="00242A6B">
        <w:rPr>
          <w:rFonts w:ascii="Times New Roman" w:eastAsia="Times New Roman" w:hAnsi="Times New Roman" w:cs="Times New Roman"/>
          <w:spacing w:val="1"/>
        </w:rPr>
        <w:t>r</w:t>
      </w:r>
      <w:r w:rsidRPr="00242A6B">
        <w:rPr>
          <w:rFonts w:ascii="Times New Roman" w:eastAsia="Times New Roman" w:hAnsi="Times New Roman" w:cs="Times New Roman"/>
          <w:spacing w:val="-1"/>
        </w:rPr>
        <w:t>e</w:t>
      </w:r>
      <w:r w:rsidRPr="00242A6B">
        <w:rPr>
          <w:rFonts w:ascii="Times New Roman" w:eastAsia="Times New Roman" w:hAnsi="Times New Roman" w:cs="Times New Roman"/>
        </w:rPr>
        <w:t>s.</w:t>
      </w:r>
    </w:p>
    <w:p w14:paraId="12F55506" w14:textId="77777777" w:rsidR="00015D47" w:rsidRPr="00242A6B" w:rsidRDefault="0026255B" w:rsidP="00242A6B">
      <w:pPr>
        <w:pStyle w:val="ListParagraph"/>
        <w:numPr>
          <w:ilvl w:val="0"/>
          <w:numId w:val="7"/>
        </w:numPr>
        <w:spacing w:before="25" w:after="0" w:line="240" w:lineRule="auto"/>
        <w:ind w:left="1560" w:right="113" w:hanging="284"/>
        <w:jc w:val="both"/>
        <w:rPr>
          <w:rFonts w:ascii="Times New Roman" w:eastAsia="Times New Roman" w:hAnsi="Times New Roman" w:cs="Times New Roman"/>
        </w:rPr>
      </w:pPr>
      <w:r w:rsidRPr="00242A6B">
        <w:rPr>
          <w:rFonts w:ascii="Times New Roman" w:eastAsia="Times New Roman" w:hAnsi="Times New Roman" w:cs="Times New Roman"/>
        </w:rPr>
        <w:t xml:space="preserve">A </w:t>
      </w:r>
      <w:r w:rsidRPr="00242A6B">
        <w:rPr>
          <w:rFonts w:ascii="Times New Roman" w:eastAsia="Times New Roman" w:hAnsi="Times New Roman" w:cs="Times New Roman"/>
          <w:spacing w:val="-1"/>
        </w:rPr>
        <w:t>re</w:t>
      </w:r>
      <w:r w:rsidRPr="00242A6B">
        <w:rPr>
          <w:rFonts w:ascii="Times New Roman" w:eastAsia="Times New Roman" w:hAnsi="Times New Roman" w:cs="Times New Roman"/>
        </w:rPr>
        <w:t xml:space="preserve">port to the </w:t>
      </w:r>
      <w:r w:rsidRPr="00242A6B">
        <w:rPr>
          <w:rFonts w:ascii="Times New Roman" w:eastAsia="Times New Roman" w:hAnsi="Times New Roman" w:cs="Times New Roman"/>
          <w:b/>
          <w:bCs/>
        </w:rPr>
        <w:t>Autho</w:t>
      </w:r>
      <w:r w:rsidRPr="00242A6B">
        <w:rPr>
          <w:rFonts w:ascii="Times New Roman" w:eastAsia="Times New Roman" w:hAnsi="Times New Roman" w:cs="Times New Roman"/>
          <w:b/>
          <w:bCs/>
          <w:spacing w:val="-1"/>
        </w:rPr>
        <w:t>r</w:t>
      </w:r>
      <w:r w:rsidRPr="00242A6B">
        <w:rPr>
          <w:rFonts w:ascii="Times New Roman" w:eastAsia="Times New Roman" w:hAnsi="Times New Roman" w:cs="Times New Roman"/>
          <w:b/>
          <w:bCs/>
        </w:rPr>
        <w:t>i</w:t>
      </w:r>
      <w:r w:rsidRPr="00242A6B">
        <w:rPr>
          <w:rFonts w:ascii="Times New Roman" w:eastAsia="Times New Roman" w:hAnsi="Times New Roman" w:cs="Times New Roman"/>
          <w:b/>
          <w:bCs/>
          <w:spacing w:val="2"/>
        </w:rPr>
        <w:t>t</w:t>
      </w:r>
      <w:r w:rsidRPr="00242A6B">
        <w:rPr>
          <w:rFonts w:ascii="Times New Roman" w:eastAsia="Times New Roman" w:hAnsi="Times New Roman" w:cs="Times New Roman"/>
          <w:b/>
          <w:bCs/>
        </w:rPr>
        <w:t xml:space="preserve">y </w:t>
      </w:r>
      <w:r w:rsidRPr="00242A6B">
        <w:rPr>
          <w:rFonts w:ascii="Times New Roman" w:eastAsia="Times New Roman" w:hAnsi="Times New Roman" w:cs="Times New Roman"/>
        </w:rPr>
        <w:t>s</w:t>
      </w:r>
      <w:r w:rsidRPr="00242A6B">
        <w:rPr>
          <w:rFonts w:ascii="Times New Roman" w:eastAsia="Times New Roman" w:hAnsi="Times New Roman" w:cs="Times New Roman"/>
          <w:spacing w:val="-1"/>
        </w:rPr>
        <w:t>e</w:t>
      </w:r>
      <w:r w:rsidRPr="00242A6B">
        <w:rPr>
          <w:rFonts w:ascii="Times New Roman" w:eastAsia="Times New Roman" w:hAnsi="Times New Roman" w:cs="Times New Roman"/>
        </w:rPr>
        <w:t>t</w:t>
      </w:r>
      <w:r w:rsidRPr="00242A6B">
        <w:rPr>
          <w:rFonts w:ascii="Times New Roman" w:eastAsia="Times New Roman" w:hAnsi="Times New Roman" w:cs="Times New Roman"/>
          <w:spacing w:val="1"/>
        </w:rPr>
        <w:t>t</w:t>
      </w:r>
      <w:r w:rsidRPr="00242A6B">
        <w:rPr>
          <w:rFonts w:ascii="Times New Roman" w:eastAsia="Times New Roman" w:hAnsi="Times New Roman" w:cs="Times New Roman"/>
        </w:rPr>
        <w:t>ing</w:t>
      </w:r>
      <w:r w:rsidRPr="00242A6B">
        <w:rPr>
          <w:rFonts w:ascii="Times New Roman" w:eastAsia="Times New Roman" w:hAnsi="Times New Roman" w:cs="Times New Roman"/>
          <w:spacing w:val="-2"/>
        </w:rPr>
        <w:t xml:space="preserve"> </w:t>
      </w:r>
      <w:r w:rsidRPr="00242A6B">
        <w:rPr>
          <w:rFonts w:ascii="Times New Roman" w:eastAsia="Times New Roman" w:hAnsi="Times New Roman" w:cs="Times New Roman"/>
        </w:rPr>
        <w:t xml:space="preserve">out </w:t>
      </w:r>
      <w:r w:rsidRPr="00242A6B">
        <w:rPr>
          <w:rFonts w:ascii="Times New Roman" w:eastAsia="Times New Roman" w:hAnsi="Times New Roman" w:cs="Times New Roman"/>
          <w:spacing w:val="1"/>
        </w:rPr>
        <w:t>t</w:t>
      </w:r>
      <w:r w:rsidRPr="00242A6B">
        <w:rPr>
          <w:rFonts w:ascii="Times New Roman" w:eastAsia="Times New Roman" w:hAnsi="Times New Roman" w:cs="Times New Roman"/>
        </w:rPr>
        <w:t>he</w:t>
      </w:r>
      <w:r w:rsidRPr="00242A6B">
        <w:rPr>
          <w:rFonts w:ascii="Times New Roman" w:eastAsia="Times New Roman" w:hAnsi="Times New Roman" w:cs="Times New Roman"/>
          <w:spacing w:val="-1"/>
        </w:rPr>
        <w:t xml:space="preserve"> f</w:t>
      </w:r>
      <w:r w:rsidRPr="00242A6B">
        <w:rPr>
          <w:rFonts w:ascii="Times New Roman" w:eastAsia="Times New Roman" w:hAnsi="Times New Roman" w:cs="Times New Roman"/>
        </w:rPr>
        <w:t>ind</w:t>
      </w:r>
      <w:r w:rsidRPr="00242A6B">
        <w:rPr>
          <w:rFonts w:ascii="Times New Roman" w:eastAsia="Times New Roman" w:hAnsi="Times New Roman" w:cs="Times New Roman"/>
          <w:spacing w:val="1"/>
        </w:rPr>
        <w:t>i</w:t>
      </w:r>
      <w:r w:rsidRPr="00242A6B">
        <w:rPr>
          <w:rFonts w:ascii="Times New Roman" w:eastAsia="Times New Roman" w:hAnsi="Times New Roman" w:cs="Times New Roman"/>
          <w:spacing w:val="2"/>
        </w:rPr>
        <w:t>n</w:t>
      </w:r>
      <w:r w:rsidRPr="00242A6B">
        <w:rPr>
          <w:rFonts w:ascii="Times New Roman" w:eastAsia="Times New Roman" w:hAnsi="Times New Roman" w:cs="Times New Roman"/>
          <w:spacing w:val="-2"/>
        </w:rPr>
        <w:t>g</w:t>
      </w:r>
      <w:r w:rsidRPr="00242A6B">
        <w:rPr>
          <w:rFonts w:ascii="Times New Roman" w:eastAsia="Times New Roman" w:hAnsi="Times New Roman" w:cs="Times New Roman"/>
        </w:rPr>
        <w:t>s</w:t>
      </w:r>
      <w:r w:rsidRPr="00242A6B">
        <w:rPr>
          <w:rFonts w:ascii="Times New Roman" w:eastAsia="Times New Roman" w:hAnsi="Times New Roman" w:cs="Times New Roman"/>
          <w:spacing w:val="2"/>
        </w:rPr>
        <w:t xml:space="preserve"> </w:t>
      </w:r>
      <w:r w:rsidRPr="00242A6B">
        <w:rPr>
          <w:rFonts w:ascii="Times New Roman" w:eastAsia="Times New Roman" w:hAnsi="Times New Roman" w:cs="Times New Roman"/>
        </w:rPr>
        <w:t>of</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rPr>
        <w:t>the</w:t>
      </w:r>
      <w:r w:rsidRPr="00242A6B">
        <w:rPr>
          <w:rFonts w:ascii="Times New Roman" w:eastAsia="Times New Roman" w:hAnsi="Times New Roman" w:cs="Times New Roman"/>
          <w:spacing w:val="4"/>
        </w:rPr>
        <w:t xml:space="preserve"> </w:t>
      </w:r>
      <w:r w:rsidRPr="00242A6B">
        <w:rPr>
          <w:rFonts w:ascii="Times New Roman" w:eastAsia="Times New Roman" w:hAnsi="Times New Roman" w:cs="Times New Roman"/>
          <w:b/>
          <w:bCs/>
          <w:spacing w:val="-3"/>
        </w:rPr>
        <w:t>P</w:t>
      </w:r>
      <w:r w:rsidRPr="00242A6B">
        <w:rPr>
          <w:rFonts w:ascii="Times New Roman" w:eastAsia="Times New Roman" w:hAnsi="Times New Roman" w:cs="Times New Roman"/>
          <w:b/>
          <w:bCs/>
        </w:rPr>
        <w:t>a</w:t>
      </w:r>
      <w:r w:rsidRPr="00242A6B">
        <w:rPr>
          <w:rFonts w:ascii="Times New Roman" w:eastAsia="Times New Roman" w:hAnsi="Times New Roman" w:cs="Times New Roman"/>
          <w:b/>
          <w:bCs/>
          <w:spacing w:val="1"/>
        </w:rPr>
        <w:t>n</w:t>
      </w:r>
      <w:r w:rsidRPr="00242A6B">
        <w:rPr>
          <w:rFonts w:ascii="Times New Roman" w:eastAsia="Times New Roman" w:hAnsi="Times New Roman" w:cs="Times New Roman"/>
          <w:b/>
          <w:bCs/>
          <w:spacing w:val="-1"/>
        </w:rPr>
        <w:t>e</w:t>
      </w:r>
      <w:r w:rsidRPr="00242A6B">
        <w:rPr>
          <w:rFonts w:ascii="Times New Roman" w:eastAsia="Times New Roman" w:hAnsi="Times New Roman" w:cs="Times New Roman"/>
          <w:b/>
          <w:bCs/>
        </w:rPr>
        <w:t>l</w:t>
      </w:r>
      <w:r w:rsidRPr="00242A6B">
        <w:rPr>
          <w:rFonts w:ascii="Times New Roman" w:eastAsia="Times New Roman" w:hAnsi="Times New Roman" w:cs="Times New Roman"/>
          <w:b/>
          <w:bCs/>
          <w:spacing w:val="1"/>
        </w:rPr>
        <w:t xml:space="preserve"> </w:t>
      </w:r>
      <w:r w:rsidRPr="00242A6B">
        <w:rPr>
          <w:rFonts w:ascii="Times New Roman" w:eastAsia="Times New Roman" w:hAnsi="Times New Roman" w:cs="Times New Roman"/>
          <w:spacing w:val="-1"/>
        </w:rPr>
        <w:t>a</w:t>
      </w:r>
      <w:r w:rsidRPr="00242A6B">
        <w:rPr>
          <w:rFonts w:ascii="Times New Roman" w:eastAsia="Times New Roman" w:hAnsi="Times New Roman" w:cs="Times New Roman"/>
        </w:rPr>
        <w:t xml:space="preserve">nd </w:t>
      </w:r>
      <w:r w:rsidRPr="00242A6B">
        <w:rPr>
          <w:rFonts w:ascii="Times New Roman" w:eastAsia="Times New Roman" w:hAnsi="Times New Roman" w:cs="Times New Roman"/>
          <w:spacing w:val="-1"/>
        </w:rPr>
        <w:t>a</w:t>
      </w:r>
      <w:r w:rsidRPr="00242A6B">
        <w:rPr>
          <w:rFonts w:ascii="Times New Roman" w:eastAsia="Times New Roman" w:hAnsi="Times New Roman" w:cs="Times New Roman"/>
          <w:spacing w:val="5"/>
        </w:rPr>
        <w:t>n</w:t>
      </w:r>
      <w:r w:rsidRPr="00242A6B">
        <w:rPr>
          <w:rFonts w:ascii="Times New Roman" w:eastAsia="Times New Roman" w:hAnsi="Times New Roman" w:cs="Times New Roman"/>
        </w:rPr>
        <w:t>y obse</w:t>
      </w:r>
      <w:r w:rsidRPr="00242A6B">
        <w:rPr>
          <w:rFonts w:ascii="Times New Roman" w:eastAsia="Times New Roman" w:hAnsi="Times New Roman" w:cs="Times New Roman"/>
          <w:spacing w:val="-1"/>
        </w:rPr>
        <w:t>r</w:t>
      </w:r>
      <w:r w:rsidRPr="00242A6B">
        <w:rPr>
          <w:rFonts w:ascii="Times New Roman" w:eastAsia="Times New Roman" w:hAnsi="Times New Roman" w:cs="Times New Roman"/>
        </w:rPr>
        <w:t>v</w:t>
      </w:r>
      <w:r w:rsidRPr="00242A6B">
        <w:rPr>
          <w:rFonts w:ascii="Times New Roman" w:eastAsia="Times New Roman" w:hAnsi="Times New Roman" w:cs="Times New Roman"/>
          <w:spacing w:val="-1"/>
        </w:rPr>
        <w:t>a</w:t>
      </w:r>
      <w:r w:rsidRPr="00242A6B">
        <w:rPr>
          <w:rFonts w:ascii="Times New Roman" w:eastAsia="Times New Roman" w:hAnsi="Times New Roman" w:cs="Times New Roman"/>
        </w:rPr>
        <w:t>t</w:t>
      </w:r>
      <w:r w:rsidRPr="00242A6B">
        <w:rPr>
          <w:rFonts w:ascii="Times New Roman" w:eastAsia="Times New Roman" w:hAnsi="Times New Roman" w:cs="Times New Roman"/>
          <w:spacing w:val="1"/>
        </w:rPr>
        <w:t>i</w:t>
      </w:r>
      <w:r w:rsidRPr="00242A6B">
        <w:rPr>
          <w:rFonts w:ascii="Times New Roman" w:eastAsia="Times New Roman" w:hAnsi="Times New Roman" w:cs="Times New Roman"/>
        </w:rPr>
        <w:t>ons on wh</w:t>
      </w:r>
      <w:r w:rsidRPr="00242A6B">
        <w:rPr>
          <w:rFonts w:ascii="Times New Roman" w:eastAsia="Times New Roman" w:hAnsi="Times New Roman" w:cs="Times New Roman"/>
          <w:spacing w:val="-1"/>
        </w:rPr>
        <w:t>e</w:t>
      </w:r>
      <w:r w:rsidRPr="00242A6B">
        <w:rPr>
          <w:rFonts w:ascii="Times New Roman" w:eastAsia="Times New Roman" w:hAnsi="Times New Roman" w:cs="Times New Roman"/>
        </w:rPr>
        <w:t>th</w:t>
      </w:r>
      <w:r w:rsidRPr="00242A6B">
        <w:rPr>
          <w:rFonts w:ascii="Times New Roman" w:eastAsia="Times New Roman" w:hAnsi="Times New Roman" w:cs="Times New Roman"/>
          <w:spacing w:val="2"/>
        </w:rPr>
        <w:t>e</w:t>
      </w:r>
      <w:r w:rsidRPr="00242A6B">
        <w:rPr>
          <w:rFonts w:ascii="Times New Roman" w:eastAsia="Times New Roman" w:hAnsi="Times New Roman" w:cs="Times New Roman"/>
        </w:rPr>
        <w:t>r</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rPr>
        <w:t>the</w:t>
      </w:r>
      <w:r w:rsidRPr="00242A6B">
        <w:rPr>
          <w:rFonts w:ascii="Times New Roman" w:eastAsia="Times New Roman" w:hAnsi="Times New Roman" w:cs="Times New Roman"/>
          <w:spacing w:val="-1"/>
        </w:rPr>
        <w:t>r</w:t>
      </w:r>
      <w:r w:rsidRPr="00242A6B">
        <w:rPr>
          <w:rFonts w:ascii="Times New Roman" w:eastAsia="Times New Roman" w:hAnsi="Times New Roman" w:cs="Times New Roman"/>
        </w:rPr>
        <w:t>e</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rPr>
        <w:t>is no</w:t>
      </w:r>
      <w:r w:rsidRPr="00242A6B">
        <w:rPr>
          <w:rFonts w:ascii="Times New Roman" w:eastAsia="Times New Roman" w:hAnsi="Times New Roman" w:cs="Times New Roman"/>
          <w:spacing w:val="2"/>
        </w:rPr>
        <w:t>n</w:t>
      </w:r>
      <w:r w:rsidRPr="00242A6B">
        <w:rPr>
          <w:rFonts w:ascii="Times New Roman" w:eastAsia="Times New Roman" w:hAnsi="Times New Roman" w:cs="Times New Roman"/>
          <w:spacing w:val="-1"/>
        </w:rPr>
        <w:t>-c</w:t>
      </w:r>
      <w:r w:rsidRPr="00242A6B">
        <w:rPr>
          <w:rFonts w:ascii="Times New Roman" w:eastAsia="Times New Roman" w:hAnsi="Times New Roman" w:cs="Times New Roman"/>
        </w:rPr>
        <w:t>omp</w:t>
      </w:r>
      <w:r w:rsidRPr="00242A6B">
        <w:rPr>
          <w:rFonts w:ascii="Times New Roman" w:eastAsia="Times New Roman" w:hAnsi="Times New Roman" w:cs="Times New Roman"/>
          <w:spacing w:val="1"/>
        </w:rPr>
        <w:t>l</w:t>
      </w:r>
      <w:r w:rsidRPr="00242A6B">
        <w:rPr>
          <w:rFonts w:ascii="Times New Roman" w:eastAsia="Times New Roman" w:hAnsi="Times New Roman" w:cs="Times New Roman"/>
        </w:rPr>
        <w:t>ia</w:t>
      </w:r>
      <w:r w:rsidRPr="00242A6B">
        <w:rPr>
          <w:rFonts w:ascii="Times New Roman" w:eastAsia="Times New Roman" w:hAnsi="Times New Roman" w:cs="Times New Roman"/>
          <w:spacing w:val="2"/>
        </w:rPr>
        <w:t>n</w:t>
      </w:r>
      <w:r w:rsidRPr="00242A6B">
        <w:rPr>
          <w:rFonts w:ascii="Times New Roman" w:eastAsia="Times New Roman" w:hAnsi="Times New Roman" w:cs="Times New Roman"/>
          <w:spacing w:val="-1"/>
        </w:rPr>
        <w:t>c</w:t>
      </w:r>
      <w:r w:rsidRPr="00242A6B">
        <w:rPr>
          <w:rFonts w:ascii="Times New Roman" w:eastAsia="Times New Roman" w:hAnsi="Times New Roman" w:cs="Times New Roman"/>
        </w:rPr>
        <w:t>e</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rPr>
        <w:t>or</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rPr>
        <w:t>no</w:t>
      </w:r>
      <w:r w:rsidRPr="00242A6B">
        <w:rPr>
          <w:rFonts w:ascii="Times New Roman" w:eastAsia="Times New Roman" w:hAnsi="Times New Roman" w:cs="Times New Roman"/>
          <w:spacing w:val="1"/>
        </w:rPr>
        <w:t>n</w:t>
      </w:r>
      <w:r w:rsidRPr="00242A6B">
        <w:rPr>
          <w:rFonts w:ascii="Times New Roman" w:eastAsia="Times New Roman" w:hAnsi="Times New Roman" w:cs="Times New Roman"/>
          <w:spacing w:val="-1"/>
        </w:rPr>
        <w:t>-c</w:t>
      </w:r>
      <w:r w:rsidRPr="00242A6B">
        <w:rPr>
          <w:rFonts w:ascii="Times New Roman" w:eastAsia="Times New Roman" w:hAnsi="Times New Roman" w:cs="Times New Roman"/>
        </w:rPr>
        <w:t>ompatib</w:t>
      </w:r>
      <w:r w:rsidRPr="00242A6B">
        <w:rPr>
          <w:rFonts w:ascii="Times New Roman" w:eastAsia="Times New Roman" w:hAnsi="Times New Roman" w:cs="Times New Roman"/>
          <w:spacing w:val="1"/>
        </w:rPr>
        <w:t>i</w:t>
      </w:r>
      <w:r w:rsidRPr="00242A6B">
        <w:rPr>
          <w:rFonts w:ascii="Times New Roman" w:eastAsia="Times New Roman" w:hAnsi="Times New Roman" w:cs="Times New Roman"/>
        </w:rPr>
        <w:t>l</w:t>
      </w:r>
      <w:r w:rsidRPr="00242A6B">
        <w:rPr>
          <w:rFonts w:ascii="Times New Roman" w:eastAsia="Times New Roman" w:hAnsi="Times New Roman" w:cs="Times New Roman"/>
          <w:spacing w:val="1"/>
        </w:rPr>
        <w:t>i</w:t>
      </w:r>
      <w:r w:rsidRPr="00242A6B">
        <w:rPr>
          <w:rFonts w:ascii="Times New Roman" w:eastAsia="Times New Roman" w:hAnsi="Times New Roman" w:cs="Times New Roman"/>
          <w:spacing w:val="3"/>
        </w:rPr>
        <w:t>t</w:t>
      </w:r>
      <w:r w:rsidRPr="00242A6B">
        <w:rPr>
          <w:rFonts w:ascii="Times New Roman" w:eastAsia="Times New Roman" w:hAnsi="Times New Roman" w:cs="Times New Roman"/>
        </w:rPr>
        <w:t>y</w:t>
      </w:r>
      <w:r w:rsidRPr="00242A6B">
        <w:rPr>
          <w:rFonts w:ascii="Times New Roman" w:eastAsia="Times New Roman" w:hAnsi="Times New Roman" w:cs="Times New Roman"/>
          <w:spacing w:val="-5"/>
        </w:rPr>
        <w:t xml:space="preserve"> </w:t>
      </w:r>
      <w:r w:rsidRPr="00242A6B">
        <w:rPr>
          <w:rFonts w:ascii="Times New Roman" w:eastAsia="Times New Roman" w:hAnsi="Times New Roman" w:cs="Times New Roman"/>
        </w:rPr>
        <w:t>wi</w:t>
      </w:r>
      <w:r w:rsidRPr="00242A6B">
        <w:rPr>
          <w:rFonts w:ascii="Times New Roman" w:eastAsia="Times New Roman" w:hAnsi="Times New Roman" w:cs="Times New Roman"/>
          <w:spacing w:val="3"/>
        </w:rPr>
        <w:t>t</w:t>
      </w:r>
      <w:r w:rsidRPr="00242A6B">
        <w:rPr>
          <w:rFonts w:ascii="Times New Roman" w:eastAsia="Times New Roman" w:hAnsi="Times New Roman" w:cs="Times New Roman"/>
        </w:rPr>
        <w:t xml:space="preserve">h the </w:t>
      </w:r>
      <w:r w:rsidRPr="00242A6B">
        <w:rPr>
          <w:rFonts w:ascii="Times New Roman" w:eastAsia="Times New Roman" w:hAnsi="Times New Roman" w:cs="Times New Roman"/>
          <w:b/>
          <w:bCs/>
        </w:rPr>
        <w:t>Dist</w:t>
      </w:r>
      <w:r w:rsidRPr="00242A6B">
        <w:rPr>
          <w:rFonts w:ascii="Times New Roman" w:eastAsia="Times New Roman" w:hAnsi="Times New Roman" w:cs="Times New Roman"/>
          <w:b/>
          <w:bCs/>
          <w:spacing w:val="-1"/>
        </w:rPr>
        <w:t>r</w:t>
      </w:r>
      <w:r w:rsidRPr="00242A6B">
        <w:rPr>
          <w:rFonts w:ascii="Times New Roman" w:eastAsia="Times New Roman" w:hAnsi="Times New Roman" w:cs="Times New Roman"/>
          <w:b/>
          <w:bCs/>
        </w:rPr>
        <w:t>i</w:t>
      </w:r>
      <w:r w:rsidRPr="00242A6B">
        <w:rPr>
          <w:rFonts w:ascii="Times New Roman" w:eastAsia="Times New Roman" w:hAnsi="Times New Roman" w:cs="Times New Roman"/>
          <w:b/>
          <w:bCs/>
          <w:spacing w:val="1"/>
        </w:rPr>
        <w:t>bu</w:t>
      </w:r>
      <w:r w:rsidRPr="00242A6B">
        <w:rPr>
          <w:rFonts w:ascii="Times New Roman" w:eastAsia="Times New Roman" w:hAnsi="Times New Roman" w:cs="Times New Roman"/>
          <w:b/>
          <w:bCs/>
        </w:rPr>
        <w:t>tion Co</w:t>
      </w:r>
      <w:r w:rsidRPr="00242A6B">
        <w:rPr>
          <w:rFonts w:ascii="Times New Roman" w:eastAsia="Times New Roman" w:hAnsi="Times New Roman" w:cs="Times New Roman"/>
          <w:b/>
          <w:bCs/>
          <w:spacing w:val="1"/>
        </w:rPr>
        <w:t>d</w:t>
      </w:r>
      <w:r w:rsidRPr="00242A6B">
        <w:rPr>
          <w:rFonts w:ascii="Times New Roman" w:eastAsia="Times New Roman" w:hAnsi="Times New Roman" w:cs="Times New Roman"/>
          <w:b/>
          <w:bCs/>
        </w:rPr>
        <w:t>e</w:t>
      </w:r>
      <w:r w:rsidR="00C900D5" w:rsidRPr="00242A6B">
        <w:rPr>
          <w:rFonts w:ascii="Times New Roman" w:eastAsia="Times New Roman" w:hAnsi="Times New Roman" w:cs="Times New Roman"/>
        </w:rPr>
        <w:t xml:space="preserve">. </w:t>
      </w:r>
      <w:r w:rsidRPr="00242A6B">
        <w:rPr>
          <w:rFonts w:ascii="Times New Roman" w:eastAsia="Times New Roman" w:hAnsi="Times New Roman" w:cs="Times New Roman"/>
          <w:spacing w:val="-6"/>
        </w:rPr>
        <w:t>I</w:t>
      </w:r>
      <w:r w:rsidRPr="00242A6B">
        <w:rPr>
          <w:rFonts w:ascii="Times New Roman" w:eastAsia="Times New Roman" w:hAnsi="Times New Roman" w:cs="Times New Roman"/>
        </w:rPr>
        <w:t>n</w:t>
      </w:r>
      <w:r w:rsidRPr="00242A6B">
        <w:rPr>
          <w:rFonts w:ascii="Times New Roman" w:eastAsia="Times New Roman" w:hAnsi="Times New Roman" w:cs="Times New Roman"/>
          <w:spacing w:val="1"/>
        </w:rPr>
        <w:t>f</w:t>
      </w:r>
      <w:r w:rsidRPr="00242A6B">
        <w:rPr>
          <w:rFonts w:ascii="Times New Roman" w:eastAsia="Times New Roman" w:hAnsi="Times New Roman" w:cs="Times New Roman"/>
        </w:rPr>
        <w:t>o</w:t>
      </w:r>
      <w:r w:rsidRPr="00242A6B">
        <w:rPr>
          <w:rFonts w:ascii="Times New Roman" w:eastAsia="Times New Roman" w:hAnsi="Times New Roman" w:cs="Times New Roman"/>
          <w:spacing w:val="-1"/>
        </w:rPr>
        <w:t>r</w:t>
      </w:r>
      <w:r w:rsidRPr="00242A6B">
        <w:rPr>
          <w:rFonts w:ascii="Times New Roman" w:eastAsia="Times New Roman" w:hAnsi="Times New Roman" w:cs="Times New Roman"/>
        </w:rPr>
        <w:t>mal vie</w:t>
      </w:r>
      <w:r w:rsidRPr="00242A6B">
        <w:rPr>
          <w:rFonts w:ascii="Times New Roman" w:eastAsia="Times New Roman" w:hAnsi="Times New Roman" w:cs="Times New Roman"/>
          <w:spacing w:val="-1"/>
        </w:rPr>
        <w:t>w</w:t>
      </w:r>
      <w:r w:rsidRPr="00242A6B">
        <w:rPr>
          <w:rFonts w:ascii="Times New Roman" w:eastAsia="Times New Roman" w:hAnsi="Times New Roman" w:cs="Times New Roman"/>
        </w:rPr>
        <w:t>s m</w:t>
      </w:r>
      <w:r w:rsidRPr="00242A6B">
        <w:rPr>
          <w:rFonts w:ascii="Times New Roman" w:eastAsia="Times New Roman" w:hAnsi="Times New Roman" w:cs="Times New Roman"/>
          <w:spacing w:val="4"/>
        </w:rPr>
        <w:t>a</w:t>
      </w:r>
      <w:r w:rsidRPr="00242A6B">
        <w:rPr>
          <w:rFonts w:ascii="Times New Roman" w:eastAsia="Times New Roman" w:hAnsi="Times New Roman" w:cs="Times New Roman"/>
        </w:rPr>
        <w:t>y</w:t>
      </w:r>
      <w:r w:rsidRPr="00242A6B">
        <w:rPr>
          <w:rFonts w:ascii="Times New Roman" w:eastAsia="Times New Roman" w:hAnsi="Times New Roman" w:cs="Times New Roman"/>
          <w:spacing w:val="-5"/>
        </w:rPr>
        <w:t xml:space="preserve"> </w:t>
      </w:r>
      <w:r w:rsidRPr="00242A6B">
        <w:rPr>
          <w:rFonts w:ascii="Times New Roman" w:eastAsia="Times New Roman" w:hAnsi="Times New Roman" w:cs="Times New Roman"/>
        </w:rPr>
        <w:t>be</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rPr>
        <w:t>pub</w:t>
      </w:r>
      <w:r w:rsidRPr="00242A6B">
        <w:rPr>
          <w:rFonts w:ascii="Times New Roman" w:eastAsia="Times New Roman" w:hAnsi="Times New Roman" w:cs="Times New Roman"/>
          <w:spacing w:val="3"/>
        </w:rPr>
        <w:t>l</w:t>
      </w:r>
      <w:r w:rsidRPr="00242A6B">
        <w:rPr>
          <w:rFonts w:ascii="Times New Roman" w:eastAsia="Times New Roman" w:hAnsi="Times New Roman" w:cs="Times New Roman"/>
        </w:rPr>
        <w:t xml:space="preserve">ished </w:t>
      </w:r>
      <w:r w:rsidRPr="00242A6B">
        <w:rPr>
          <w:rFonts w:ascii="Times New Roman" w:eastAsia="Times New Roman" w:hAnsi="Times New Roman" w:cs="Times New Roman"/>
          <w:spacing w:val="-1"/>
        </w:rPr>
        <w:t>a</w:t>
      </w:r>
      <w:r w:rsidRPr="00242A6B">
        <w:rPr>
          <w:rFonts w:ascii="Times New Roman" w:eastAsia="Times New Roman" w:hAnsi="Times New Roman" w:cs="Times New Roman"/>
        </w:rPr>
        <w:t xml:space="preserve">s an </w:t>
      </w:r>
      <w:proofErr w:type="spellStart"/>
      <w:r w:rsidRPr="00242A6B">
        <w:rPr>
          <w:rFonts w:ascii="Times New Roman" w:eastAsia="Times New Roman" w:hAnsi="Times New Roman" w:cs="Times New Roman"/>
          <w:spacing w:val="-1"/>
        </w:rPr>
        <w:t>u</w:t>
      </w:r>
      <w:r w:rsidRPr="00242A6B">
        <w:rPr>
          <w:rFonts w:ascii="Times New Roman" w:eastAsia="Times New Roman" w:hAnsi="Times New Roman" w:cs="Times New Roman"/>
        </w:rPr>
        <w:t>n</w:t>
      </w:r>
      <w:r w:rsidRPr="00242A6B">
        <w:rPr>
          <w:rFonts w:ascii="Times New Roman" w:eastAsia="Times New Roman" w:hAnsi="Times New Roman" w:cs="Times New Roman"/>
          <w:spacing w:val="-1"/>
        </w:rPr>
        <w:t>a</w:t>
      </w:r>
      <w:r w:rsidRPr="00242A6B">
        <w:rPr>
          <w:rFonts w:ascii="Times New Roman" w:eastAsia="Times New Roman" w:hAnsi="Times New Roman" w:cs="Times New Roman"/>
        </w:rPr>
        <w:t>t</w:t>
      </w:r>
      <w:r w:rsidRPr="00242A6B">
        <w:rPr>
          <w:rFonts w:ascii="Times New Roman" w:eastAsia="Times New Roman" w:hAnsi="Times New Roman" w:cs="Times New Roman"/>
          <w:spacing w:val="1"/>
        </w:rPr>
        <w:t>t</w:t>
      </w:r>
      <w:r w:rsidRPr="00242A6B">
        <w:rPr>
          <w:rFonts w:ascii="Times New Roman" w:eastAsia="Times New Roman" w:hAnsi="Times New Roman" w:cs="Times New Roman"/>
        </w:rPr>
        <w:t>ribut</w:t>
      </w:r>
      <w:r w:rsidRPr="00242A6B">
        <w:rPr>
          <w:rFonts w:ascii="Times New Roman" w:eastAsia="Times New Roman" w:hAnsi="Times New Roman" w:cs="Times New Roman"/>
          <w:spacing w:val="-1"/>
        </w:rPr>
        <w:t>a</w:t>
      </w:r>
      <w:r w:rsidRPr="00242A6B">
        <w:rPr>
          <w:rFonts w:ascii="Times New Roman" w:eastAsia="Times New Roman" w:hAnsi="Times New Roman" w:cs="Times New Roman"/>
        </w:rPr>
        <w:t>ble</w:t>
      </w:r>
      <w:proofErr w:type="spellEnd"/>
      <w:r w:rsidRPr="00242A6B">
        <w:rPr>
          <w:rFonts w:ascii="Times New Roman" w:eastAsia="Times New Roman" w:hAnsi="Times New Roman" w:cs="Times New Roman"/>
        </w:rPr>
        <w:t xml:space="preserve"> r</w:t>
      </w:r>
      <w:r w:rsidRPr="00242A6B">
        <w:rPr>
          <w:rFonts w:ascii="Times New Roman" w:eastAsia="Times New Roman" w:hAnsi="Times New Roman" w:cs="Times New Roman"/>
          <w:spacing w:val="-2"/>
        </w:rPr>
        <w:t>e</w:t>
      </w:r>
      <w:r w:rsidRPr="00242A6B">
        <w:rPr>
          <w:rFonts w:ascii="Times New Roman" w:eastAsia="Times New Roman" w:hAnsi="Times New Roman" w:cs="Times New Roman"/>
        </w:rPr>
        <w:t xml:space="preserve">port on the </w:t>
      </w:r>
      <w:r w:rsidRPr="00242A6B">
        <w:rPr>
          <w:rFonts w:ascii="Times New Roman" w:eastAsia="Times New Roman" w:hAnsi="Times New Roman" w:cs="Times New Roman"/>
          <w:b/>
          <w:bCs/>
        </w:rPr>
        <w:t>Dis</w:t>
      </w:r>
      <w:r w:rsidRPr="00242A6B">
        <w:rPr>
          <w:rFonts w:ascii="Times New Roman" w:eastAsia="Times New Roman" w:hAnsi="Times New Roman" w:cs="Times New Roman"/>
          <w:b/>
          <w:bCs/>
          <w:spacing w:val="2"/>
        </w:rPr>
        <w:t>t</w:t>
      </w:r>
      <w:r w:rsidRPr="00242A6B">
        <w:rPr>
          <w:rFonts w:ascii="Times New Roman" w:eastAsia="Times New Roman" w:hAnsi="Times New Roman" w:cs="Times New Roman"/>
          <w:b/>
          <w:bCs/>
          <w:spacing w:val="-1"/>
        </w:rPr>
        <w:t>r</w:t>
      </w:r>
      <w:r w:rsidRPr="00242A6B">
        <w:rPr>
          <w:rFonts w:ascii="Times New Roman" w:eastAsia="Times New Roman" w:hAnsi="Times New Roman" w:cs="Times New Roman"/>
          <w:b/>
          <w:bCs/>
        </w:rPr>
        <w:t>i</w:t>
      </w:r>
      <w:r w:rsidRPr="00242A6B">
        <w:rPr>
          <w:rFonts w:ascii="Times New Roman" w:eastAsia="Times New Roman" w:hAnsi="Times New Roman" w:cs="Times New Roman"/>
          <w:b/>
          <w:bCs/>
          <w:spacing w:val="1"/>
        </w:rPr>
        <w:t>bu</w:t>
      </w:r>
      <w:r w:rsidRPr="00242A6B">
        <w:rPr>
          <w:rFonts w:ascii="Times New Roman" w:eastAsia="Times New Roman" w:hAnsi="Times New Roman" w:cs="Times New Roman"/>
          <w:b/>
          <w:bCs/>
        </w:rPr>
        <w:t>tion Co</w:t>
      </w:r>
      <w:r w:rsidRPr="00242A6B">
        <w:rPr>
          <w:rFonts w:ascii="Times New Roman" w:eastAsia="Times New Roman" w:hAnsi="Times New Roman" w:cs="Times New Roman"/>
          <w:b/>
          <w:bCs/>
          <w:spacing w:val="1"/>
        </w:rPr>
        <w:t>d</w:t>
      </w:r>
      <w:r w:rsidRPr="00242A6B">
        <w:rPr>
          <w:rFonts w:ascii="Times New Roman" w:eastAsia="Times New Roman" w:hAnsi="Times New Roman" w:cs="Times New Roman"/>
          <w:b/>
          <w:bCs/>
        </w:rPr>
        <w:t xml:space="preserve">e </w:t>
      </w:r>
      <w:r w:rsidRPr="00242A6B">
        <w:rPr>
          <w:rFonts w:ascii="Times New Roman" w:eastAsia="Times New Roman" w:hAnsi="Times New Roman" w:cs="Times New Roman"/>
        </w:rPr>
        <w:t>w</w:t>
      </w:r>
      <w:r w:rsidRPr="00242A6B">
        <w:rPr>
          <w:rFonts w:ascii="Times New Roman" w:eastAsia="Times New Roman" w:hAnsi="Times New Roman" w:cs="Times New Roman"/>
          <w:spacing w:val="-1"/>
        </w:rPr>
        <w:t>e</w:t>
      </w:r>
      <w:r w:rsidRPr="00242A6B">
        <w:rPr>
          <w:rFonts w:ascii="Times New Roman" w:eastAsia="Times New Roman" w:hAnsi="Times New Roman" w:cs="Times New Roman"/>
        </w:rPr>
        <w:t>bsi</w:t>
      </w:r>
      <w:r w:rsidRPr="00242A6B">
        <w:rPr>
          <w:rFonts w:ascii="Times New Roman" w:eastAsia="Times New Roman" w:hAnsi="Times New Roman" w:cs="Times New Roman"/>
          <w:spacing w:val="1"/>
        </w:rPr>
        <w:t>t</w:t>
      </w:r>
      <w:r w:rsidRPr="00242A6B">
        <w:rPr>
          <w:rFonts w:ascii="Times New Roman" w:eastAsia="Times New Roman" w:hAnsi="Times New Roman" w:cs="Times New Roman"/>
        </w:rPr>
        <w:t>e</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rPr>
        <w:t>wh</w:t>
      </w:r>
      <w:r w:rsidRPr="00242A6B">
        <w:rPr>
          <w:rFonts w:ascii="Times New Roman" w:eastAsia="Times New Roman" w:hAnsi="Times New Roman" w:cs="Times New Roman"/>
          <w:spacing w:val="-1"/>
        </w:rPr>
        <w:t>e</w:t>
      </w:r>
      <w:r w:rsidRPr="00242A6B">
        <w:rPr>
          <w:rFonts w:ascii="Times New Roman" w:eastAsia="Times New Roman" w:hAnsi="Times New Roman" w:cs="Times New Roman"/>
          <w:spacing w:val="1"/>
        </w:rPr>
        <w:t>r</w:t>
      </w:r>
      <w:r w:rsidRPr="00242A6B">
        <w:rPr>
          <w:rFonts w:ascii="Times New Roman" w:eastAsia="Times New Roman" w:hAnsi="Times New Roman" w:cs="Times New Roman"/>
        </w:rPr>
        <w:t>e</w:t>
      </w:r>
      <w:r w:rsidRPr="00242A6B">
        <w:rPr>
          <w:rFonts w:ascii="Times New Roman" w:eastAsia="Times New Roman" w:hAnsi="Times New Roman" w:cs="Times New Roman"/>
          <w:spacing w:val="-1"/>
        </w:rPr>
        <w:t xml:space="preserve"> </w:t>
      </w:r>
      <w:r w:rsidRPr="00242A6B">
        <w:rPr>
          <w:rFonts w:ascii="Times New Roman" w:eastAsia="Times New Roman" w:hAnsi="Times New Roman" w:cs="Times New Roman"/>
          <w:spacing w:val="1"/>
        </w:rPr>
        <w:t>a</w:t>
      </w:r>
      <w:r w:rsidRPr="00242A6B">
        <w:rPr>
          <w:rFonts w:ascii="Times New Roman" w:eastAsia="Times New Roman" w:hAnsi="Times New Roman" w:cs="Times New Roman"/>
        </w:rPr>
        <w:t>g</w:t>
      </w:r>
      <w:r w:rsidRPr="00242A6B">
        <w:rPr>
          <w:rFonts w:ascii="Times New Roman" w:eastAsia="Times New Roman" w:hAnsi="Times New Roman" w:cs="Times New Roman"/>
          <w:spacing w:val="-1"/>
        </w:rPr>
        <w:t>ree</w:t>
      </w:r>
      <w:r w:rsidRPr="00242A6B">
        <w:rPr>
          <w:rFonts w:ascii="Times New Roman" w:eastAsia="Times New Roman" w:hAnsi="Times New Roman" w:cs="Times New Roman"/>
        </w:rPr>
        <w:t xml:space="preserve">d </w:t>
      </w:r>
      <w:r w:rsidRPr="00242A6B">
        <w:rPr>
          <w:rFonts w:ascii="Times New Roman" w:eastAsia="Times New Roman" w:hAnsi="Times New Roman" w:cs="Times New Roman"/>
          <w:spacing w:val="5"/>
        </w:rPr>
        <w:t>b</w:t>
      </w:r>
      <w:r w:rsidRPr="00242A6B">
        <w:rPr>
          <w:rFonts w:ascii="Times New Roman" w:eastAsia="Times New Roman" w:hAnsi="Times New Roman" w:cs="Times New Roman"/>
        </w:rPr>
        <w:t>y</w:t>
      </w:r>
      <w:r w:rsidRPr="00242A6B">
        <w:rPr>
          <w:rFonts w:ascii="Times New Roman" w:eastAsia="Times New Roman" w:hAnsi="Times New Roman" w:cs="Times New Roman"/>
          <w:spacing w:val="-5"/>
        </w:rPr>
        <w:t xml:space="preserve"> </w:t>
      </w:r>
      <w:r w:rsidRPr="00242A6B">
        <w:rPr>
          <w:rFonts w:ascii="Times New Roman" w:eastAsia="Times New Roman" w:hAnsi="Times New Roman" w:cs="Times New Roman"/>
        </w:rPr>
        <w:t>the</w:t>
      </w:r>
      <w:r w:rsidRPr="00242A6B">
        <w:rPr>
          <w:rFonts w:ascii="Times New Roman" w:eastAsia="Times New Roman" w:hAnsi="Times New Roman" w:cs="Times New Roman"/>
          <w:spacing w:val="3"/>
        </w:rPr>
        <w:t xml:space="preserve"> </w:t>
      </w:r>
      <w:r w:rsidRPr="00242A6B">
        <w:rPr>
          <w:rFonts w:ascii="Times New Roman" w:eastAsia="Times New Roman" w:hAnsi="Times New Roman" w:cs="Times New Roman"/>
          <w:b/>
          <w:bCs/>
          <w:spacing w:val="-3"/>
        </w:rPr>
        <w:t>P</w:t>
      </w:r>
      <w:r w:rsidRPr="00242A6B">
        <w:rPr>
          <w:rFonts w:ascii="Times New Roman" w:eastAsia="Times New Roman" w:hAnsi="Times New Roman" w:cs="Times New Roman"/>
          <w:b/>
          <w:bCs/>
        </w:rPr>
        <w:t>a</w:t>
      </w:r>
      <w:r w:rsidRPr="00242A6B">
        <w:rPr>
          <w:rFonts w:ascii="Times New Roman" w:eastAsia="Times New Roman" w:hAnsi="Times New Roman" w:cs="Times New Roman"/>
          <w:b/>
          <w:bCs/>
          <w:spacing w:val="1"/>
        </w:rPr>
        <w:t>n</w:t>
      </w:r>
      <w:r w:rsidRPr="00242A6B">
        <w:rPr>
          <w:rFonts w:ascii="Times New Roman" w:eastAsia="Times New Roman" w:hAnsi="Times New Roman" w:cs="Times New Roman"/>
          <w:b/>
          <w:bCs/>
          <w:spacing w:val="-1"/>
        </w:rPr>
        <w:t>e</w:t>
      </w:r>
      <w:r w:rsidRPr="00242A6B">
        <w:rPr>
          <w:rFonts w:ascii="Times New Roman" w:eastAsia="Times New Roman" w:hAnsi="Times New Roman" w:cs="Times New Roman"/>
          <w:b/>
          <w:bCs/>
          <w:spacing w:val="1"/>
        </w:rPr>
        <w:t>l</w:t>
      </w:r>
      <w:r w:rsidRPr="00242A6B">
        <w:rPr>
          <w:rFonts w:ascii="Times New Roman" w:eastAsia="Times New Roman" w:hAnsi="Times New Roman" w:cs="Times New Roman"/>
        </w:rPr>
        <w:t>.</w:t>
      </w:r>
    </w:p>
    <w:p w14:paraId="68CB89CA" w14:textId="77777777" w:rsidR="00015D47" w:rsidRPr="00712624" w:rsidRDefault="00015D47" w:rsidP="00BB795B">
      <w:pPr>
        <w:spacing w:after="0" w:line="240" w:lineRule="auto"/>
        <w:jc w:val="both"/>
        <w:rPr>
          <w:rFonts w:ascii="Times New Roman" w:hAnsi="Times New Roman" w:cs="Times New Roman"/>
        </w:rPr>
      </w:pPr>
    </w:p>
    <w:p w14:paraId="6371F694" w14:textId="77777777" w:rsidR="00015D47" w:rsidRPr="00712624" w:rsidRDefault="0026255B" w:rsidP="00BB795B">
      <w:pPr>
        <w:spacing w:after="0" w:line="240" w:lineRule="auto"/>
        <w:ind w:left="461" w:right="401"/>
        <w:jc w:val="both"/>
        <w:rPr>
          <w:rFonts w:ascii="Times New Roman" w:eastAsia="Times New Roman" w:hAnsi="Times New Roman" w:cs="Times New Roman"/>
        </w:rPr>
      </w:pPr>
      <w:r w:rsidRPr="00712624">
        <w:rPr>
          <w:rFonts w:ascii="Times New Roman" w:eastAsia="Times New Roman" w:hAnsi="Times New Roman" w:cs="Times New Roman"/>
        </w:rPr>
        <w:t>iii.</w:t>
      </w:r>
      <w:r w:rsidRPr="00712624">
        <w:rPr>
          <w:rFonts w:ascii="Times New Roman" w:eastAsia="Times New Roman" w:hAnsi="Times New Roman" w:cs="Times New Roman"/>
          <w:spacing w:val="38"/>
        </w:rPr>
        <w:t xml:space="preserve"> </w:t>
      </w:r>
      <w:r w:rsidRPr="00712624">
        <w:rPr>
          <w:rFonts w:ascii="Times New Roman" w:eastAsia="Times New Roman" w:hAnsi="Times New Roman" w:cs="Times New Roman"/>
          <w:spacing w:val="1"/>
        </w:rPr>
        <w:t>W</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un</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ni</w:t>
      </w:r>
      <w:r w:rsidRPr="00712624">
        <w:rPr>
          <w:rFonts w:ascii="Times New Roman" w:eastAsia="Times New Roman" w:hAnsi="Times New Roman" w:cs="Times New Roman"/>
          <w:spacing w:val="1"/>
        </w:rPr>
        <w:t>m</w:t>
      </w:r>
      <w:r w:rsidRPr="00712624">
        <w:rPr>
          <w:rFonts w:ascii="Times New Roman" w:eastAsia="Times New Roman" w:hAnsi="Times New Roman" w:cs="Times New Roman"/>
        </w:rPr>
        <w:t>i</w:t>
      </w:r>
      <w:r w:rsidRPr="00712624">
        <w:rPr>
          <w:rFonts w:ascii="Times New Roman" w:eastAsia="Times New Roman" w:hAnsi="Times New Roman" w:cs="Times New Roman"/>
          <w:spacing w:val="3"/>
        </w:rPr>
        <w:t>t</w:t>
      </w:r>
      <w:r w:rsidRPr="00712624">
        <w:rPr>
          <w:rFonts w:ascii="Times New Roman" w:eastAsia="Times New Roman" w:hAnsi="Times New Roman" w:cs="Times New Roman"/>
        </w:rPr>
        <w:t>y</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spacing w:val="-1"/>
        </w:rPr>
        <w:t>ca</w:t>
      </w:r>
      <w:r w:rsidRPr="00712624">
        <w:rPr>
          <w:rFonts w:ascii="Times New Roman" w:eastAsia="Times New Roman" w:hAnsi="Times New Roman" w:cs="Times New Roman"/>
        </w:rPr>
        <w:t>nnot</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rPr>
        <w:t>be</w:t>
      </w:r>
      <w:r w:rsidRPr="00712624">
        <w:rPr>
          <w:rFonts w:ascii="Times New Roman" w:eastAsia="Times New Roman" w:hAnsi="Times New Roman" w:cs="Times New Roman"/>
          <w:spacing w:val="-1"/>
        </w:rPr>
        <w:t xml:space="preserve"> r</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d in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4"/>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n a</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matter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lating</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to</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spacing w:val="2"/>
        </w:rPr>
        <w:t>I</w:t>
      </w:r>
      <w:r w:rsidRPr="00712624">
        <w:rPr>
          <w:rFonts w:ascii="Times New Roman" w:eastAsia="Times New Roman" w:hAnsi="Times New Roman" w:cs="Times New Roman"/>
          <w:b/>
          <w:bCs/>
          <w:spacing w:val="1"/>
        </w:rPr>
        <w:t>nd</w:t>
      </w:r>
      <w:r w:rsidRPr="00712624">
        <w:rPr>
          <w:rFonts w:ascii="Times New Roman" w:eastAsia="Times New Roman" w:hAnsi="Times New Roman" w:cs="Times New Roman"/>
          <w:b/>
          <w:bCs/>
        </w:rPr>
        <w:t>iv</w:t>
      </w:r>
      <w:r w:rsidRPr="00712624">
        <w:rPr>
          <w:rFonts w:ascii="Times New Roman" w:eastAsia="Times New Roman" w:hAnsi="Times New Roman" w:cs="Times New Roman"/>
          <w:b/>
          <w:bCs/>
          <w:spacing w:val="-1"/>
        </w:rPr>
        <w:t>i</w:t>
      </w:r>
      <w:r w:rsidRPr="00712624">
        <w:rPr>
          <w:rFonts w:ascii="Times New Roman" w:eastAsia="Times New Roman" w:hAnsi="Times New Roman" w:cs="Times New Roman"/>
          <w:b/>
          <w:bCs/>
          <w:spacing w:val="1"/>
        </w:rPr>
        <w:t>du</w:t>
      </w:r>
      <w:r w:rsidRPr="00712624">
        <w:rPr>
          <w:rFonts w:ascii="Times New Roman" w:eastAsia="Times New Roman" w:hAnsi="Times New Roman" w:cs="Times New Roman"/>
          <w:b/>
          <w:bCs/>
        </w:rPr>
        <w:t>al</w:t>
      </w:r>
    </w:p>
    <w:p w14:paraId="260D70B2" w14:textId="77777777" w:rsidR="00015D47" w:rsidRPr="00712624" w:rsidRDefault="0026255B" w:rsidP="00BB795B">
      <w:pPr>
        <w:spacing w:before="26" w:after="0" w:line="240" w:lineRule="auto"/>
        <w:ind w:left="823" w:right="932"/>
        <w:jc w:val="both"/>
        <w:rPr>
          <w:rFonts w:ascii="Times New Roman" w:eastAsia="Times New Roman" w:hAnsi="Times New Roman" w:cs="Times New Roman"/>
        </w:rPr>
      </w:pPr>
      <w:r w:rsidRPr="00712624">
        <w:rPr>
          <w:rFonts w:ascii="Times New Roman" w:eastAsia="Times New Roman" w:hAnsi="Times New Roman" w:cs="Times New Roman"/>
          <w:b/>
          <w:bCs/>
        </w:rPr>
        <w:t>D</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rPr>
        <w:t xml:space="preserve">O </w:t>
      </w:r>
      <w:r w:rsidRPr="00712624">
        <w:rPr>
          <w:rFonts w:ascii="Times New Roman" w:eastAsia="Times New Roman" w:hAnsi="Times New Roman" w:cs="Times New Roman"/>
          <w:b/>
          <w:bCs/>
          <w:spacing w:val="1"/>
        </w:rPr>
        <w:t>S</w:t>
      </w:r>
      <w:r w:rsidRPr="00712624">
        <w:rPr>
          <w:rFonts w:ascii="Times New Roman" w:eastAsia="Times New Roman" w:hAnsi="Times New Roman" w:cs="Times New Roman"/>
          <w:b/>
          <w:bCs/>
        </w:rPr>
        <w:t>tan</w:t>
      </w:r>
      <w:r w:rsidRPr="00712624">
        <w:rPr>
          <w:rFonts w:ascii="Times New Roman" w:eastAsia="Times New Roman" w:hAnsi="Times New Roman" w:cs="Times New Roman"/>
          <w:b/>
          <w:bCs/>
          <w:spacing w:val="1"/>
        </w:rPr>
        <w:t>d</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rPr>
        <w:t>d</w:t>
      </w:r>
      <w:r w:rsidRPr="00712624">
        <w:rPr>
          <w:rFonts w:ascii="Times New Roman" w:eastAsia="Times New Roman" w:hAnsi="Times New Roman" w:cs="Times New Roman"/>
          <w:b/>
          <w:bCs/>
          <w:spacing w:val="2"/>
        </w:rPr>
        <w:t xml:space="preserve"> </w:t>
      </w:r>
      <w:r w:rsidRPr="00712624">
        <w:rPr>
          <w:rFonts w:ascii="Times New Roman" w:eastAsia="Times New Roman" w:hAnsi="Times New Roman" w:cs="Times New Roman"/>
        </w:rPr>
        <w:t>then this</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will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be</w:t>
      </w:r>
      <w:r w:rsidRPr="00712624">
        <w:rPr>
          <w:rFonts w:ascii="Times New Roman" w:eastAsia="Times New Roman" w:hAnsi="Times New Roman" w:cs="Times New Roman"/>
          <w:spacing w:val="-1"/>
        </w:rPr>
        <w:t xml:space="preserve"> re</w:t>
      </w:r>
      <w:r w:rsidRPr="00712624">
        <w:rPr>
          <w:rFonts w:ascii="Times New Roman" w:eastAsia="Times New Roman" w:hAnsi="Times New Roman" w:cs="Times New Roman"/>
        </w:rPr>
        <w:t>fl</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ted in the</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b/>
          <w:bCs/>
        </w:rPr>
        <w:t xml:space="preserve">Panel’s </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 xml:space="preserve">port to the </w:t>
      </w:r>
      <w:r w:rsidRPr="00712624">
        <w:rPr>
          <w:rFonts w:ascii="Times New Roman" w:eastAsia="Times New Roman" w:hAnsi="Times New Roman" w:cs="Times New Roman"/>
          <w:b/>
          <w:bCs/>
        </w:rPr>
        <w:t>Aut</w:t>
      </w:r>
      <w:r w:rsidRPr="00712624">
        <w:rPr>
          <w:rFonts w:ascii="Times New Roman" w:eastAsia="Times New Roman" w:hAnsi="Times New Roman" w:cs="Times New Roman"/>
          <w:b/>
          <w:bCs/>
          <w:spacing w:val="3"/>
        </w:rPr>
        <w:t>h</w:t>
      </w:r>
      <w:r w:rsidRPr="00712624">
        <w:rPr>
          <w:rFonts w:ascii="Times New Roman" w:eastAsia="Times New Roman" w:hAnsi="Times New Roman" w:cs="Times New Roman"/>
          <w:b/>
          <w:bCs/>
        </w:rPr>
        <w:t>o</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rPr>
        <w:t>ity</w:t>
      </w:r>
    </w:p>
    <w:p w14:paraId="6CA929D6" w14:textId="77777777" w:rsidR="00015D47" w:rsidRPr="00712624" w:rsidRDefault="00015D47" w:rsidP="00EF5648">
      <w:pPr>
        <w:spacing w:before="9" w:after="0" w:line="140" w:lineRule="exact"/>
        <w:jc w:val="both"/>
        <w:rPr>
          <w:rFonts w:ascii="Times New Roman" w:hAnsi="Times New Roman" w:cs="Times New Roman"/>
        </w:rPr>
      </w:pPr>
    </w:p>
    <w:p w14:paraId="30B6FA64" w14:textId="77777777" w:rsidR="00BB795B" w:rsidRDefault="0026255B" w:rsidP="00BB795B">
      <w:pPr>
        <w:spacing w:after="0" w:line="264" w:lineRule="auto"/>
        <w:ind w:left="861" w:right="126" w:hanging="360"/>
        <w:jc w:val="both"/>
        <w:rPr>
          <w:rFonts w:ascii="Times New Roman" w:eastAsia="Times New Roman" w:hAnsi="Times New Roman" w:cs="Times New Roman"/>
          <w:b/>
          <w:bCs/>
        </w:rPr>
      </w:pPr>
      <w:r w:rsidRPr="00712624">
        <w:rPr>
          <w:rFonts w:ascii="Times New Roman" w:eastAsia="Times New Roman" w:hAnsi="Times New Roman" w:cs="Times New Roman"/>
        </w:rPr>
        <w:t>iv.</w:t>
      </w:r>
      <w:r w:rsidRPr="00712624">
        <w:rPr>
          <w:rFonts w:ascii="Times New Roman" w:eastAsia="Times New Roman" w:hAnsi="Times New Roman" w:cs="Times New Roman"/>
          <w:spacing w:val="53"/>
        </w:rPr>
        <w:t xml:space="preserve"> </w:t>
      </w: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 xml:space="preserve">t </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 xml:space="preserve">s not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ppro</w:t>
      </w:r>
      <w:r w:rsidRPr="00712624">
        <w:rPr>
          <w:rFonts w:ascii="Times New Roman" w:eastAsia="Times New Roman" w:hAnsi="Times New Roman" w:cs="Times New Roman"/>
          <w:spacing w:val="1"/>
        </w:rPr>
        <w:t>p</w:t>
      </w:r>
      <w:r w:rsidRPr="00712624">
        <w:rPr>
          <w:rFonts w:ascii="Times New Roman" w:eastAsia="Times New Roman" w:hAnsi="Times New Roman" w:cs="Times New Roman"/>
        </w:rPr>
        <w:t>ri</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te </w:t>
      </w:r>
      <w:r w:rsidRPr="00712624">
        <w:rPr>
          <w:rFonts w:ascii="Times New Roman" w:eastAsia="Times New Roman" w:hAnsi="Times New Roman" w:cs="Times New Roman"/>
          <w:spacing w:val="-1"/>
        </w:rPr>
        <w:t>f</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r the</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or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the </w:t>
      </w:r>
      <w:r w:rsidRPr="00712624">
        <w:rPr>
          <w:rFonts w:ascii="Times New Roman" w:eastAsia="Times New Roman" w:hAnsi="Times New Roman" w:cs="Times New Roman"/>
          <w:b/>
          <w:bCs/>
        </w:rPr>
        <w:t>Autho</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rPr>
        <w:t>i</w:t>
      </w:r>
      <w:r w:rsidRPr="00712624">
        <w:rPr>
          <w:rFonts w:ascii="Times New Roman" w:eastAsia="Times New Roman" w:hAnsi="Times New Roman" w:cs="Times New Roman"/>
          <w:b/>
          <w:bCs/>
          <w:spacing w:val="2"/>
        </w:rPr>
        <w:t>t</w:t>
      </w:r>
      <w:r w:rsidRPr="00712624">
        <w:rPr>
          <w:rFonts w:ascii="Times New Roman" w:eastAsia="Times New Roman" w:hAnsi="Times New Roman" w:cs="Times New Roman"/>
          <w:b/>
          <w:bCs/>
        </w:rPr>
        <w:t xml:space="preserve">y </w:t>
      </w:r>
      <w:r w:rsidRPr="00712624">
        <w:rPr>
          <w:rFonts w:ascii="Times New Roman" w:eastAsia="Times New Roman" w:hAnsi="Times New Roman" w:cs="Times New Roman"/>
        </w:rPr>
        <w:t>to app</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ove</w:t>
      </w:r>
      <w:r w:rsidRPr="00712624">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rPr>
        <w:t>Individual DNO Standard</w:t>
      </w:r>
      <w:r w:rsidRPr="00712624">
        <w:rPr>
          <w:rFonts w:ascii="Times New Roman" w:eastAsia="Times New Roman" w:hAnsi="Times New Roman" w:cs="Times New Roman"/>
        </w:rPr>
        <w:t xml:space="preserve">s but the </w:t>
      </w:r>
      <w:r w:rsidRPr="00712624">
        <w:rPr>
          <w:rFonts w:ascii="Times New Roman" w:eastAsia="Times New Roman" w:hAnsi="Times New Roman" w:cs="Times New Roman"/>
          <w:b/>
          <w:bCs/>
        </w:rPr>
        <w:t>D</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rPr>
        <w:t xml:space="preserve">O </w:t>
      </w:r>
      <w:r w:rsidRPr="00712624">
        <w:rPr>
          <w:rFonts w:ascii="Times New Roman" w:eastAsia="Times New Roman" w:hAnsi="Times New Roman" w:cs="Times New Roman"/>
        </w:rPr>
        <w:t>will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be</w:t>
      </w:r>
      <w:r w:rsidRPr="00712624">
        <w:rPr>
          <w:rFonts w:ascii="Times New Roman" w:eastAsia="Times New Roman" w:hAnsi="Times New Roman" w:cs="Times New Roman"/>
          <w:spacing w:val="-1"/>
        </w:rPr>
        <w:t xml:space="preserve"> e</w:t>
      </w:r>
      <w:r w:rsidRPr="00712624">
        <w:rPr>
          <w:rFonts w:ascii="Times New Roman" w:eastAsia="Times New Roman" w:hAnsi="Times New Roman" w:cs="Times New Roman"/>
          <w:spacing w:val="2"/>
        </w:rPr>
        <w:t>x</w:t>
      </w:r>
      <w:r w:rsidRPr="00712624">
        <w:rPr>
          <w:rFonts w:ascii="Times New Roman" w:eastAsia="Times New Roman" w:hAnsi="Times New Roman" w:cs="Times New Roman"/>
        </w:rPr>
        <w:t>p</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 xml:space="preserve">ted to </w:t>
      </w:r>
      <w:r w:rsidRPr="00712624">
        <w:rPr>
          <w:rFonts w:ascii="Times New Roman" w:eastAsia="Times New Roman" w:hAnsi="Times New Roman" w:cs="Times New Roman"/>
          <w:spacing w:val="-1"/>
        </w:rPr>
        <w:t>re</w:t>
      </w:r>
      <w:r w:rsidRPr="00712624">
        <w:rPr>
          <w:rFonts w:ascii="Times New Roman" w:eastAsia="Times New Roman" w:hAnsi="Times New Roman" w:cs="Times New Roman"/>
        </w:rPr>
        <w:t>vi</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w 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stand</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rd in the l</w:t>
      </w:r>
      <w:r w:rsidRPr="00712624">
        <w:rPr>
          <w:rFonts w:ascii="Times New Roman" w:eastAsia="Times New Roman" w:hAnsi="Times New Roman" w:cs="Times New Roman"/>
          <w:spacing w:val="2"/>
        </w:rPr>
        <w:t>i</w:t>
      </w:r>
      <w:r w:rsidRPr="00712624">
        <w:rPr>
          <w:rFonts w:ascii="Times New Roman" w:eastAsia="Times New Roman" w:hAnsi="Times New Roman" w:cs="Times New Roman"/>
          <w:spacing w:val="-2"/>
        </w:rPr>
        <w:t>g</w:t>
      </w:r>
      <w:r w:rsidRPr="00712624">
        <w:rPr>
          <w:rFonts w:ascii="Times New Roman" w:eastAsia="Times New Roman" w:hAnsi="Times New Roman" w:cs="Times New Roman"/>
          <w:spacing w:val="2"/>
        </w:rPr>
        <w:t>h</w:t>
      </w:r>
      <w:r w:rsidRPr="00712624">
        <w:rPr>
          <w:rFonts w:ascii="Times New Roman" w:eastAsia="Times New Roman" w:hAnsi="Times New Roman" w:cs="Times New Roman"/>
        </w:rPr>
        <w:t>t of the</w:t>
      </w:r>
      <w:r w:rsidRPr="00712624">
        <w:rPr>
          <w:rFonts w:ascii="Times New Roman" w:eastAsia="Times New Roman" w:hAnsi="Times New Roman" w:cs="Times New Roman"/>
          <w:spacing w:val="-1"/>
        </w:rPr>
        <w:t xml:space="preserve"> re</w:t>
      </w:r>
      <w:r w:rsidRPr="00712624">
        <w:rPr>
          <w:rFonts w:ascii="Times New Roman" w:eastAsia="Times New Roman" w:hAnsi="Times New Roman" w:cs="Times New Roman"/>
        </w:rPr>
        <w:t xml:space="preserve">view </w:t>
      </w:r>
      <w:r w:rsidRPr="00712624">
        <w:rPr>
          <w:rFonts w:ascii="Times New Roman" w:eastAsia="Times New Roman" w:hAnsi="Times New Roman" w:cs="Times New Roman"/>
          <w:spacing w:val="2"/>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the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spacing w:val="1"/>
        </w:rPr>
        <w:t>l</w:t>
      </w:r>
      <w:r w:rsidRPr="00712624">
        <w:rPr>
          <w:rFonts w:ascii="Times New Roman" w:eastAsia="Times New Roman" w:hAnsi="Times New Roman" w:cs="Times New Roman"/>
          <w:b/>
          <w:bCs/>
        </w:rPr>
        <w:t>.</w:t>
      </w:r>
    </w:p>
    <w:p w14:paraId="76B0ADB5" w14:textId="77777777" w:rsidR="00BB795B" w:rsidRDefault="00BB795B" w:rsidP="00BB795B">
      <w:pPr>
        <w:spacing w:after="0" w:line="264" w:lineRule="auto"/>
        <w:ind w:left="861" w:right="126" w:hanging="360"/>
        <w:jc w:val="both"/>
        <w:rPr>
          <w:rFonts w:ascii="Times New Roman" w:eastAsia="Times New Roman" w:hAnsi="Times New Roman" w:cs="Times New Roman"/>
          <w:b/>
          <w:bCs/>
        </w:rPr>
      </w:pPr>
    </w:p>
    <w:p w14:paraId="730501B8" w14:textId="77777777" w:rsidR="00BB795B" w:rsidRDefault="00BB795B" w:rsidP="00BB795B">
      <w:pPr>
        <w:spacing w:after="0" w:line="264" w:lineRule="auto"/>
        <w:ind w:left="861" w:right="126" w:hanging="360"/>
        <w:jc w:val="both"/>
        <w:rPr>
          <w:rFonts w:ascii="Times New Roman" w:eastAsia="Times New Roman" w:hAnsi="Times New Roman" w:cs="Times New Roman"/>
          <w:b/>
          <w:bCs/>
        </w:rPr>
      </w:pPr>
    </w:p>
    <w:p w14:paraId="221FF18C" w14:textId="77777777" w:rsidR="00BB795B" w:rsidRDefault="00BB795B" w:rsidP="00BB795B">
      <w:pPr>
        <w:spacing w:after="0" w:line="264" w:lineRule="auto"/>
        <w:ind w:left="861" w:right="126" w:hanging="360"/>
        <w:jc w:val="both"/>
        <w:rPr>
          <w:rFonts w:ascii="Times New Roman" w:eastAsia="Times New Roman" w:hAnsi="Times New Roman" w:cs="Times New Roman"/>
          <w:b/>
          <w:bCs/>
        </w:rPr>
      </w:pPr>
    </w:p>
    <w:p w14:paraId="3E824B85" w14:textId="77777777" w:rsidR="00BB795B" w:rsidRDefault="00BB795B" w:rsidP="00BB795B">
      <w:pPr>
        <w:spacing w:after="0" w:line="264" w:lineRule="auto"/>
        <w:ind w:left="861" w:right="126" w:hanging="360"/>
        <w:jc w:val="both"/>
        <w:rPr>
          <w:rFonts w:ascii="Times New Roman" w:eastAsia="Times New Roman" w:hAnsi="Times New Roman" w:cs="Times New Roman"/>
          <w:b/>
          <w:bCs/>
        </w:rPr>
      </w:pPr>
    </w:p>
    <w:p w14:paraId="279807FB" w14:textId="77777777" w:rsidR="00BB795B" w:rsidRDefault="00BB795B" w:rsidP="00BB795B">
      <w:pPr>
        <w:spacing w:after="0" w:line="264" w:lineRule="auto"/>
        <w:ind w:left="861" w:right="126" w:hanging="360"/>
        <w:jc w:val="both"/>
        <w:rPr>
          <w:rFonts w:ascii="Times New Roman" w:eastAsia="Times New Roman" w:hAnsi="Times New Roman" w:cs="Times New Roman"/>
          <w:b/>
          <w:bCs/>
        </w:rPr>
      </w:pPr>
    </w:p>
    <w:p w14:paraId="0E76F9C9" w14:textId="77777777" w:rsidR="00BB795B" w:rsidRDefault="00BB795B" w:rsidP="00BB795B">
      <w:pPr>
        <w:spacing w:after="0" w:line="264" w:lineRule="auto"/>
        <w:ind w:left="861" w:right="126" w:hanging="360"/>
        <w:jc w:val="both"/>
        <w:rPr>
          <w:rFonts w:ascii="Times New Roman" w:eastAsia="Times New Roman" w:hAnsi="Times New Roman" w:cs="Times New Roman"/>
          <w:b/>
          <w:bCs/>
        </w:rPr>
      </w:pPr>
    </w:p>
    <w:p w14:paraId="05594015" w14:textId="77777777" w:rsidR="00BB795B" w:rsidRDefault="00BB795B" w:rsidP="00BB795B">
      <w:pPr>
        <w:spacing w:after="0" w:line="264" w:lineRule="auto"/>
        <w:ind w:left="861" w:right="126" w:hanging="360"/>
        <w:jc w:val="both"/>
        <w:rPr>
          <w:rFonts w:ascii="Times New Roman" w:eastAsia="Times New Roman" w:hAnsi="Times New Roman" w:cs="Times New Roman"/>
          <w:b/>
          <w:bCs/>
        </w:rPr>
      </w:pPr>
    </w:p>
    <w:p w14:paraId="4BFC119D" w14:textId="77777777" w:rsidR="00BB795B" w:rsidRDefault="00BB795B" w:rsidP="00BB795B">
      <w:pPr>
        <w:spacing w:after="0" w:line="264" w:lineRule="auto"/>
        <w:ind w:left="861" w:right="126" w:hanging="360"/>
        <w:jc w:val="both"/>
        <w:rPr>
          <w:rFonts w:ascii="Times New Roman" w:eastAsia="Times New Roman" w:hAnsi="Times New Roman" w:cs="Times New Roman"/>
          <w:b/>
          <w:bCs/>
        </w:rPr>
      </w:pPr>
    </w:p>
    <w:p w14:paraId="203C7F6A" w14:textId="77777777" w:rsidR="00BB795B" w:rsidRDefault="00BB795B" w:rsidP="00BB795B">
      <w:pPr>
        <w:spacing w:after="0" w:line="264" w:lineRule="auto"/>
        <w:ind w:left="861" w:right="126" w:hanging="360"/>
        <w:jc w:val="both"/>
        <w:rPr>
          <w:rFonts w:ascii="Times New Roman" w:eastAsia="Times New Roman" w:hAnsi="Times New Roman" w:cs="Times New Roman"/>
          <w:b/>
          <w:bCs/>
        </w:rPr>
      </w:pPr>
    </w:p>
    <w:p w14:paraId="4BF0D502" w14:textId="77777777" w:rsidR="00BB795B" w:rsidRDefault="00BB795B" w:rsidP="00BB795B">
      <w:pPr>
        <w:spacing w:after="0" w:line="264" w:lineRule="auto"/>
        <w:ind w:left="861" w:right="126" w:hanging="360"/>
        <w:jc w:val="both"/>
        <w:rPr>
          <w:rFonts w:ascii="Times New Roman" w:eastAsia="Times New Roman" w:hAnsi="Times New Roman" w:cs="Times New Roman"/>
          <w:b/>
          <w:bCs/>
        </w:rPr>
      </w:pPr>
    </w:p>
    <w:p w14:paraId="71287CD9" w14:textId="77777777" w:rsidR="00BB795B" w:rsidRDefault="00BB795B" w:rsidP="00BB795B">
      <w:pPr>
        <w:spacing w:after="0" w:line="264" w:lineRule="auto"/>
        <w:ind w:left="861" w:right="126" w:hanging="360"/>
        <w:jc w:val="both"/>
        <w:rPr>
          <w:rFonts w:ascii="Times New Roman" w:eastAsia="Times New Roman" w:hAnsi="Times New Roman" w:cs="Times New Roman"/>
          <w:b/>
          <w:bCs/>
        </w:rPr>
      </w:pPr>
    </w:p>
    <w:p w14:paraId="394A89D8" w14:textId="77777777" w:rsidR="009D1155" w:rsidRDefault="009D1155" w:rsidP="00280B56">
      <w:pPr>
        <w:spacing w:after="0" w:line="264" w:lineRule="auto"/>
        <w:ind w:right="126"/>
        <w:jc w:val="both"/>
        <w:rPr>
          <w:rFonts w:ascii="Times New Roman" w:eastAsia="Times New Roman" w:hAnsi="Times New Roman" w:cs="Times New Roman"/>
        </w:rPr>
      </w:pPr>
    </w:p>
    <w:p w14:paraId="7B96E46E" w14:textId="77777777" w:rsidR="00015D47" w:rsidRPr="00984CD6" w:rsidRDefault="00015D47">
      <w:pPr>
        <w:spacing w:before="3" w:after="0" w:line="160" w:lineRule="exact"/>
        <w:rPr>
          <w:sz w:val="16"/>
          <w:szCs w:val="16"/>
        </w:rPr>
      </w:pPr>
    </w:p>
    <w:p w14:paraId="66C63C4E" w14:textId="77777777" w:rsidR="00015D47" w:rsidRPr="00984CD6" w:rsidRDefault="00D15B97">
      <w:pPr>
        <w:spacing w:after="0" w:line="200" w:lineRule="exact"/>
        <w:rPr>
          <w:sz w:val="20"/>
          <w:szCs w:val="20"/>
        </w:rPr>
      </w:pPr>
      <w:r>
        <w:rPr>
          <w:noProof/>
          <w:lang w:val="en-GB" w:eastAsia="en-GB"/>
        </w:rPr>
        <mc:AlternateContent>
          <mc:Choice Requires="wpg">
            <w:drawing>
              <wp:anchor distT="0" distB="0" distL="114300" distR="114300" simplePos="0" relativeHeight="251690496" behindDoc="1" locked="0" layoutInCell="1" allowOverlap="1" wp14:anchorId="035B6F6C" wp14:editId="65CE394E">
                <wp:simplePos x="0" y="0"/>
                <wp:positionH relativeFrom="page">
                  <wp:posOffset>5259070</wp:posOffset>
                </wp:positionH>
                <wp:positionV relativeFrom="paragraph">
                  <wp:posOffset>325120</wp:posOffset>
                </wp:positionV>
                <wp:extent cx="450850" cy="276225"/>
                <wp:effectExtent l="0" t="0" r="6350" b="9525"/>
                <wp:wrapNone/>
                <wp:docPr id="208"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8280" y="-86"/>
                          <a:chExt cx="710" cy="435"/>
                        </a:xfrm>
                      </wpg:grpSpPr>
                      <wpg:grpSp>
                        <wpg:cNvPr id="209" name="Group 109"/>
                        <wpg:cNvGrpSpPr>
                          <a:grpSpLocks/>
                        </wpg:cNvGrpSpPr>
                        <wpg:grpSpPr bwMode="auto">
                          <a:xfrm>
                            <a:off x="8287" y="-78"/>
                            <a:ext cx="695" cy="420"/>
                            <a:chOff x="8287" y="-78"/>
                            <a:chExt cx="695" cy="420"/>
                          </a:xfrm>
                        </wpg:grpSpPr>
                        <wps:wsp>
                          <wps:cNvPr id="210" name="Freeform 110"/>
                          <wps:cNvSpPr>
                            <a:spLocks/>
                          </wps:cNvSpPr>
                          <wps:spPr bwMode="auto">
                            <a:xfrm>
                              <a:off x="8287" y="-78"/>
                              <a:ext cx="695" cy="420"/>
                            </a:xfrm>
                            <a:custGeom>
                              <a:avLst/>
                              <a:gdLst>
                                <a:gd name="T0" fmla="+- 0 8536 8287"/>
                                <a:gd name="T1" fmla="*/ T0 w 695"/>
                                <a:gd name="T2" fmla="+- 0 -78 -78"/>
                                <a:gd name="T3" fmla="*/ -78 h 420"/>
                                <a:gd name="T4" fmla="+- 0 8536 8287"/>
                                <a:gd name="T5" fmla="*/ T4 w 695"/>
                                <a:gd name="T6" fmla="+- 0 57 -78"/>
                                <a:gd name="T7" fmla="*/ 57 h 420"/>
                                <a:gd name="T8" fmla="+- 0 8287 8287"/>
                                <a:gd name="T9" fmla="*/ T8 w 695"/>
                                <a:gd name="T10" fmla="+- 0 57 -78"/>
                                <a:gd name="T11" fmla="*/ 57 h 420"/>
                                <a:gd name="T12" fmla="+- 0 8287 8287"/>
                                <a:gd name="T13" fmla="*/ T12 w 695"/>
                                <a:gd name="T14" fmla="+- 0 207 -78"/>
                                <a:gd name="T15" fmla="*/ 207 h 420"/>
                                <a:gd name="T16" fmla="+- 0 8536 8287"/>
                                <a:gd name="T17" fmla="*/ T16 w 695"/>
                                <a:gd name="T18" fmla="+- 0 207 -78"/>
                                <a:gd name="T19" fmla="*/ 207 h 420"/>
                                <a:gd name="T20" fmla="+- 0 8536 8287"/>
                                <a:gd name="T21" fmla="*/ T20 w 695"/>
                                <a:gd name="T22" fmla="+- 0 342 -78"/>
                                <a:gd name="T23" fmla="*/ 342 h 420"/>
                                <a:gd name="T24" fmla="+- 0 8982 8287"/>
                                <a:gd name="T25" fmla="*/ T24 w 695"/>
                                <a:gd name="T26" fmla="+- 0 132 -78"/>
                                <a:gd name="T27" fmla="*/ 132 h 420"/>
                                <a:gd name="T28" fmla="+- 0 8536 8287"/>
                                <a:gd name="T29" fmla="*/ T28 w 695"/>
                                <a:gd name="T30" fmla="+- 0 -78 -78"/>
                                <a:gd name="T31" fmla="*/ -78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1" name="Group 107"/>
                        <wpg:cNvGrpSpPr>
                          <a:grpSpLocks/>
                        </wpg:cNvGrpSpPr>
                        <wpg:grpSpPr bwMode="auto">
                          <a:xfrm>
                            <a:off x="8287" y="-78"/>
                            <a:ext cx="695" cy="420"/>
                            <a:chOff x="8287" y="-78"/>
                            <a:chExt cx="695" cy="420"/>
                          </a:xfrm>
                        </wpg:grpSpPr>
                        <wps:wsp>
                          <wps:cNvPr id="212" name="Freeform 108"/>
                          <wps:cNvSpPr>
                            <a:spLocks/>
                          </wps:cNvSpPr>
                          <wps:spPr bwMode="auto">
                            <a:xfrm>
                              <a:off x="8287" y="-78"/>
                              <a:ext cx="695" cy="420"/>
                            </a:xfrm>
                            <a:custGeom>
                              <a:avLst/>
                              <a:gdLst>
                                <a:gd name="T0" fmla="+- 0 8536 8287"/>
                                <a:gd name="T1" fmla="*/ T0 w 695"/>
                                <a:gd name="T2" fmla="+- 0 -78 -78"/>
                                <a:gd name="T3" fmla="*/ -78 h 420"/>
                                <a:gd name="T4" fmla="+- 0 8536 8287"/>
                                <a:gd name="T5" fmla="*/ T4 w 695"/>
                                <a:gd name="T6" fmla="+- 0 57 -78"/>
                                <a:gd name="T7" fmla="*/ 57 h 420"/>
                                <a:gd name="T8" fmla="+- 0 8287 8287"/>
                                <a:gd name="T9" fmla="*/ T8 w 695"/>
                                <a:gd name="T10" fmla="+- 0 57 -78"/>
                                <a:gd name="T11" fmla="*/ 57 h 420"/>
                                <a:gd name="T12" fmla="+- 0 8287 8287"/>
                                <a:gd name="T13" fmla="*/ T12 w 695"/>
                                <a:gd name="T14" fmla="+- 0 207 -78"/>
                                <a:gd name="T15" fmla="*/ 207 h 420"/>
                                <a:gd name="T16" fmla="+- 0 8536 8287"/>
                                <a:gd name="T17" fmla="*/ T16 w 695"/>
                                <a:gd name="T18" fmla="+- 0 207 -78"/>
                                <a:gd name="T19" fmla="*/ 207 h 420"/>
                                <a:gd name="T20" fmla="+- 0 8536 8287"/>
                                <a:gd name="T21" fmla="*/ T20 w 695"/>
                                <a:gd name="T22" fmla="+- 0 342 -78"/>
                                <a:gd name="T23" fmla="*/ 342 h 420"/>
                                <a:gd name="T24" fmla="+- 0 8982 8287"/>
                                <a:gd name="T25" fmla="*/ T24 w 695"/>
                                <a:gd name="T26" fmla="+- 0 132 -78"/>
                                <a:gd name="T27" fmla="*/ 132 h 420"/>
                                <a:gd name="T28" fmla="+- 0 8536 8287"/>
                                <a:gd name="T29" fmla="*/ T28 w 695"/>
                                <a:gd name="T30" fmla="+- 0 -78 -78"/>
                                <a:gd name="T31" fmla="*/ -78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19C8FEB" id="Group 106" o:spid="_x0000_s1026" style="position:absolute;margin-left:414.1pt;margin-top:25.6pt;width:35.5pt;height:21.75pt;z-index:-251625984;mso-position-horizontal-relative:page" coordorigin="8280,-86"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">
                <v:group id="Group 109" o:spid="_x0000_s1027" style="position:absolute;left:8287;top:-78;width:695;height:420" coordorigin="8287,-78"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shape id="Freeform 110" o:spid="_x0000_s1028" style="position:absolute;left:8287;top:-78;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jznsUA&#10;AADcAAAADwAAAGRycy9kb3ducmV2LnhtbESPTWvCQBCG74L/YRmhN92YgtToKlpoKYiIHwe9Ddkx&#10;CWZnQ3ar6b93DkKPwzvvM8/Ml52r1Z3aUHk2MB4loIhzbysuDJyOX8MPUCEiW6w9k4E/CrBc9Htz&#10;zKx/8J7uh1gogXDI0EAZY5NpHfKSHIaRb4glu/rWYZSxLbRt8SFwV+s0SSbaYcVyocSGPkvKb4df&#10;JxocpuvJ+w71Ve+2m8smPW+/U2PeBt1qBipSF/+XX+0fayAdi748IwT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SPOexQAAANwAAAAPAAAAAAAAAAAAAAAAAJgCAABkcnMv&#10;ZG93bnJldi54bWxQSwUGAAAAAAQABAD1AAAAigMAAAAA&#10;" path="m249,r,135l,135,,285r249,l249,420,695,210,249,e" fillcolor="#9cf" stroked="f">
                    <v:path arrowok="t" o:connecttype="custom" o:connectlocs="249,-78;249,57;0,57;0,207;249,207;249,342;695,132;249,-78" o:connectangles="0,0,0,0,0,0,0,0"/>
                  </v:shape>
                </v:group>
                <v:group id="Group 107" o:spid="_x0000_s1029" style="position:absolute;left:8287;top:-78;width:695;height:420" coordorigin="8287,-78"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nTIZsQAAADcAAAA&#10;DwAAAAAAAAAAAAAAAACqAgAAZHJzL2Rvd25yZXYueG1sUEsFBgAAAAAEAAQA+gAAAJsDAAAAAA==&#10;">
                  <v:shape id="Freeform 108" o:spid="_x0000_s1030" style="position:absolute;left:8287;top:-78;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eJWsYA&#10;AADcAAAADwAAAGRycy9kb3ducmV2LnhtbESPQWvCQBSE74L/YXmCN92Ygw2pm1AUi15aTUrPj+xr&#10;kjb7NmS3mvbXdwWhx2FmvmE2+Wg6caHBtZYVrJYRCOLK6pZrBW/lfpGAcB5ZY2eZFPyQgzybTjaY&#10;anvlM10KX4sAYZeigsb7PpXSVQ0ZdEvbEwfvww4GfZBDLfWA1wA3nYyjaC0NthwWGuxp21D1VXwb&#10;Bcnv6fm1fPh8iSO3ey+3RXI820Sp+Wx8egThafT/4Xv7oBXEqxhuZ8IR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eJWsYAAADcAAAADwAAAAAAAAAAAAAAAACYAgAAZHJz&#10;L2Rvd25yZXYueG1sUEsFBgAAAAAEAAQA9QAAAIsDAAAAAA==&#10;" path="m249,r,135l,135,,285r249,l249,420,695,210,249,xe" filled="f" strokecolor="#330">
                    <v:path arrowok="t" o:connecttype="custom" o:connectlocs="249,-78;249,57;0,57;0,207;249,207;249,342;695,132;249,-78" o:connectangles="0,0,0,0,0,0,0,0"/>
                  </v:shape>
                </v:group>
                <w10:wrap anchorx="page"/>
              </v:group>
            </w:pict>
          </mc:Fallback>
        </mc:AlternateContent>
      </w:r>
      <w:r>
        <w:rPr>
          <w:noProof/>
          <w:lang w:val="en-GB" w:eastAsia="en-GB"/>
        </w:rPr>
        <mc:AlternateContent>
          <mc:Choice Requires="wpg">
            <w:drawing>
              <wp:anchor distT="0" distB="0" distL="114300" distR="114300" simplePos="0" relativeHeight="251639296" behindDoc="1" locked="0" layoutInCell="1" allowOverlap="1" wp14:anchorId="33795295" wp14:editId="5061F186">
                <wp:simplePos x="0" y="0"/>
                <wp:positionH relativeFrom="page">
                  <wp:posOffset>3692525</wp:posOffset>
                </wp:positionH>
                <wp:positionV relativeFrom="paragraph">
                  <wp:posOffset>336550</wp:posOffset>
                </wp:positionV>
                <wp:extent cx="450850" cy="276225"/>
                <wp:effectExtent l="1270" t="10160" r="14605" b="8890"/>
                <wp:wrapNone/>
                <wp:docPr id="187"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5822" y="91"/>
                          <a:chExt cx="710" cy="435"/>
                        </a:xfrm>
                      </wpg:grpSpPr>
                      <wpg:grpSp>
                        <wpg:cNvPr id="188" name="Group 181"/>
                        <wpg:cNvGrpSpPr>
                          <a:grpSpLocks/>
                        </wpg:cNvGrpSpPr>
                        <wpg:grpSpPr bwMode="auto">
                          <a:xfrm>
                            <a:off x="5829" y="99"/>
                            <a:ext cx="695" cy="420"/>
                            <a:chOff x="5829" y="99"/>
                            <a:chExt cx="695" cy="420"/>
                          </a:xfrm>
                        </wpg:grpSpPr>
                        <wps:wsp>
                          <wps:cNvPr id="189" name="Freeform 182"/>
                          <wps:cNvSpPr>
                            <a:spLocks/>
                          </wps:cNvSpPr>
                          <wps:spPr bwMode="auto">
                            <a:xfrm>
                              <a:off x="5829" y="99"/>
                              <a:ext cx="695" cy="420"/>
                            </a:xfrm>
                            <a:custGeom>
                              <a:avLst/>
                              <a:gdLst>
                                <a:gd name="T0" fmla="+- 0 6078 5829"/>
                                <a:gd name="T1" fmla="*/ T0 w 695"/>
                                <a:gd name="T2" fmla="+- 0 99 99"/>
                                <a:gd name="T3" fmla="*/ 99 h 420"/>
                                <a:gd name="T4" fmla="+- 0 6078 5829"/>
                                <a:gd name="T5" fmla="*/ T4 w 695"/>
                                <a:gd name="T6" fmla="+- 0 234 99"/>
                                <a:gd name="T7" fmla="*/ 234 h 420"/>
                                <a:gd name="T8" fmla="+- 0 5829 5829"/>
                                <a:gd name="T9" fmla="*/ T8 w 695"/>
                                <a:gd name="T10" fmla="+- 0 234 99"/>
                                <a:gd name="T11" fmla="*/ 234 h 420"/>
                                <a:gd name="T12" fmla="+- 0 5829 5829"/>
                                <a:gd name="T13" fmla="*/ T12 w 695"/>
                                <a:gd name="T14" fmla="+- 0 384 99"/>
                                <a:gd name="T15" fmla="*/ 384 h 420"/>
                                <a:gd name="T16" fmla="+- 0 6078 5829"/>
                                <a:gd name="T17" fmla="*/ T16 w 695"/>
                                <a:gd name="T18" fmla="+- 0 384 99"/>
                                <a:gd name="T19" fmla="*/ 384 h 420"/>
                                <a:gd name="T20" fmla="+- 0 6078 5829"/>
                                <a:gd name="T21" fmla="*/ T20 w 695"/>
                                <a:gd name="T22" fmla="+- 0 519 99"/>
                                <a:gd name="T23" fmla="*/ 519 h 420"/>
                                <a:gd name="T24" fmla="+- 0 6524 5829"/>
                                <a:gd name="T25" fmla="*/ T24 w 695"/>
                                <a:gd name="T26" fmla="+- 0 309 99"/>
                                <a:gd name="T27" fmla="*/ 309 h 420"/>
                                <a:gd name="T28" fmla="+- 0 6078 5829"/>
                                <a:gd name="T29" fmla="*/ T28 w 695"/>
                                <a:gd name="T30" fmla="+- 0 99 99"/>
                                <a:gd name="T31" fmla="*/ 99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0" name="Group 179"/>
                        <wpg:cNvGrpSpPr>
                          <a:grpSpLocks/>
                        </wpg:cNvGrpSpPr>
                        <wpg:grpSpPr bwMode="auto">
                          <a:xfrm>
                            <a:off x="5829" y="99"/>
                            <a:ext cx="695" cy="420"/>
                            <a:chOff x="5829" y="99"/>
                            <a:chExt cx="695" cy="420"/>
                          </a:xfrm>
                        </wpg:grpSpPr>
                        <wps:wsp>
                          <wps:cNvPr id="191" name="Freeform 180"/>
                          <wps:cNvSpPr>
                            <a:spLocks/>
                          </wps:cNvSpPr>
                          <wps:spPr bwMode="auto">
                            <a:xfrm>
                              <a:off x="5829" y="99"/>
                              <a:ext cx="695" cy="420"/>
                            </a:xfrm>
                            <a:custGeom>
                              <a:avLst/>
                              <a:gdLst>
                                <a:gd name="T0" fmla="+- 0 6078 5829"/>
                                <a:gd name="T1" fmla="*/ T0 w 695"/>
                                <a:gd name="T2" fmla="+- 0 99 99"/>
                                <a:gd name="T3" fmla="*/ 99 h 420"/>
                                <a:gd name="T4" fmla="+- 0 6078 5829"/>
                                <a:gd name="T5" fmla="*/ T4 w 695"/>
                                <a:gd name="T6" fmla="+- 0 234 99"/>
                                <a:gd name="T7" fmla="*/ 234 h 420"/>
                                <a:gd name="T8" fmla="+- 0 5829 5829"/>
                                <a:gd name="T9" fmla="*/ T8 w 695"/>
                                <a:gd name="T10" fmla="+- 0 234 99"/>
                                <a:gd name="T11" fmla="*/ 234 h 420"/>
                                <a:gd name="T12" fmla="+- 0 5829 5829"/>
                                <a:gd name="T13" fmla="*/ T12 w 695"/>
                                <a:gd name="T14" fmla="+- 0 384 99"/>
                                <a:gd name="T15" fmla="*/ 384 h 420"/>
                                <a:gd name="T16" fmla="+- 0 6078 5829"/>
                                <a:gd name="T17" fmla="*/ T16 w 695"/>
                                <a:gd name="T18" fmla="+- 0 384 99"/>
                                <a:gd name="T19" fmla="*/ 384 h 420"/>
                                <a:gd name="T20" fmla="+- 0 6078 5829"/>
                                <a:gd name="T21" fmla="*/ T20 w 695"/>
                                <a:gd name="T22" fmla="+- 0 519 99"/>
                                <a:gd name="T23" fmla="*/ 519 h 420"/>
                                <a:gd name="T24" fmla="+- 0 6524 5829"/>
                                <a:gd name="T25" fmla="*/ T24 w 695"/>
                                <a:gd name="T26" fmla="+- 0 309 99"/>
                                <a:gd name="T27" fmla="*/ 309 h 420"/>
                                <a:gd name="T28" fmla="+- 0 6078 5829"/>
                                <a:gd name="T29" fmla="*/ T28 w 695"/>
                                <a:gd name="T30" fmla="+- 0 99 99"/>
                                <a:gd name="T31" fmla="*/ 99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close/>
                                </a:path>
                              </a:pathLst>
                            </a:custGeom>
                            <a:noFill/>
                            <a:ln w="9525">
                              <a:solidFill>
                                <a:srgbClr val="0033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B5243E1" id="Group 178" o:spid="_x0000_s1026" style="position:absolute;margin-left:290.75pt;margin-top:26.5pt;width:35.5pt;height:21.75pt;z-index:-251677184;mso-position-horizontal-relative:page" coordorigin="5822,91"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">
                <v:group id="Group 181" o:spid="_x0000_s1027" style="position:absolute;left:5829;top:99;width:695;height:420" coordorigin="5829,99"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182" o:spid="_x0000_s1028" style="position:absolute;left:5829;top:99;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2u+MUA&#10;AADcAAAADwAAAGRycy9kb3ducmV2LnhtbESPT2vCQBDF7wW/wzJCb3VjBNGYVVSoFCRI1YPehuzk&#10;D2ZnQ3Yb02/fLRR6m+G935s36WYwjeipc7VlBdNJBII4t7rmUsH18v62AOE8ssbGMin4Jgeb9egl&#10;xUTbJ39Sf/alCCHsElRQed8mUrq8IoNuYlvioBW2M+jD2pVSd/gM4aaRcRTNpcGaw4UKW9pXlD/O&#10;XybUYLfczWcnlIU8Zcf7Mb5lh1ip1/GwXYHwNPh/8x/9oQO3WMLvM2EC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Xa74xQAAANwAAAAPAAAAAAAAAAAAAAAAAJgCAABkcnMv&#10;ZG93bnJldi54bWxQSwUGAAAAAAQABAD1AAAAigMAAAAA&#10;" path="m249,r,135l,135,,285r249,l249,420,695,210,249,e" fillcolor="#9cf" stroked="f">
                    <v:path arrowok="t" o:connecttype="custom" o:connectlocs="249,99;249,234;0,234;0,384;249,384;249,519;695,309;249,99" o:connectangles="0,0,0,0,0,0,0,0"/>
                  </v:shape>
                </v:group>
                <v:group id="Group 179" o:spid="_x0000_s1029" style="position:absolute;left:5829;top:99;width:695;height:420" coordorigin="5829,99"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Freeform 180" o:spid="_x0000_s1030" style="position:absolute;left:5829;top:99;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LJiMMA&#10;AADcAAAADwAAAGRycy9kb3ducmV2LnhtbERPS2vCQBC+F/wPywi9NRuFFhtdRW1L7dEXehyyY7KY&#10;nU2zW5P667uC0Nt8fM+ZzDpbiQs13jhWMEhSEMS504YLBbvtx9MIhA/IGivHpOCXPMymvYcJZtq1&#10;vKbLJhQihrDPUEEZQp1J6fOSLPrE1cSRO7nGYoiwKaRusI3htpLDNH2RFg3HhhJrWpaUnzc/VsHq&#10;SPy2N++mve7XX8PvxeE5vX4q9djv5mMQgbrwL767VzrOfx3A7Zl4gZ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LJiMMAAADcAAAADwAAAAAAAAAAAAAAAACYAgAAZHJzL2Rv&#10;d25yZXYueG1sUEsFBgAAAAAEAAQA9QAAAIgDAAAAAA==&#10;" path="m249,r,135l,135,,285r249,l249,420,695,210,249,xe" filled="f" strokecolor="#036">
                    <v:path arrowok="t" o:connecttype="custom" o:connectlocs="249,99;249,234;0,234;0,384;249,384;249,519;695,309;249,99" o:connectangles="0,0,0,0,0,0,0,0"/>
                  </v:shape>
                </v:group>
                <w10:wrap anchorx="page"/>
              </v:group>
            </w:pict>
          </mc:Fallback>
        </mc:AlternateContent>
      </w:r>
      <w:r w:rsidR="009D1155">
        <w:rPr>
          <w:noProof/>
          <w:lang w:val="en-GB" w:eastAsia="en-GB"/>
        </w:rPr>
        <mc:AlternateContent>
          <mc:Choice Requires="wpg">
            <w:drawing>
              <wp:anchor distT="0" distB="0" distL="114300" distR="114300" simplePos="0" relativeHeight="251633152" behindDoc="1" locked="0" layoutInCell="1" allowOverlap="1" wp14:anchorId="587B81E3" wp14:editId="1532C400">
                <wp:simplePos x="0" y="0"/>
                <wp:positionH relativeFrom="page">
                  <wp:posOffset>4224655</wp:posOffset>
                </wp:positionH>
                <wp:positionV relativeFrom="paragraph">
                  <wp:posOffset>121920</wp:posOffset>
                </wp:positionV>
                <wp:extent cx="909955" cy="724535"/>
                <wp:effectExtent l="5080" t="8255" r="8890" b="10160"/>
                <wp:wrapNone/>
                <wp:docPr id="181"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6653" y="-2252"/>
                          <a:chExt cx="1433" cy="1141"/>
                        </a:xfrm>
                      </wpg:grpSpPr>
                      <wps:wsp>
                        <wps:cNvPr id="182" name="Freeform 173"/>
                        <wps:cNvSpPr>
                          <a:spLocks/>
                        </wps:cNvSpPr>
                        <wps:spPr bwMode="auto">
                          <a:xfrm>
                            <a:off x="6653" y="-2252"/>
                            <a:ext cx="1433" cy="1141"/>
                          </a:xfrm>
                          <a:custGeom>
                            <a:avLst/>
                            <a:gdLst>
                              <a:gd name="T0" fmla="+- 0 6653 6653"/>
                              <a:gd name="T1" fmla="*/ T0 w 1433"/>
                              <a:gd name="T2" fmla="+- 0 -1111 -2252"/>
                              <a:gd name="T3" fmla="*/ -1111 h 1141"/>
                              <a:gd name="T4" fmla="+- 0 8086 6653"/>
                              <a:gd name="T5" fmla="*/ T4 w 1433"/>
                              <a:gd name="T6" fmla="+- 0 -1111 -2252"/>
                              <a:gd name="T7" fmla="*/ -1111 h 1141"/>
                              <a:gd name="T8" fmla="+- 0 8086 6653"/>
                              <a:gd name="T9" fmla="*/ T8 w 1433"/>
                              <a:gd name="T10" fmla="+- 0 -2252 -2252"/>
                              <a:gd name="T11" fmla="*/ -2252 h 1141"/>
                              <a:gd name="T12" fmla="+- 0 6653 6653"/>
                              <a:gd name="T13" fmla="*/ T12 w 1433"/>
                              <a:gd name="T14" fmla="+- 0 -2252 -2252"/>
                              <a:gd name="T15" fmla="*/ -2252 h 1141"/>
                              <a:gd name="T16" fmla="+- 0 6653 6653"/>
                              <a:gd name="T17" fmla="*/ T16 w 1433"/>
                              <a:gd name="T18" fmla="+- 0 -1111 -2252"/>
                              <a:gd name="T19" fmla="*/ -1111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646B1B0" id="Group 172" o:spid="_x0000_s1026" style="position:absolute;margin-left:332.65pt;margin-top:9.6pt;width:71.65pt;height:57.05pt;z-index:-251683328;mso-position-horizontal-relative:page" coordorigin="6653,-2252"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">
                <v:shape id="Freeform 173" o:spid="_x0000_s1027" style="position:absolute;left:6653;top:-2252;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EzrMAA&#10;AADcAAAADwAAAGRycy9kb3ducmV2LnhtbERPO0/DMBDeK/U/WIfE1jh0QFWoGzV9iK60DIyn+IgD&#10;8dmK3cb8+xoJie0+fc9b18kO4kZj6B0reCpKEMSt0z13Ct4vx8UKRIjIGgfHpOCHAtSb+WyNlXYT&#10;v9HtHDuRQzhUqMDE6CspQ2vIYiicJ87cpxstxgzHTuoRpxxuB7ksy2dpsefcYNDTzlD7fb5aBR+H&#10;xjSY/BemvX+9DNPBWy6VenxI2xcQkVL8F/+5TzrPXy3h95l8gdzc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0EzrMAAAADcAAAADwAAAAAAAAAAAAAAAACYAgAAZHJzL2Rvd25y&#10;ZXYueG1sUEsFBgAAAAAEAAQA9QAAAIUDAAAAAA==&#10;" path="m,1141r1433,l1433,,,,,1141xe" filled="f">
                  <v:path arrowok="t" o:connecttype="custom" o:connectlocs="0,-1111;1433,-1111;1433,-2252;0,-2252;0,-1111" o:connectangles="0,0,0,0,0"/>
                </v:shape>
                <w10:wrap anchorx="page"/>
              </v:group>
            </w:pict>
          </mc:Fallback>
        </mc:AlternateContent>
      </w:r>
      <w:r w:rsidR="009D1155">
        <w:rPr>
          <w:noProof/>
          <w:lang w:val="en-GB" w:eastAsia="en-GB"/>
        </w:rPr>
        <mc:AlternateContent>
          <mc:Choice Requires="wpg">
            <w:drawing>
              <wp:anchor distT="0" distB="0" distL="114300" distR="114300" simplePos="0" relativeHeight="251632128" behindDoc="1" locked="0" layoutInCell="1" allowOverlap="1" wp14:anchorId="5795E201" wp14:editId="2C0C2E6F">
                <wp:simplePos x="0" y="0"/>
                <wp:positionH relativeFrom="page">
                  <wp:posOffset>2686050</wp:posOffset>
                </wp:positionH>
                <wp:positionV relativeFrom="paragraph">
                  <wp:posOffset>121920</wp:posOffset>
                </wp:positionV>
                <wp:extent cx="909955" cy="724535"/>
                <wp:effectExtent l="9525" t="8255" r="13970" b="10160"/>
                <wp:wrapNone/>
                <wp:docPr id="183"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4230" y="-2252"/>
                          <a:chExt cx="1433" cy="1141"/>
                        </a:xfrm>
                      </wpg:grpSpPr>
                      <wps:wsp>
                        <wps:cNvPr id="184" name="Freeform 175"/>
                        <wps:cNvSpPr>
                          <a:spLocks/>
                        </wps:cNvSpPr>
                        <wps:spPr bwMode="auto">
                          <a:xfrm>
                            <a:off x="4230" y="-2252"/>
                            <a:ext cx="1433" cy="1141"/>
                          </a:xfrm>
                          <a:custGeom>
                            <a:avLst/>
                            <a:gdLst>
                              <a:gd name="T0" fmla="+- 0 4230 4230"/>
                              <a:gd name="T1" fmla="*/ T0 w 1433"/>
                              <a:gd name="T2" fmla="+- 0 -1111 -2252"/>
                              <a:gd name="T3" fmla="*/ -1111 h 1141"/>
                              <a:gd name="T4" fmla="+- 0 5663 4230"/>
                              <a:gd name="T5" fmla="*/ T4 w 1433"/>
                              <a:gd name="T6" fmla="+- 0 -1111 -2252"/>
                              <a:gd name="T7" fmla="*/ -1111 h 1141"/>
                              <a:gd name="T8" fmla="+- 0 5663 4230"/>
                              <a:gd name="T9" fmla="*/ T8 w 1433"/>
                              <a:gd name="T10" fmla="+- 0 -2252 -2252"/>
                              <a:gd name="T11" fmla="*/ -2252 h 1141"/>
                              <a:gd name="T12" fmla="+- 0 4230 4230"/>
                              <a:gd name="T13" fmla="*/ T12 w 1433"/>
                              <a:gd name="T14" fmla="+- 0 -2252 -2252"/>
                              <a:gd name="T15" fmla="*/ -2252 h 1141"/>
                              <a:gd name="T16" fmla="+- 0 4230 4230"/>
                              <a:gd name="T17" fmla="*/ T16 w 1433"/>
                              <a:gd name="T18" fmla="+- 0 -1111 -2252"/>
                              <a:gd name="T19" fmla="*/ -1111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0BE5A65" id="Group 174" o:spid="_x0000_s1026" style="position:absolute;margin-left:211.5pt;margin-top:9.6pt;width:71.65pt;height:57.05pt;z-index:-251684352;mso-position-horizontal-relative:page" coordorigin="4230,-2252"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">
                <v:shape id="Freeform 175" o:spid="_x0000_s1027" style="position:absolute;left:4230;top:-2252;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OQ8AA&#10;AADcAAAADwAAAGRycy9kb3ducmV2LnhtbERPS2sCMRC+F/wPYYTeatYiIlvj4vqgXtUeehw20822&#10;m0nYpG7675tCwdt8fM9ZV8n24kZD6BwrmM8KEMSN0x23Ct6ux6cViBCRNfaOScEPBag2k4c1ltqN&#10;fKbbJbYih3AoUYGJ0ZdShsaQxTBznjhzH26wGDMcWqkHHHO47eVzUSylxY5zg0FPO0PN1+XbKng/&#10;1KbG5D8x7f3rtR8P3nKh1OM0bV9ARErxLv53n3Sev1rA3zP5Ar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QOQ8AAAADcAAAADwAAAAAAAAAAAAAAAACYAgAAZHJzL2Rvd25y&#10;ZXYueG1sUEsFBgAAAAAEAAQA9QAAAIUDAAAAAA==&#10;" path="m,1141r1433,l1433,,,,,1141xe" filled="f">
                  <v:path arrowok="t" o:connecttype="custom" o:connectlocs="0,-1111;1433,-1111;1433,-2252;0,-2252;0,-1111" o:connectangles="0,0,0,0,0"/>
                </v:shape>
                <w10:wrap anchorx="page"/>
              </v:group>
            </w:pict>
          </mc:Fallback>
        </mc:AlternateContent>
      </w:r>
      <w:r w:rsidR="009D1155">
        <w:rPr>
          <w:noProof/>
          <w:lang w:val="en-GB" w:eastAsia="en-GB"/>
        </w:rPr>
        <mc:AlternateContent>
          <mc:Choice Requires="wpg">
            <w:drawing>
              <wp:anchor distT="0" distB="0" distL="114300" distR="114300" simplePos="0" relativeHeight="251631104" behindDoc="1" locked="0" layoutInCell="1" allowOverlap="1" wp14:anchorId="6A5E2BA4" wp14:editId="39BD322F">
                <wp:simplePos x="0" y="0"/>
                <wp:positionH relativeFrom="page">
                  <wp:posOffset>1134110</wp:posOffset>
                </wp:positionH>
                <wp:positionV relativeFrom="paragraph">
                  <wp:posOffset>121920</wp:posOffset>
                </wp:positionV>
                <wp:extent cx="909955" cy="724535"/>
                <wp:effectExtent l="10160" t="8255" r="13335" b="10160"/>
                <wp:wrapNone/>
                <wp:docPr id="185"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1771" y="-2252"/>
                          <a:chExt cx="1433" cy="1141"/>
                        </a:xfrm>
                      </wpg:grpSpPr>
                      <wps:wsp>
                        <wps:cNvPr id="186" name="Freeform 177"/>
                        <wps:cNvSpPr>
                          <a:spLocks/>
                        </wps:cNvSpPr>
                        <wps:spPr bwMode="auto">
                          <a:xfrm>
                            <a:off x="1771" y="-2252"/>
                            <a:ext cx="1433" cy="1141"/>
                          </a:xfrm>
                          <a:custGeom>
                            <a:avLst/>
                            <a:gdLst>
                              <a:gd name="T0" fmla="+- 0 1771 1771"/>
                              <a:gd name="T1" fmla="*/ T0 w 1433"/>
                              <a:gd name="T2" fmla="+- 0 -1111 -2252"/>
                              <a:gd name="T3" fmla="*/ -1111 h 1141"/>
                              <a:gd name="T4" fmla="+- 0 3204 1771"/>
                              <a:gd name="T5" fmla="*/ T4 w 1433"/>
                              <a:gd name="T6" fmla="+- 0 -1111 -2252"/>
                              <a:gd name="T7" fmla="*/ -1111 h 1141"/>
                              <a:gd name="T8" fmla="+- 0 3204 1771"/>
                              <a:gd name="T9" fmla="*/ T8 w 1433"/>
                              <a:gd name="T10" fmla="+- 0 -2252 -2252"/>
                              <a:gd name="T11" fmla="*/ -2252 h 1141"/>
                              <a:gd name="T12" fmla="+- 0 1771 1771"/>
                              <a:gd name="T13" fmla="*/ T12 w 1433"/>
                              <a:gd name="T14" fmla="+- 0 -2252 -2252"/>
                              <a:gd name="T15" fmla="*/ -2252 h 1141"/>
                              <a:gd name="T16" fmla="+- 0 1771 1771"/>
                              <a:gd name="T17" fmla="*/ T16 w 1433"/>
                              <a:gd name="T18" fmla="+- 0 -1111 -2252"/>
                              <a:gd name="T19" fmla="*/ -1111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3E268D6" id="Group 176" o:spid="_x0000_s1026" style="position:absolute;margin-left:89.3pt;margin-top:9.6pt;width:71.65pt;height:57.05pt;z-index:-251685376;mso-position-horizontal-relative:page" coordorigin="1771,-2252"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">
                <v:shape id="Freeform 177" o:spid="_x0000_s1027" style="position:absolute;left:1771;top:-2252;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o1r78A&#10;AADcAAAADwAAAGRycy9kb3ducmV2LnhtbERPPW/CMBDdK/EfrEPqVhw6IBQwUVNAsBY6dDzFRxyI&#10;z1bsEvff40qVut3T+7x1lWwv7jSEzrGC+awAQdw43XGr4PO8f1mCCBFZY++YFPxQgGozeVpjqd3I&#10;H3Q/xVbkEA4lKjAx+lLK0BiyGGbOE2fu4gaLMcOhlXrAMYfbXr4WxUJa7Dg3GPT0bqi5nb6tgq9d&#10;bWpM/opp6w/nftx5y4VSz9P0tgIRKcV/8Z/7qPP85QJ+n8kXy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ejWvvwAAANwAAAAPAAAAAAAAAAAAAAAAAJgCAABkcnMvZG93bnJl&#10;di54bWxQSwUGAAAAAAQABAD1AAAAhAMAAAAA&#10;" path="m,1141r1433,l1433,,,,,1141xe" filled="f">
                  <v:path arrowok="t" o:connecttype="custom" o:connectlocs="0,-1111;1433,-1111;1433,-2252;0,-2252;0,-1111" o:connectangles="0,0,0,0,0"/>
                </v:shape>
                <w10:wrap anchorx="page"/>
              </v:group>
            </w:pict>
          </mc:Fallback>
        </mc:AlternateContent>
      </w:r>
    </w:p>
    <w:p w14:paraId="5E046F33" w14:textId="77777777" w:rsidR="00015D47" w:rsidRPr="00984CD6" w:rsidRDefault="00015D47">
      <w:pPr>
        <w:spacing w:after="0"/>
        <w:sectPr w:rsidR="00015D47" w:rsidRPr="00984CD6">
          <w:headerReference w:type="default" r:id="rId15"/>
          <w:pgSz w:w="11920" w:h="16860"/>
          <w:pgMar w:top="1540" w:right="1560" w:bottom="960" w:left="1560" w:header="743" w:footer="771" w:gutter="0"/>
          <w:cols w:space="720"/>
        </w:sectPr>
      </w:pPr>
    </w:p>
    <w:p w14:paraId="6B2AE2D3" w14:textId="77777777" w:rsidR="00015D47" w:rsidRPr="005367FC" w:rsidRDefault="005933CA" w:rsidP="00C900D5">
      <w:pPr>
        <w:spacing w:before="42" w:after="0" w:line="240" w:lineRule="auto"/>
        <w:ind w:left="355" w:right="-33"/>
        <w:jc w:val="center"/>
        <w:rPr>
          <w:rFonts w:ascii="Arial" w:eastAsia="Arial" w:hAnsi="Arial" w:cs="Arial"/>
          <w:b/>
          <w:sz w:val="15"/>
          <w:szCs w:val="15"/>
        </w:rPr>
      </w:pPr>
      <w:r>
        <w:rPr>
          <w:b/>
          <w:noProof/>
          <w:lang w:val="en-GB" w:eastAsia="en-GB"/>
        </w:rPr>
        <w:lastRenderedPageBreak/>
        <mc:AlternateContent>
          <mc:Choice Requires="wpg">
            <w:drawing>
              <wp:anchor distT="0" distB="0" distL="114300" distR="114300" simplePos="0" relativeHeight="251638272" behindDoc="1" locked="0" layoutInCell="1" allowOverlap="1" wp14:anchorId="2A3AF55D" wp14:editId="32E3C4C8">
                <wp:simplePos x="0" y="0"/>
                <wp:positionH relativeFrom="page">
                  <wp:posOffset>2134235</wp:posOffset>
                </wp:positionH>
                <wp:positionV relativeFrom="paragraph">
                  <wp:posOffset>201930</wp:posOffset>
                </wp:positionV>
                <wp:extent cx="450850" cy="276225"/>
                <wp:effectExtent l="635" t="11430" r="15240" b="7620"/>
                <wp:wrapNone/>
                <wp:docPr id="199"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3361" y="318"/>
                          <a:chExt cx="710" cy="435"/>
                        </a:xfrm>
                      </wpg:grpSpPr>
                      <wpg:grpSp>
                        <wpg:cNvPr id="200" name="Group 193"/>
                        <wpg:cNvGrpSpPr>
                          <a:grpSpLocks/>
                        </wpg:cNvGrpSpPr>
                        <wpg:grpSpPr bwMode="auto">
                          <a:xfrm>
                            <a:off x="3369" y="325"/>
                            <a:ext cx="695" cy="420"/>
                            <a:chOff x="3369" y="325"/>
                            <a:chExt cx="695" cy="420"/>
                          </a:xfrm>
                        </wpg:grpSpPr>
                        <wps:wsp>
                          <wps:cNvPr id="201" name="Freeform 194"/>
                          <wps:cNvSpPr>
                            <a:spLocks/>
                          </wps:cNvSpPr>
                          <wps:spPr bwMode="auto">
                            <a:xfrm>
                              <a:off x="3369" y="325"/>
                              <a:ext cx="695" cy="420"/>
                            </a:xfrm>
                            <a:custGeom>
                              <a:avLst/>
                              <a:gdLst>
                                <a:gd name="T0" fmla="+- 0 3618 3369"/>
                                <a:gd name="T1" fmla="*/ T0 w 695"/>
                                <a:gd name="T2" fmla="+- 0 325 325"/>
                                <a:gd name="T3" fmla="*/ 325 h 420"/>
                                <a:gd name="T4" fmla="+- 0 3618 3369"/>
                                <a:gd name="T5" fmla="*/ T4 w 695"/>
                                <a:gd name="T6" fmla="+- 0 460 325"/>
                                <a:gd name="T7" fmla="*/ 460 h 420"/>
                                <a:gd name="T8" fmla="+- 0 3369 3369"/>
                                <a:gd name="T9" fmla="*/ T8 w 695"/>
                                <a:gd name="T10" fmla="+- 0 460 325"/>
                                <a:gd name="T11" fmla="*/ 460 h 420"/>
                                <a:gd name="T12" fmla="+- 0 3369 3369"/>
                                <a:gd name="T13" fmla="*/ T12 w 695"/>
                                <a:gd name="T14" fmla="+- 0 610 325"/>
                                <a:gd name="T15" fmla="*/ 610 h 420"/>
                                <a:gd name="T16" fmla="+- 0 3618 3369"/>
                                <a:gd name="T17" fmla="*/ T16 w 695"/>
                                <a:gd name="T18" fmla="+- 0 610 325"/>
                                <a:gd name="T19" fmla="*/ 610 h 420"/>
                                <a:gd name="T20" fmla="+- 0 3618 3369"/>
                                <a:gd name="T21" fmla="*/ T20 w 695"/>
                                <a:gd name="T22" fmla="+- 0 745 325"/>
                                <a:gd name="T23" fmla="*/ 745 h 420"/>
                                <a:gd name="T24" fmla="+- 0 4064 3369"/>
                                <a:gd name="T25" fmla="*/ T24 w 695"/>
                                <a:gd name="T26" fmla="+- 0 535 325"/>
                                <a:gd name="T27" fmla="*/ 535 h 420"/>
                                <a:gd name="T28" fmla="+- 0 3618 3369"/>
                                <a:gd name="T29" fmla="*/ T28 w 695"/>
                                <a:gd name="T30" fmla="+- 0 325 325"/>
                                <a:gd name="T31" fmla="*/ 325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2" name="Group 191"/>
                        <wpg:cNvGrpSpPr>
                          <a:grpSpLocks/>
                        </wpg:cNvGrpSpPr>
                        <wpg:grpSpPr bwMode="auto">
                          <a:xfrm>
                            <a:off x="3369" y="325"/>
                            <a:ext cx="695" cy="420"/>
                            <a:chOff x="3369" y="325"/>
                            <a:chExt cx="695" cy="420"/>
                          </a:xfrm>
                        </wpg:grpSpPr>
                        <wps:wsp>
                          <wps:cNvPr id="203" name="Freeform 192"/>
                          <wps:cNvSpPr>
                            <a:spLocks/>
                          </wps:cNvSpPr>
                          <wps:spPr bwMode="auto">
                            <a:xfrm>
                              <a:off x="3369" y="325"/>
                              <a:ext cx="695" cy="420"/>
                            </a:xfrm>
                            <a:custGeom>
                              <a:avLst/>
                              <a:gdLst>
                                <a:gd name="T0" fmla="+- 0 3618 3369"/>
                                <a:gd name="T1" fmla="*/ T0 w 695"/>
                                <a:gd name="T2" fmla="+- 0 325 325"/>
                                <a:gd name="T3" fmla="*/ 325 h 420"/>
                                <a:gd name="T4" fmla="+- 0 3618 3369"/>
                                <a:gd name="T5" fmla="*/ T4 w 695"/>
                                <a:gd name="T6" fmla="+- 0 460 325"/>
                                <a:gd name="T7" fmla="*/ 460 h 420"/>
                                <a:gd name="T8" fmla="+- 0 3369 3369"/>
                                <a:gd name="T9" fmla="*/ T8 w 695"/>
                                <a:gd name="T10" fmla="+- 0 460 325"/>
                                <a:gd name="T11" fmla="*/ 460 h 420"/>
                                <a:gd name="T12" fmla="+- 0 3369 3369"/>
                                <a:gd name="T13" fmla="*/ T12 w 695"/>
                                <a:gd name="T14" fmla="+- 0 610 325"/>
                                <a:gd name="T15" fmla="*/ 610 h 420"/>
                                <a:gd name="T16" fmla="+- 0 3618 3369"/>
                                <a:gd name="T17" fmla="*/ T16 w 695"/>
                                <a:gd name="T18" fmla="+- 0 610 325"/>
                                <a:gd name="T19" fmla="*/ 610 h 420"/>
                                <a:gd name="T20" fmla="+- 0 3618 3369"/>
                                <a:gd name="T21" fmla="*/ T20 w 695"/>
                                <a:gd name="T22" fmla="+- 0 745 325"/>
                                <a:gd name="T23" fmla="*/ 745 h 420"/>
                                <a:gd name="T24" fmla="+- 0 4064 3369"/>
                                <a:gd name="T25" fmla="*/ T24 w 695"/>
                                <a:gd name="T26" fmla="+- 0 535 325"/>
                                <a:gd name="T27" fmla="*/ 535 h 420"/>
                                <a:gd name="T28" fmla="+- 0 3618 3369"/>
                                <a:gd name="T29" fmla="*/ T28 w 695"/>
                                <a:gd name="T30" fmla="+- 0 325 325"/>
                                <a:gd name="T31" fmla="*/ 325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close/>
                                </a:path>
                              </a:pathLst>
                            </a:custGeom>
                            <a:noFill/>
                            <a:ln w="9525">
                              <a:solidFill>
                                <a:srgbClr val="0033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83818A9" id="Group 190" o:spid="_x0000_s1026" style="position:absolute;margin-left:168.05pt;margin-top:15.9pt;width:35.5pt;height:21.75pt;z-index:-251678208;mso-position-horizontal-relative:page" coordorigin="3361,318"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">
                <v:group id="Group 193" o:spid="_x0000_s1027" style="position:absolute;left:3369;top:325;width:695;height:420" coordorigin="3369,325"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shape id="Freeform 194" o:spid="_x0000_s1028" style="position:absolute;left:3369;top:325;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3A2MUA&#10;AADcAAAADwAAAGRycy9kb3ducmV2LnhtbESPzYrCQBCE74LvMLSwN50YQTQ6CSqsLIiIPwe9NZk2&#10;CWZ6QmZWs2+/s7Dgsaiur7qWWWdq8aTWVZYVjEcRCOLc6ooLBZfz53AGwnlkjbVlUvBDDrK031ti&#10;ou2Lj/Q8+UIECLsEFZTeN4mULi/JoBvZhjh4d9sa9EG2hdQtvgLc1DKOoqk0WHFoKLGhTUn54/Rt&#10;whvs5uvp5IDyLg/73W0XX/fbWKmPQbdagPDU+ffxf/pLK4ijMfyNCQSQ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3cDYxQAAANwAAAAPAAAAAAAAAAAAAAAAAJgCAABkcnMv&#10;ZG93bnJldi54bWxQSwUGAAAAAAQABAD1AAAAigMAAAAA&#10;" path="m249,r,135l,135,,285r249,l249,420,695,210,249,e" fillcolor="#9cf" stroked="f">
                    <v:path arrowok="t" o:connecttype="custom" o:connectlocs="249,325;249,460;0,460;0,610;249,610;249,745;695,535;249,325" o:connectangles="0,0,0,0,0,0,0,0"/>
                  </v:shape>
                </v:group>
                <v:group id="Group 191" o:spid="_x0000_s1029" style="position:absolute;left:3369;top:325;width:695;height:420" coordorigin="3369,325"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192" o:spid="_x0000_s1030" style="position:absolute;left:3369;top:325;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MGn8YA&#10;AADcAAAADwAAAGRycy9kb3ducmV2LnhtbESPS2vDMBCE74X+B7GF3BqpDi3BiRL6SGl6zIvkuFgb&#10;W8RauZYSu/n1VaHQ4zAz3zDTee9qcaE2WM8aHoYKBHHhjeVSw3bzfj8GESKywdozafimAPPZ7c0U&#10;c+M7XtFlHUuRIBxy1FDF2ORShqIih2HoG+LkHX3rMCbZltK02CW4q2Wm1JN0aDktVNjQa0XFaX12&#10;GpYH4redXdjuult9Zl8v+0d1/dB6cNc/T0BE6uN/+K+9NBoyNYLfM+kIyN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MGn8YAAADcAAAADwAAAAAAAAAAAAAAAACYAgAAZHJz&#10;L2Rvd25yZXYueG1sUEsFBgAAAAAEAAQA9QAAAIsDAAAAAA==&#10;" path="m249,r,135l,135,,285r249,l249,420,695,210,249,xe" filled="f" strokecolor="#036">
                    <v:path arrowok="t" o:connecttype="custom" o:connectlocs="249,325;249,460;0,460;0,610;249,610;249,745;695,535;249,325" o:connectangles="0,0,0,0,0,0,0,0"/>
                  </v:shape>
                </v:group>
                <w10:wrap anchorx="page"/>
              </v:group>
            </w:pict>
          </mc:Fallback>
        </mc:AlternateContent>
      </w:r>
      <w:r w:rsidR="0026255B" w:rsidRPr="005367FC">
        <w:rPr>
          <w:rFonts w:ascii="Arial" w:eastAsia="Arial" w:hAnsi="Arial" w:cs="Arial"/>
          <w:b/>
          <w:spacing w:val="-1"/>
          <w:sz w:val="15"/>
          <w:szCs w:val="15"/>
        </w:rPr>
        <w:t>U</w:t>
      </w:r>
      <w:r w:rsidR="0026255B" w:rsidRPr="005367FC">
        <w:rPr>
          <w:rFonts w:ascii="Arial" w:eastAsia="Arial" w:hAnsi="Arial" w:cs="Arial"/>
          <w:b/>
          <w:spacing w:val="1"/>
          <w:sz w:val="15"/>
          <w:szCs w:val="15"/>
        </w:rPr>
        <w:t>s</w:t>
      </w:r>
      <w:r w:rsidR="0026255B" w:rsidRPr="005367FC">
        <w:rPr>
          <w:rFonts w:ascii="Arial" w:eastAsia="Arial" w:hAnsi="Arial" w:cs="Arial"/>
          <w:b/>
          <w:sz w:val="15"/>
          <w:szCs w:val="15"/>
        </w:rPr>
        <w:t>e</w:t>
      </w:r>
      <w:r w:rsidR="0026255B" w:rsidRPr="00984CD6">
        <w:rPr>
          <w:rFonts w:ascii="Arial" w:eastAsia="Arial" w:hAnsi="Arial" w:cs="Arial"/>
          <w:sz w:val="15"/>
          <w:szCs w:val="15"/>
        </w:rPr>
        <w:t>r</w:t>
      </w:r>
      <w:r w:rsidR="0026255B" w:rsidRPr="00984CD6">
        <w:rPr>
          <w:rFonts w:ascii="Arial" w:eastAsia="Arial" w:hAnsi="Arial" w:cs="Arial"/>
          <w:spacing w:val="-1"/>
          <w:sz w:val="15"/>
          <w:szCs w:val="15"/>
        </w:rPr>
        <w:t xml:space="preserve"> </w:t>
      </w:r>
      <w:r w:rsidR="0026255B" w:rsidRPr="00984CD6">
        <w:rPr>
          <w:rFonts w:ascii="Arial" w:eastAsia="Arial" w:hAnsi="Arial" w:cs="Arial"/>
          <w:sz w:val="15"/>
          <w:szCs w:val="15"/>
        </w:rPr>
        <w:t>or</w:t>
      </w:r>
      <w:r w:rsidR="0026255B" w:rsidRPr="00984CD6">
        <w:rPr>
          <w:rFonts w:ascii="Arial" w:eastAsia="Arial" w:hAnsi="Arial" w:cs="Arial"/>
          <w:spacing w:val="-1"/>
          <w:sz w:val="15"/>
          <w:szCs w:val="15"/>
        </w:rPr>
        <w:t xml:space="preserve"> </w:t>
      </w:r>
      <w:r w:rsidR="0026255B" w:rsidRPr="005367FC">
        <w:rPr>
          <w:rFonts w:ascii="Arial" w:eastAsia="Arial" w:hAnsi="Arial" w:cs="Arial"/>
          <w:b/>
          <w:spacing w:val="-1"/>
          <w:sz w:val="15"/>
          <w:szCs w:val="15"/>
        </w:rPr>
        <w:t>DN</w:t>
      </w:r>
      <w:r w:rsidR="0026255B" w:rsidRPr="005367FC">
        <w:rPr>
          <w:rFonts w:ascii="Arial" w:eastAsia="Arial" w:hAnsi="Arial" w:cs="Arial"/>
          <w:b/>
          <w:sz w:val="15"/>
          <w:szCs w:val="15"/>
        </w:rPr>
        <w:t>O</w:t>
      </w:r>
      <w:r w:rsidR="0026255B" w:rsidRPr="00984CD6">
        <w:rPr>
          <w:rFonts w:ascii="Arial" w:eastAsia="Arial" w:hAnsi="Arial" w:cs="Arial"/>
          <w:sz w:val="15"/>
          <w:szCs w:val="15"/>
        </w:rPr>
        <w:t xml:space="preserve"> rai</w:t>
      </w:r>
      <w:r w:rsidR="0026255B" w:rsidRPr="00984CD6">
        <w:rPr>
          <w:rFonts w:ascii="Arial" w:eastAsia="Arial" w:hAnsi="Arial" w:cs="Arial"/>
          <w:spacing w:val="-1"/>
          <w:sz w:val="15"/>
          <w:szCs w:val="15"/>
        </w:rPr>
        <w:t>s</w:t>
      </w:r>
      <w:r w:rsidR="0026255B" w:rsidRPr="00984CD6">
        <w:rPr>
          <w:rFonts w:ascii="Arial" w:eastAsia="Arial" w:hAnsi="Arial" w:cs="Arial"/>
          <w:sz w:val="15"/>
          <w:szCs w:val="15"/>
        </w:rPr>
        <w:t>es new</w:t>
      </w:r>
      <w:r w:rsidR="0026255B" w:rsidRPr="00984CD6">
        <w:rPr>
          <w:rFonts w:ascii="Arial" w:eastAsia="Arial" w:hAnsi="Arial" w:cs="Arial"/>
          <w:spacing w:val="-5"/>
          <w:sz w:val="15"/>
          <w:szCs w:val="15"/>
        </w:rPr>
        <w:t xml:space="preserve"> </w:t>
      </w:r>
      <w:r w:rsidR="0026255B" w:rsidRPr="00984CD6">
        <w:rPr>
          <w:rFonts w:ascii="Arial" w:eastAsia="Arial" w:hAnsi="Arial" w:cs="Arial"/>
          <w:spacing w:val="1"/>
          <w:sz w:val="15"/>
          <w:szCs w:val="15"/>
        </w:rPr>
        <w:t>I</w:t>
      </w:r>
      <w:r w:rsidR="0026255B" w:rsidRPr="00984CD6">
        <w:rPr>
          <w:rFonts w:ascii="Arial" w:eastAsia="Arial" w:hAnsi="Arial" w:cs="Arial"/>
          <w:spacing w:val="-1"/>
          <w:sz w:val="15"/>
          <w:szCs w:val="15"/>
        </w:rPr>
        <w:t>s</w:t>
      </w:r>
      <w:r w:rsidR="0026255B" w:rsidRPr="00984CD6">
        <w:rPr>
          <w:rFonts w:ascii="Arial" w:eastAsia="Arial" w:hAnsi="Arial" w:cs="Arial"/>
          <w:spacing w:val="1"/>
          <w:sz w:val="15"/>
          <w:szCs w:val="15"/>
        </w:rPr>
        <w:t>s</w:t>
      </w:r>
      <w:r w:rsidR="0026255B" w:rsidRPr="00984CD6">
        <w:rPr>
          <w:rFonts w:ascii="Arial" w:eastAsia="Arial" w:hAnsi="Arial" w:cs="Arial"/>
          <w:spacing w:val="-2"/>
          <w:sz w:val="15"/>
          <w:szCs w:val="15"/>
        </w:rPr>
        <w:t>u</w:t>
      </w:r>
      <w:r w:rsidR="0026255B" w:rsidRPr="00984CD6">
        <w:rPr>
          <w:rFonts w:ascii="Arial" w:eastAsia="Arial" w:hAnsi="Arial" w:cs="Arial"/>
          <w:sz w:val="15"/>
          <w:szCs w:val="15"/>
        </w:rPr>
        <w:t xml:space="preserve">e </w:t>
      </w:r>
      <w:r w:rsidR="0026255B" w:rsidRPr="00984CD6">
        <w:rPr>
          <w:rFonts w:ascii="Arial" w:eastAsia="Arial" w:hAnsi="Arial" w:cs="Arial"/>
          <w:spacing w:val="-4"/>
          <w:sz w:val="15"/>
          <w:szCs w:val="15"/>
        </w:rPr>
        <w:t>w</w:t>
      </w:r>
      <w:r w:rsidR="0026255B" w:rsidRPr="00984CD6">
        <w:rPr>
          <w:rFonts w:ascii="Arial" w:eastAsia="Arial" w:hAnsi="Arial" w:cs="Arial"/>
          <w:sz w:val="15"/>
          <w:szCs w:val="15"/>
        </w:rPr>
        <w:t>i</w:t>
      </w:r>
      <w:r w:rsidR="0026255B" w:rsidRPr="00984CD6">
        <w:rPr>
          <w:rFonts w:ascii="Arial" w:eastAsia="Arial" w:hAnsi="Arial" w:cs="Arial"/>
          <w:spacing w:val="1"/>
          <w:sz w:val="15"/>
          <w:szCs w:val="15"/>
        </w:rPr>
        <w:t>t</w:t>
      </w:r>
      <w:r w:rsidR="0026255B" w:rsidRPr="00984CD6">
        <w:rPr>
          <w:rFonts w:ascii="Arial" w:eastAsia="Arial" w:hAnsi="Arial" w:cs="Arial"/>
          <w:sz w:val="15"/>
          <w:szCs w:val="15"/>
        </w:rPr>
        <w:t>h</w:t>
      </w:r>
      <w:r w:rsidR="0026255B" w:rsidRPr="00984CD6">
        <w:rPr>
          <w:rFonts w:ascii="Arial" w:eastAsia="Arial" w:hAnsi="Arial" w:cs="Arial"/>
          <w:spacing w:val="1"/>
          <w:sz w:val="15"/>
          <w:szCs w:val="15"/>
        </w:rPr>
        <w:t xml:space="preserve"> </w:t>
      </w:r>
      <w:r w:rsidR="0026255B" w:rsidRPr="005367FC">
        <w:rPr>
          <w:rFonts w:ascii="Arial" w:eastAsia="Arial" w:hAnsi="Arial" w:cs="Arial"/>
          <w:b/>
          <w:sz w:val="15"/>
          <w:szCs w:val="15"/>
        </w:rPr>
        <w:t xml:space="preserve">D </w:t>
      </w:r>
      <w:r w:rsidR="0026255B" w:rsidRPr="005367FC">
        <w:rPr>
          <w:rFonts w:ascii="Arial" w:eastAsia="Arial" w:hAnsi="Arial" w:cs="Arial"/>
          <w:b/>
          <w:spacing w:val="-1"/>
          <w:sz w:val="15"/>
          <w:szCs w:val="15"/>
        </w:rPr>
        <w:t>C</w:t>
      </w:r>
      <w:r w:rsidR="0026255B" w:rsidRPr="005367FC">
        <w:rPr>
          <w:rFonts w:ascii="Arial" w:eastAsia="Arial" w:hAnsi="Arial" w:cs="Arial"/>
          <w:b/>
          <w:sz w:val="15"/>
          <w:szCs w:val="15"/>
        </w:rPr>
        <w:t>o</w:t>
      </w:r>
      <w:r w:rsidR="0026255B" w:rsidRPr="005367FC">
        <w:rPr>
          <w:rFonts w:ascii="Arial" w:eastAsia="Arial" w:hAnsi="Arial" w:cs="Arial"/>
          <w:b/>
          <w:spacing w:val="-3"/>
          <w:sz w:val="15"/>
          <w:szCs w:val="15"/>
        </w:rPr>
        <w:t>d</w:t>
      </w:r>
      <w:r w:rsidR="0026255B" w:rsidRPr="005367FC">
        <w:rPr>
          <w:rFonts w:ascii="Arial" w:eastAsia="Arial" w:hAnsi="Arial" w:cs="Arial"/>
          <w:b/>
          <w:sz w:val="15"/>
          <w:szCs w:val="15"/>
        </w:rPr>
        <w:t>e</w:t>
      </w:r>
      <w:r w:rsidR="0026255B" w:rsidRPr="00984CD6">
        <w:rPr>
          <w:rFonts w:ascii="Arial" w:eastAsia="Arial" w:hAnsi="Arial" w:cs="Arial"/>
          <w:spacing w:val="1"/>
          <w:sz w:val="15"/>
          <w:szCs w:val="15"/>
        </w:rPr>
        <w:t xml:space="preserve"> </w:t>
      </w:r>
      <w:r w:rsidR="0026255B" w:rsidRPr="00984CD6">
        <w:rPr>
          <w:rFonts w:ascii="Arial" w:eastAsia="Arial" w:hAnsi="Arial" w:cs="Arial"/>
          <w:spacing w:val="-2"/>
          <w:sz w:val="15"/>
          <w:szCs w:val="15"/>
        </w:rPr>
        <w:t>o</w:t>
      </w:r>
      <w:r w:rsidR="0026255B" w:rsidRPr="00984CD6">
        <w:rPr>
          <w:rFonts w:ascii="Arial" w:eastAsia="Arial" w:hAnsi="Arial" w:cs="Arial"/>
          <w:sz w:val="15"/>
          <w:szCs w:val="15"/>
        </w:rPr>
        <w:t xml:space="preserve">r </w:t>
      </w:r>
      <w:r w:rsidR="0026255B" w:rsidRPr="005367FC">
        <w:rPr>
          <w:rFonts w:ascii="Arial" w:eastAsia="Arial" w:hAnsi="Arial" w:cs="Arial"/>
          <w:b/>
          <w:sz w:val="15"/>
          <w:szCs w:val="15"/>
        </w:rPr>
        <w:t>Annex</w:t>
      </w:r>
      <w:r w:rsidR="0026255B" w:rsidRPr="005367FC">
        <w:rPr>
          <w:rFonts w:ascii="Arial" w:eastAsia="Arial" w:hAnsi="Arial" w:cs="Arial"/>
          <w:b/>
          <w:spacing w:val="-2"/>
          <w:sz w:val="15"/>
          <w:szCs w:val="15"/>
        </w:rPr>
        <w:t xml:space="preserve"> </w:t>
      </w:r>
      <w:r w:rsidR="0026255B" w:rsidRPr="005367FC">
        <w:rPr>
          <w:rFonts w:ascii="Arial" w:eastAsia="Arial" w:hAnsi="Arial" w:cs="Arial"/>
          <w:b/>
          <w:sz w:val="15"/>
          <w:szCs w:val="15"/>
        </w:rPr>
        <w:t>1</w:t>
      </w:r>
    </w:p>
    <w:p w14:paraId="674C96AF" w14:textId="77777777" w:rsidR="00015D47" w:rsidRPr="005367FC" w:rsidRDefault="0026255B" w:rsidP="00C900D5">
      <w:pPr>
        <w:spacing w:after="0" w:line="169" w:lineRule="exact"/>
        <w:ind w:left="591" w:right="201"/>
        <w:jc w:val="center"/>
        <w:rPr>
          <w:rFonts w:ascii="Arial" w:eastAsia="Arial" w:hAnsi="Arial" w:cs="Arial"/>
          <w:b/>
          <w:sz w:val="15"/>
          <w:szCs w:val="15"/>
        </w:rPr>
      </w:pPr>
      <w:r w:rsidRPr="005367FC">
        <w:rPr>
          <w:rFonts w:ascii="Arial" w:eastAsia="Arial" w:hAnsi="Arial" w:cs="Arial"/>
          <w:b/>
          <w:position w:val="-1"/>
          <w:sz w:val="15"/>
          <w:szCs w:val="15"/>
        </w:rPr>
        <w:t>S</w:t>
      </w:r>
      <w:r w:rsidRPr="005367FC">
        <w:rPr>
          <w:rFonts w:ascii="Arial" w:eastAsia="Arial" w:hAnsi="Arial" w:cs="Arial"/>
          <w:b/>
          <w:spacing w:val="1"/>
          <w:position w:val="-1"/>
          <w:sz w:val="15"/>
          <w:szCs w:val="15"/>
        </w:rPr>
        <w:t>t</w:t>
      </w:r>
      <w:r w:rsidRPr="005367FC">
        <w:rPr>
          <w:rFonts w:ascii="Arial" w:eastAsia="Arial" w:hAnsi="Arial" w:cs="Arial"/>
          <w:b/>
          <w:position w:val="-1"/>
          <w:sz w:val="15"/>
          <w:szCs w:val="15"/>
        </w:rPr>
        <w:t>a</w:t>
      </w:r>
      <w:r w:rsidRPr="005367FC">
        <w:rPr>
          <w:rFonts w:ascii="Arial" w:eastAsia="Arial" w:hAnsi="Arial" w:cs="Arial"/>
          <w:b/>
          <w:spacing w:val="-3"/>
          <w:position w:val="-1"/>
          <w:sz w:val="15"/>
          <w:szCs w:val="15"/>
        </w:rPr>
        <w:t>n</w:t>
      </w:r>
      <w:r w:rsidRPr="005367FC">
        <w:rPr>
          <w:rFonts w:ascii="Arial" w:eastAsia="Arial" w:hAnsi="Arial" w:cs="Arial"/>
          <w:b/>
          <w:position w:val="-1"/>
          <w:sz w:val="15"/>
          <w:szCs w:val="15"/>
        </w:rPr>
        <w:t>dard</w:t>
      </w:r>
    </w:p>
    <w:p w14:paraId="003DB648" w14:textId="77777777" w:rsidR="00D15B97" w:rsidRDefault="0026255B" w:rsidP="00C900D5">
      <w:pPr>
        <w:spacing w:before="42" w:after="0" w:line="240" w:lineRule="auto"/>
        <w:ind w:left="-33" w:right="-53"/>
        <w:jc w:val="center"/>
      </w:pPr>
      <w:r w:rsidRPr="00984CD6">
        <w:br w:type="column"/>
      </w:r>
    </w:p>
    <w:p w14:paraId="5A86A18D" w14:textId="77777777" w:rsidR="00015D47" w:rsidRPr="00984CD6" w:rsidRDefault="0026255B" w:rsidP="00C900D5">
      <w:pPr>
        <w:spacing w:before="42" w:after="0" w:line="240" w:lineRule="auto"/>
        <w:ind w:left="-33" w:right="-53"/>
        <w:jc w:val="center"/>
        <w:rPr>
          <w:rFonts w:ascii="Arial" w:eastAsia="Arial" w:hAnsi="Arial" w:cs="Arial"/>
          <w:sz w:val="15"/>
          <w:szCs w:val="15"/>
        </w:rPr>
      </w:pPr>
      <w:r w:rsidRPr="00984CD6">
        <w:rPr>
          <w:rFonts w:ascii="Arial" w:eastAsia="Arial" w:hAnsi="Arial" w:cs="Arial"/>
          <w:spacing w:val="-1"/>
          <w:sz w:val="15"/>
          <w:szCs w:val="15"/>
        </w:rPr>
        <w:t>R</w:t>
      </w:r>
      <w:r w:rsidRPr="00984CD6">
        <w:rPr>
          <w:rFonts w:ascii="Arial" w:eastAsia="Arial" w:hAnsi="Arial" w:cs="Arial"/>
          <w:spacing w:val="-2"/>
          <w:sz w:val="15"/>
          <w:szCs w:val="15"/>
        </w:rPr>
        <w:t>e</w:t>
      </w:r>
      <w:r w:rsidRPr="00984CD6">
        <w:rPr>
          <w:rFonts w:ascii="Arial" w:eastAsia="Arial" w:hAnsi="Arial" w:cs="Arial"/>
          <w:spacing w:val="3"/>
          <w:sz w:val="15"/>
          <w:szCs w:val="15"/>
        </w:rPr>
        <w:t>v</w:t>
      </w:r>
      <w:r w:rsidRPr="00984CD6">
        <w:rPr>
          <w:rFonts w:ascii="Arial" w:eastAsia="Arial" w:hAnsi="Arial" w:cs="Arial"/>
          <w:sz w:val="15"/>
          <w:szCs w:val="15"/>
        </w:rPr>
        <w:t>iew</w:t>
      </w:r>
      <w:r w:rsidRPr="00984CD6">
        <w:rPr>
          <w:rFonts w:ascii="Arial" w:eastAsia="Arial" w:hAnsi="Arial" w:cs="Arial"/>
          <w:spacing w:val="-5"/>
          <w:sz w:val="15"/>
          <w:szCs w:val="15"/>
        </w:rPr>
        <w:t xml:space="preserve"> </w:t>
      </w:r>
      <w:r w:rsidRPr="00984CD6">
        <w:rPr>
          <w:rFonts w:ascii="Arial" w:eastAsia="Arial" w:hAnsi="Arial" w:cs="Arial"/>
          <w:sz w:val="15"/>
          <w:szCs w:val="15"/>
        </w:rPr>
        <w:t>by</w:t>
      </w:r>
    </w:p>
    <w:p w14:paraId="79F07D4E" w14:textId="77777777" w:rsidR="00D15B97" w:rsidRPr="00D15B97" w:rsidRDefault="00C900D5" w:rsidP="005367FC">
      <w:pPr>
        <w:spacing w:before="42" w:after="0" w:line="240" w:lineRule="auto"/>
        <w:ind w:right="-68"/>
        <w:jc w:val="center"/>
        <w:rPr>
          <w:b/>
        </w:rPr>
      </w:pPr>
      <w:r w:rsidRPr="00D15B97">
        <w:rPr>
          <w:rFonts w:ascii="Arial" w:eastAsia="Arial" w:hAnsi="Arial" w:cs="Arial"/>
          <w:b/>
          <w:spacing w:val="-1"/>
          <w:sz w:val="15"/>
          <w:szCs w:val="15"/>
        </w:rPr>
        <w:t>Panel</w:t>
      </w:r>
      <w:r w:rsidR="0026255B" w:rsidRPr="00D15B97">
        <w:rPr>
          <w:b/>
        </w:rPr>
        <w:br w:type="column"/>
      </w:r>
    </w:p>
    <w:p w14:paraId="1A0414D2" w14:textId="77777777" w:rsidR="00015D47" w:rsidRPr="00D15B97" w:rsidRDefault="0026255B" w:rsidP="005367FC">
      <w:pPr>
        <w:spacing w:before="42" w:after="0" w:line="240" w:lineRule="auto"/>
        <w:ind w:right="-68"/>
        <w:jc w:val="center"/>
        <w:rPr>
          <w:rFonts w:ascii="Arial" w:eastAsia="Arial" w:hAnsi="Arial" w:cs="Arial"/>
          <w:sz w:val="15"/>
          <w:szCs w:val="15"/>
        </w:rPr>
      </w:pPr>
      <w:r w:rsidRPr="00D15B97">
        <w:rPr>
          <w:rFonts w:ascii="Arial" w:eastAsia="Arial" w:hAnsi="Arial" w:cs="Arial"/>
          <w:spacing w:val="1"/>
          <w:sz w:val="15"/>
          <w:szCs w:val="15"/>
        </w:rPr>
        <w:t>J</w:t>
      </w:r>
      <w:r w:rsidRPr="00D15B97">
        <w:rPr>
          <w:rFonts w:ascii="Arial" w:eastAsia="Arial" w:hAnsi="Arial" w:cs="Arial"/>
          <w:spacing w:val="-1"/>
          <w:sz w:val="15"/>
          <w:szCs w:val="15"/>
        </w:rPr>
        <w:t>ur</w:t>
      </w:r>
      <w:r w:rsidRPr="00D15B97">
        <w:rPr>
          <w:rFonts w:ascii="Arial" w:eastAsia="Arial" w:hAnsi="Arial" w:cs="Arial"/>
          <w:sz w:val="15"/>
          <w:szCs w:val="15"/>
        </w:rPr>
        <w:t>i</w:t>
      </w:r>
      <w:r w:rsidRPr="00D15B97">
        <w:rPr>
          <w:rFonts w:ascii="Arial" w:eastAsia="Arial" w:hAnsi="Arial" w:cs="Arial"/>
          <w:spacing w:val="1"/>
          <w:sz w:val="15"/>
          <w:szCs w:val="15"/>
        </w:rPr>
        <w:t>s</w:t>
      </w:r>
      <w:r w:rsidRPr="00D15B97">
        <w:rPr>
          <w:rFonts w:ascii="Arial" w:eastAsia="Arial" w:hAnsi="Arial" w:cs="Arial"/>
          <w:spacing w:val="-1"/>
          <w:sz w:val="15"/>
          <w:szCs w:val="15"/>
        </w:rPr>
        <w:t>d</w:t>
      </w:r>
      <w:r w:rsidRPr="00D15B97">
        <w:rPr>
          <w:rFonts w:ascii="Arial" w:eastAsia="Arial" w:hAnsi="Arial" w:cs="Arial"/>
          <w:spacing w:val="-2"/>
          <w:sz w:val="15"/>
          <w:szCs w:val="15"/>
        </w:rPr>
        <w:t>i</w:t>
      </w:r>
      <w:r w:rsidRPr="00D15B97">
        <w:rPr>
          <w:rFonts w:ascii="Arial" w:eastAsia="Arial" w:hAnsi="Arial" w:cs="Arial"/>
          <w:spacing w:val="-1"/>
          <w:sz w:val="15"/>
          <w:szCs w:val="15"/>
        </w:rPr>
        <w:t>c</w:t>
      </w:r>
      <w:r w:rsidRPr="00D15B97">
        <w:rPr>
          <w:rFonts w:ascii="Arial" w:eastAsia="Arial" w:hAnsi="Arial" w:cs="Arial"/>
          <w:spacing w:val="1"/>
          <w:sz w:val="15"/>
          <w:szCs w:val="15"/>
        </w:rPr>
        <w:t>t</w:t>
      </w:r>
      <w:r w:rsidRPr="00D15B97">
        <w:rPr>
          <w:rFonts w:ascii="Arial" w:eastAsia="Arial" w:hAnsi="Arial" w:cs="Arial"/>
          <w:sz w:val="15"/>
          <w:szCs w:val="15"/>
        </w:rPr>
        <w:t xml:space="preserve">ion </w:t>
      </w:r>
      <w:r w:rsidRPr="00D15B97">
        <w:rPr>
          <w:rFonts w:ascii="Arial" w:eastAsia="Arial" w:hAnsi="Arial" w:cs="Arial"/>
          <w:spacing w:val="-1"/>
          <w:sz w:val="15"/>
          <w:szCs w:val="15"/>
        </w:rPr>
        <w:t>an</w:t>
      </w:r>
      <w:r w:rsidRPr="00D15B97">
        <w:rPr>
          <w:rFonts w:ascii="Arial" w:eastAsia="Arial" w:hAnsi="Arial" w:cs="Arial"/>
          <w:sz w:val="15"/>
          <w:szCs w:val="15"/>
        </w:rPr>
        <w:t>d</w:t>
      </w:r>
    </w:p>
    <w:p w14:paraId="299F7CF4" w14:textId="77777777" w:rsidR="00015D47" w:rsidRPr="00D15B97" w:rsidRDefault="0026255B">
      <w:pPr>
        <w:spacing w:before="3" w:after="0" w:line="240" w:lineRule="auto"/>
        <w:ind w:left="41" w:right="-20"/>
        <w:rPr>
          <w:rFonts w:ascii="Arial" w:eastAsia="Arial" w:hAnsi="Arial" w:cs="Arial"/>
          <w:sz w:val="15"/>
          <w:szCs w:val="15"/>
        </w:rPr>
      </w:pPr>
      <w:r w:rsidRPr="00D15B97">
        <w:rPr>
          <w:rFonts w:ascii="Arial" w:eastAsia="Arial" w:hAnsi="Arial" w:cs="Arial"/>
          <w:spacing w:val="-2"/>
          <w:sz w:val="15"/>
          <w:szCs w:val="15"/>
        </w:rPr>
        <w:t>M</w:t>
      </w:r>
      <w:r w:rsidRPr="00D15B97">
        <w:rPr>
          <w:rFonts w:ascii="Arial" w:eastAsia="Arial" w:hAnsi="Arial" w:cs="Arial"/>
          <w:spacing w:val="-1"/>
          <w:sz w:val="15"/>
          <w:szCs w:val="15"/>
        </w:rPr>
        <w:t>a</w:t>
      </w:r>
      <w:r w:rsidRPr="00D15B97">
        <w:rPr>
          <w:rFonts w:ascii="Arial" w:eastAsia="Arial" w:hAnsi="Arial" w:cs="Arial"/>
          <w:spacing w:val="1"/>
          <w:sz w:val="15"/>
          <w:szCs w:val="15"/>
        </w:rPr>
        <w:t>t</w:t>
      </w:r>
      <w:r w:rsidRPr="00D15B97">
        <w:rPr>
          <w:rFonts w:ascii="Arial" w:eastAsia="Arial" w:hAnsi="Arial" w:cs="Arial"/>
          <w:spacing w:val="-1"/>
          <w:sz w:val="15"/>
          <w:szCs w:val="15"/>
        </w:rPr>
        <w:t>er</w:t>
      </w:r>
      <w:r w:rsidRPr="00D15B97">
        <w:rPr>
          <w:rFonts w:ascii="Arial" w:eastAsia="Arial" w:hAnsi="Arial" w:cs="Arial"/>
          <w:sz w:val="15"/>
          <w:szCs w:val="15"/>
        </w:rPr>
        <w:t>iali</w:t>
      </w:r>
      <w:r w:rsidRPr="00D15B97">
        <w:rPr>
          <w:rFonts w:ascii="Arial" w:eastAsia="Arial" w:hAnsi="Arial" w:cs="Arial"/>
          <w:spacing w:val="1"/>
          <w:sz w:val="15"/>
          <w:szCs w:val="15"/>
        </w:rPr>
        <w:t>t</w:t>
      </w:r>
      <w:r w:rsidRPr="00D15B97">
        <w:rPr>
          <w:rFonts w:ascii="Arial" w:eastAsia="Arial" w:hAnsi="Arial" w:cs="Arial"/>
          <w:sz w:val="15"/>
          <w:szCs w:val="15"/>
        </w:rPr>
        <w:t xml:space="preserve">y </w:t>
      </w:r>
      <w:r w:rsidRPr="00D15B97">
        <w:rPr>
          <w:rFonts w:ascii="Arial" w:eastAsia="Arial" w:hAnsi="Arial" w:cs="Arial"/>
          <w:spacing w:val="1"/>
          <w:sz w:val="15"/>
          <w:szCs w:val="15"/>
        </w:rPr>
        <w:t>t</w:t>
      </w:r>
      <w:r w:rsidRPr="00D15B97">
        <w:rPr>
          <w:rFonts w:ascii="Arial" w:eastAsia="Arial" w:hAnsi="Arial" w:cs="Arial"/>
          <w:spacing w:val="-3"/>
          <w:sz w:val="15"/>
          <w:szCs w:val="15"/>
        </w:rPr>
        <w:t>e</w:t>
      </w:r>
      <w:r w:rsidRPr="00D15B97">
        <w:rPr>
          <w:rFonts w:ascii="Arial" w:eastAsia="Arial" w:hAnsi="Arial" w:cs="Arial"/>
          <w:spacing w:val="1"/>
          <w:sz w:val="15"/>
          <w:szCs w:val="15"/>
        </w:rPr>
        <w:t>s</w:t>
      </w:r>
      <w:r w:rsidRPr="00D15B97">
        <w:rPr>
          <w:rFonts w:ascii="Arial" w:eastAsia="Arial" w:hAnsi="Arial" w:cs="Arial"/>
          <w:sz w:val="15"/>
          <w:szCs w:val="15"/>
        </w:rPr>
        <w:t>t</w:t>
      </w:r>
    </w:p>
    <w:p w14:paraId="66896D1D" w14:textId="77777777" w:rsidR="00015D47" w:rsidRPr="00984CD6" w:rsidRDefault="0026255B">
      <w:pPr>
        <w:spacing w:after="0" w:line="200" w:lineRule="exact"/>
        <w:rPr>
          <w:sz w:val="20"/>
          <w:szCs w:val="20"/>
        </w:rPr>
      </w:pPr>
      <w:r w:rsidRPr="00984CD6">
        <w:br w:type="column"/>
      </w:r>
    </w:p>
    <w:p w14:paraId="412BCE85" w14:textId="77777777" w:rsidR="00015D47" w:rsidRPr="00984CD6" w:rsidRDefault="00BB795B">
      <w:pPr>
        <w:spacing w:before="19" w:after="0" w:line="260" w:lineRule="exact"/>
        <w:rPr>
          <w:sz w:val="26"/>
          <w:szCs w:val="26"/>
        </w:rPr>
      </w:pPr>
      <w:r>
        <w:rPr>
          <w:noProof/>
          <w:lang w:val="en-GB" w:eastAsia="en-GB"/>
        </w:rPr>
        <mc:AlternateContent>
          <mc:Choice Requires="wpg">
            <w:drawing>
              <wp:anchor distT="0" distB="0" distL="114300" distR="114300" simplePos="0" relativeHeight="251688448" behindDoc="1" locked="0" layoutInCell="1" allowOverlap="1" wp14:anchorId="6700F7E2" wp14:editId="2B328107">
                <wp:simplePos x="0" y="0"/>
                <wp:positionH relativeFrom="page">
                  <wp:posOffset>5871845</wp:posOffset>
                </wp:positionH>
                <wp:positionV relativeFrom="paragraph">
                  <wp:posOffset>89535</wp:posOffset>
                </wp:positionV>
                <wp:extent cx="676275" cy="266700"/>
                <wp:effectExtent l="0" t="0" r="28575" b="19050"/>
                <wp:wrapNone/>
                <wp:docPr id="20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275" cy="266700"/>
                          <a:chOff x="9137" y="-1791"/>
                          <a:chExt cx="1065" cy="420"/>
                        </a:xfrm>
                      </wpg:grpSpPr>
                      <wps:wsp>
                        <wps:cNvPr id="207" name="Freeform 97"/>
                        <wps:cNvSpPr>
                          <a:spLocks/>
                        </wps:cNvSpPr>
                        <wps:spPr bwMode="auto">
                          <a:xfrm>
                            <a:off x="9137" y="-1791"/>
                            <a:ext cx="1065" cy="420"/>
                          </a:xfrm>
                          <a:custGeom>
                            <a:avLst/>
                            <a:gdLst>
                              <a:gd name="T0" fmla="+- 0 9137 9137"/>
                              <a:gd name="T1" fmla="*/ T0 w 1065"/>
                              <a:gd name="T2" fmla="+- 0 -1371 -1791"/>
                              <a:gd name="T3" fmla="*/ -1371 h 420"/>
                              <a:gd name="T4" fmla="+- 0 10202 9137"/>
                              <a:gd name="T5" fmla="*/ T4 w 1065"/>
                              <a:gd name="T6" fmla="+- 0 -1371 -1791"/>
                              <a:gd name="T7" fmla="*/ -1371 h 420"/>
                              <a:gd name="T8" fmla="+- 0 10202 9137"/>
                              <a:gd name="T9" fmla="*/ T8 w 1065"/>
                              <a:gd name="T10" fmla="+- 0 -1791 -1791"/>
                              <a:gd name="T11" fmla="*/ -1791 h 420"/>
                              <a:gd name="T12" fmla="+- 0 9137 9137"/>
                              <a:gd name="T13" fmla="*/ T12 w 1065"/>
                              <a:gd name="T14" fmla="+- 0 -1791 -1791"/>
                              <a:gd name="T15" fmla="*/ -1791 h 420"/>
                              <a:gd name="T16" fmla="+- 0 9137 9137"/>
                              <a:gd name="T17" fmla="*/ T16 w 1065"/>
                              <a:gd name="T18" fmla="+- 0 -1371 -1791"/>
                              <a:gd name="T19" fmla="*/ -1371 h 420"/>
                            </a:gdLst>
                            <a:ahLst/>
                            <a:cxnLst>
                              <a:cxn ang="0">
                                <a:pos x="T1" y="T3"/>
                              </a:cxn>
                              <a:cxn ang="0">
                                <a:pos x="T5" y="T7"/>
                              </a:cxn>
                              <a:cxn ang="0">
                                <a:pos x="T9" y="T11"/>
                              </a:cxn>
                              <a:cxn ang="0">
                                <a:pos x="T13" y="T15"/>
                              </a:cxn>
                              <a:cxn ang="0">
                                <a:pos x="T17" y="T19"/>
                              </a:cxn>
                            </a:cxnLst>
                            <a:rect l="0" t="0" r="r" b="b"/>
                            <a:pathLst>
                              <a:path w="1065" h="420">
                                <a:moveTo>
                                  <a:pt x="0" y="420"/>
                                </a:moveTo>
                                <a:lnTo>
                                  <a:pt x="1065" y="420"/>
                                </a:lnTo>
                                <a:lnTo>
                                  <a:pt x="1065" y="0"/>
                                </a:lnTo>
                                <a:lnTo>
                                  <a:pt x="0" y="0"/>
                                </a:lnTo>
                                <a:lnTo>
                                  <a:pt x="0" y="420"/>
                                </a:lnTo>
                                <a:close/>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FDD33A7" id="Group 96" o:spid="_x0000_s1026" style="position:absolute;margin-left:462.35pt;margin-top:7.05pt;width:53.25pt;height:21pt;z-index:-251628032;mso-position-horizontal-relative:page" coordorigin="9137,-1791" coordsize="1065,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">
                <v:shape id="Freeform 97" o:spid="_x0000_s1027" style="position:absolute;left:9137;top:-1791;width:1065;height:420;visibility:visible;mso-wrap-style:square;v-text-anchor:top" coordsize="106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4gcQA&#10;AADcAAAADwAAAGRycy9kb3ducmV2LnhtbESPwWrDMBBE74X8g9hCLyWRk0MSnCihCRR8K04Nvi7W&#10;1jK1VkaSY7dfXxUKPQ4z84Y5nmfbizv50DlWsF5lIIgbpztuFVTvr8s9iBCRNfaOScEXBTifFg9H&#10;zLWbuKT7LbYiQTjkqMDEOORShsaQxbByA3HyPpy3GJP0rdQepwS3vdxk2VZa7DgtGBzoaqj5vI1W&#10;gZ/qcff8VpffRbUtSmt4vPS1Uk+P88sBRKQ5/of/2oVWsMl28HsmHQF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LeIHEAAAA3AAAAA8AAAAAAAAAAAAAAAAAmAIAAGRycy9k&#10;b3ducmV2LnhtbFBLBQYAAAAABAAEAPUAAACJAwAAAAA=&#10;" path="m,420r1065,l1065,,,,,420xe" filled="f" strokecolor="red">
                  <v:path arrowok="t" o:connecttype="custom" o:connectlocs="0,-1371;1065,-1371;1065,-1791;0,-1791;0,-1371" o:connectangles="0,0,0,0,0"/>
                </v:shape>
                <w10:wrap anchorx="page"/>
              </v:group>
            </w:pict>
          </mc:Fallback>
        </mc:AlternateContent>
      </w:r>
    </w:p>
    <w:p w14:paraId="489EAE1D" w14:textId="77777777" w:rsidR="00015D47" w:rsidRPr="00D15B97" w:rsidRDefault="0026255B">
      <w:pPr>
        <w:spacing w:after="0" w:line="240" w:lineRule="auto"/>
        <w:ind w:right="-20"/>
        <w:rPr>
          <w:rFonts w:ascii="Arial" w:eastAsia="Arial" w:hAnsi="Arial" w:cs="Arial"/>
          <w:sz w:val="15"/>
          <w:szCs w:val="15"/>
        </w:rPr>
      </w:pPr>
      <w:r w:rsidRPr="00D15B97">
        <w:rPr>
          <w:rFonts w:ascii="Arial" w:eastAsia="Arial" w:hAnsi="Arial" w:cs="Arial"/>
          <w:sz w:val="15"/>
          <w:szCs w:val="15"/>
        </w:rPr>
        <w:t>Fail</w:t>
      </w:r>
    </w:p>
    <w:p w14:paraId="0A8A7AA9" w14:textId="77777777" w:rsidR="00015D47" w:rsidRPr="00984CD6" w:rsidRDefault="00015D47">
      <w:pPr>
        <w:spacing w:after="0"/>
        <w:sectPr w:rsidR="00015D47" w:rsidRPr="00984CD6">
          <w:type w:val="continuous"/>
          <w:pgSz w:w="11920" w:h="16860"/>
          <w:pgMar w:top="1580" w:right="1560" w:bottom="960" w:left="1560" w:header="720" w:footer="720" w:gutter="0"/>
          <w:cols w:num="4" w:space="720" w:equalWidth="0">
            <w:col w:w="1486" w:space="1555"/>
            <w:col w:w="693" w:space="1518"/>
            <w:col w:w="1114" w:space="1642"/>
            <w:col w:w="792"/>
          </w:cols>
        </w:sectPr>
      </w:pPr>
    </w:p>
    <w:p w14:paraId="7D905CFD" w14:textId="77777777" w:rsidR="00015D47" w:rsidRPr="00984CD6" w:rsidRDefault="00015D47">
      <w:pPr>
        <w:spacing w:before="5" w:after="0" w:line="110" w:lineRule="exact"/>
        <w:rPr>
          <w:sz w:val="11"/>
          <w:szCs w:val="11"/>
        </w:rPr>
      </w:pPr>
    </w:p>
    <w:p w14:paraId="264C4D93" w14:textId="77777777" w:rsidR="00015D47" w:rsidRPr="00984CD6" w:rsidRDefault="00015D47">
      <w:pPr>
        <w:spacing w:after="0" w:line="200" w:lineRule="exact"/>
        <w:rPr>
          <w:sz w:val="20"/>
          <w:szCs w:val="20"/>
        </w:rPr>
      </w:pPr>
    </w:p>
    <w:p w14:paraId="5848B706" w14:textId="77777777" w:rsidR="00015D47" w:rsidRPr="00984CD6" w:rsidRDefault="00015D47">
      <w:pPr>
        <w:spacing w:after="0" w:line="200" w:lineRule="exact"/>
        <w:rPr>
          <w:sz w:val="20"/>
          <w:szCs w:val="20"/>
        </w:rPr>
      </w:pPr>
    </w:p>
    <w:p w14:paraId="78A24AFA" w14:textId="77777777" w:rsidR="00015D47" w:rsidRPr="00984CD6" w:rsidRDefault="00015D47">
      <w:pPr>
        <w:spacing w:after="0" w:line="200" w:lineRule="exact"/>
        <w:rPr>
          <w:sz w:val="20"/>
          <w:szCs w:val="20"/>
        </w:rPr>
      </w:pPr>
    </w:p>
    <w:p w14:paraId="052344F2" w14:textId="77777777" w:rsidR="00015D47" w:rsidRPr="00984CD6" w:rsidRDefault="00015D47">
      <w:pPr>
        <w:spacing w:after="0" w:line="200" w:lineRule="exact"/>
        <w:rPr>
          <w:sz w:val="20"/>
          <w:szCs w:val="20"/>
        </w:rPr>
      </w:pPr>
    </w:p>
    <w:p w14:paraId="3518AF96" w14:textId="77777777" w:rsidR="00015D47" w:rsidRPr="00984CD6" w:rsidRDefault="00015D47">
      <w:pPr>
        <w:spacing w:after="0" w:line="200" w:lineRule="exact"/>
        <w:rPr>
          <w:sz w:val="20"/>
          <w:szCs w:val="20"/>
        </w:rPr>
      </w:pPr>
    </w:p>
    <w:p w14:paraId="0F14E5C3" w14:textId="77777777" w:rsidR="00015D47" w:rsidRPr="00984CD6" w:rsidRDefault="00D15B97">
      <w:pPr>
        <w:spacing w:after="0" w:line="200" w:lineRule="exact"/>
        <w:rPr>
          <w:sz w:val="20"/>
          <w:szCs w:val="20"/>
        </w:rPr>
      </w:pPr>
      <w:r w:rsidRPr="00D15B97">
        <w:rPr>
          <w:noProof/>
          <w:sz w:val="15"/>
          <w:szCs w:val="15"/>
          <w:lang w:val="en-GB" w:eastAsia="en-GB"/>
        </w:rPr>
        <mc:AlternateContent>
          <mc:Choice Requires="wpg">
            <w:drawing>
              <wp:anchor distT="0" distB="0" distL="114300" distR="114300" simplePos="0" relativeHeight="251643392" behindDoc="1" locked="0" layoutInCell="1" allowOverlap="1" wp14:anchorId="4B8CC0E9" wp14:editId="71D17C8A">
                <wp:simplePos x="0" y="0"/>
                <wp:positionH relativeFrom="page">
                  <wp:posOffset>3694430</wp:posOffset>
                </wp:positionH>
                <wp:positionV relativeFrom="paragraph">
                  <wp:posOffset>327025</wp:posOffset>
                </wp:positionV>
                <wp:extent cx="450850" cy="276225"/>
                <wp:effectExtent l="12700" t="10795" r="3175" b="8255"/>
                <wp:wrapNone/>
                <wp:docPr id="170"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5810" y="92"/>
                          <a:chExt cx="710" cy="435"/>
                        </a:xfrm>
                      </wpg:grpSpPr>
                      <wpg:grpSp>
                        <wpg:cNvPr id="171" name="Group 164"/>
                        <wpg:cNvGrpSpPr>
                          <a:grpSpLocks/>
                        </wpg:cNvGrpSpPr>
                        <wpg:grpSpPr bwMode="auto">
                          <a:xfrm>
                            <a:off x="5818" y="99"/>
                            <a:ext cx="695" cy="420"/>
                            <a:chOff x="5818" y="99"/>
                            <a:chExt cx="695" cy="420"/>
                          </a:xfrm>
                        </wpg:grpSpPr>
                        <wps:wsp>
                          <wps:cNvPr id="172" name="Freeform 165"/>
                          <wps:cNvSpPr>
                            <a:spLocks/>
                          </wps:cNvSpPr>
                          <wps:spPr bwMode="auto">
                            <a:xfrm>
                              <a:off x="5818" y="99"/>
                              <a:ext cx="695" cy="420"/>
                            </a:xfrm>
                            <a:custGeom>
                              <a:avLst/>
                              <a:gdLst>
                                <a:gd name="T0" fmla="+- 0 6264 5818"/>
                                <a:gd name="T1" fmla="*/ T0 w 695"/>
                                <a:gd name="T2" fmla="+- 0 99 99"/>
                                <a:gd name="T3" fmla="*/ 99 h 420"/>
                                <a:gd name="T4" fmla="+- 0 5818 5818"/>
                                <a:gd name="T5" fmla="*/ T4 w 695"/>
                                <a:gd name="T6" fmla="+- 0 309 99"/>
                                <a:gd name="T7" fmla="*/ 309 h 420"/>
                                <a:gd name="T8" fmla="+- 0 6264 5818"/>
                                <a:gd name="T9" fmla="*/ T8 w 695"/>
                                <a:gd name="T10" fmla="+- 0 519 99"/>
                                <a:gd name="T11" fmla="*/ 519 h 420"/>
                                <a:gd name="T12" fmla="+- 0 6264 5818"/>
                                <a:gd name="T13" fmla="*/ T12 w 695"/>
                                <a:gd name="T14" fmla="+- 0 384 99"/>
                                <a:gd name="T15" fmla="*/ 384 h 420"/>
                                <a:gd name="T16" fmla="+- 0 6513 5818"/>
                                <a:gd name="T17" fmla="*/ T16 w 695"/>
                                <a:gd name="T18" fmla="+- 0 384 99"/>
                                <a:gd name="T19" fmla="*/ 384 h 420"/>
                                <a:gd name="T20" fmla="+- 0 6513 5818"/>
                                <a:gd name="T21" fmla="*/ T20 w 695"/>
                                <a:gd name="T22" fmla="+- 0 234 99"/>
                                <a:gd name="T23" fmla="*/ 234 h 420"/>
                                <a:gd name="T24" fmla="+- 0 6264 5818"/>
                                <a:gd name="T25" fmla="*/ T24 w 695"/>
                                <a:gd name="T26" fmla="+- 0 234 99"/>
                                <a:gd name="T27" fmla="*/ 234 h 420"/>
                                <a:gd name="T28" fmla="+- 0 6264 5818"/>
                                <a:gd name="T29" fmla="*/ T28 w 695"/>
                                <a:gd name="T30" fmla="+- 0 99 99"/>
                                <a:gd name="T31" fmla="*/ 99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446" y="0"/>
                                  </a:moveTo>
                                  <a:lnTo>
                                    <a:pt x="0" y="210"/>
                                  </a:lnTo>
                                  <a:lnTo>
                                    <a:pt x="446" y="420"/>
                                  </a:lnTo>
                                  <a:lnTo>
                                    <a:pt x="446" y="285"/>
                                  </a:lnTo>
                                  <a:lnTo>
                                    <a:pt x="695" y="285"/>
                                  </a:lnTo>
                                  <a:lnTo>
                                    <a:pt x="695" y="135"/>
                                  </a:lnTo>
                                  <a:lnTo>
                                    <a:pt x="446" y="135"/>
                                  </a:lnTo>
                                  <a:lnTo>
                                    <a:pt x="446"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3" name="Group 162"/>
                        <wpg:cNvGrpSpPr>
                          <a:grpSpLocks/>
                        </wpg:cNvGrpSpPr>
                        <wpg:grpSpPr bwMode="auto">
                          <a:xfrm>
                            <a:off x="5818" y="99"/>
                            <a:ext cx="695" cy="420"/>
                            <a:chOff x="5818" y="99"/>
                            <a:chExt cx="695" cy="420"/>
                          </a:xfrm>
                        </wpg:grpSpPr>
                        <wps:wsp>
                          <wps:cNvPr id="174" name="Freeform 163"/>
                          <wps:cNvSpPr>
                            <a:spLocks/>
                          </wps:cNvSpPr>
                          <wps:spPr bwMode="auto">
                            <a:xfrm>
                              <a:off x="5818" y="99"/>
                              <a:ext cx="695" cy="420"/>
                            </a:xfrm>
                            <a:custGeom>
                              <a:avLst/>
                              <a:gdLst>
                                <a:gd name="T0" fmla="+- 0 6264 5818"/>
                                <a:gd name="T1" fmla="*/ T0 w 695"/>
                                <a:gd name="T2" fmla="+- 0 99 99"/>
                                <a:gd name="T3" fmla="*/ 99 h 420"/>
                                <a:gd name="T4" fmla="+- 0 6264 5818"/>
                                <a:gd name="T5" fmla="*/ T4 w 695"/>
                                <a:gd name="T6" fmla="+- 0 234 99"/>
                                <a:gd name="T7" fmla="*/ 234 h 420"/>
                                <a:gd name="T8" fmla="+- 0 6513 5818"/>
                                <a:gd name="T9" fmla="*/ T8 w 695"/>
                                <a:gd name="T10" fmla="+- 0 234 99"/>
                                <a:gd name="T11" fmla="*/ 234 h 420"/>
                                <a:gd name="T12" fmla="+- 0 6513 5818"/>
                                <a:gd name="T13" fmla="*/ T12 w 695"/>
                                <a:gd name="T14" fmla="+- 0 384 99"/>
                                <a:gd name="T15" fmla="*/ 384 h 420"/>
                                <a:gd name="T16" fmla="+- 0 6264 5818"/>
                                <a:gd name="T17" fmla="*/ T16 w 695"/>
                                <a:gd name="T18" fmla="+- 0 384 99"/>
                                <a:gd name="T19" fmla="*/ 384 h 420"/>
                                <a:gd name="T20" fmla="+- 0 6264 5818"/>
                                <a:gd name="T21" fmla="*/ T20 w 695"/>
                                <a:gd name="T22" fmla="+- 0 519 99"/>
                                <a:gd name="T23" fmla="*/ 519 h 420"/>
                                <a:gd name="T24" fmla="+- 0 5818 5818"/>
                                <a:gd name="T25" fmla="*/ T24 w 695"/>
                                <a:gd name="T26" fmla="+- 0 309 99"/>
                                <a:gd name="T27" fmla="*/ 309 h 420"/>
                                <a:gd name="T28" fmla="+- 0 6264 5818"/>
                                <a:gd name="T29" fmla="*/ T28 w 695"/>
                                <a:gd name="T30" fmla="+- 0 99 99"/>
                                <a:gd name="T31" fmla="*/ 99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446" y="0"/>
                                  </a:moveTo>
                                  <a:lnTo>
                                    <a:pt x="446" y="135"/>
                                  </a:lnTo>
                                  <a:lnTo>
                                    <a:pt x="695" y="135"/>
                                  </a:lnTo>
                                  <a:lnTo>
                                    <a:pt x="695" y="285"/>
                                  </a:lnTo>
                                  <a:lnTo>
                                    <a:pt x="446" y="285"/>
                                  </a:lnTo>
                                  <a:lnTo>
                                    <a:pt x="446" y="420"/>
                                  </a:lnTo>
                                  <a:lnTo>
                                    <a:pt x="0" y="210"/>
                                  </a:lnTo>
                                  <a:lnTo>
                                    <a:pt x="446" y="0"/>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BCD015D" id="Group 161" o:spid="_x0000_s1026" style="position:absolute;margin-left:290.9pt;margin-top:25.75pt;width:35.5pt;height:21.75pt;z-index:-251673088;mso-position-horizontal-relative:page" coordorigin="5810,92"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">
                <v:group id="Group 164" o:spid="_x0000_s1027" style="position:absolute;left:5818;top:99;width:695;height:420" coordorigin="5818,99"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 id="Freeform 165" o:spid="_x0000_s1028" style="position:absolute;left:5818;top:99;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xMrsYA&#10;AADcAAAADwAAAGRycy9kb3ducmV2LnhtbESPQWvCQBCF74L/YRmhN7MxBW3TrNIWKoUgoakHexuy&#10;YxLMzobsqum/7xYEbzO89715k21G04kLDa61rGARxSCIK6tbrhXsvz/mTyCcR9bYWSYFv+Rgs55O&#10;Mky1vfIXXUpfixDCLkUFjfd9KqWrGjLoItsTB+1oB4M+rEMt9YDXEG46mcTxUhpsOVxosKf3hqpT&#10;eTahBrvnt+VjgfIoi13+kyeH3TZR6mE2vr6A8DT6u/lGf+rArRL4fyZM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SxMrsYAAADcAAAADwAAAAAAAAAAAAAAAACYAgAAZHJz&#10;L2Rvd25yZXYueG1sUEsFBgAAAAAEAAQA9QAAAIsDAAAAAA==&#10;" path="m446,l,210,446,420r,-135l695,285r,-150l446,135,446,e" fillcolor="#9cf" stroked="f">
                    <v:path arrowok="t" o:connecttype="custom" o:connectlocs="446,99;0,309;446,519;446,384;695,384;695,234;446,234;446,99" o:connectangles="0,0,0,0,0,0,0,0"/>
                  </v:shape>
                </v:group>
                <v:group id="Group 162" o:spid="_x0000_s1029" style="position:absolute;left:5818;top:99;width:695;height:420" coordorigin="5818,99"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Freeform 163" o:spid="_x0000_s1030" style="position:absolute;left:5818;top:99;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wacMA&#10;AADcAAAADwAAAGRycy9kb3ducmV2LnhtbERPTWvCQBC9C/0PyxS86aYiGqKrFEuLXqwm4nnIjkls&#10;djZkV03767uC4G0e73Pmy87U4kqtqywreBtGIIhzqysuFByyz0EMwnlkjbVlUvBLDpaLl94cE21v&#10;vKdr6gsRQtglqKD0vkmkdHlJBt3QNsSBO9nWoA+wLaRu8RbCTS1HUTSRBisODSU2tCop/0kvRkH8&#10;t/v6zqbn7ShyH8dslcabvY2V6r927zMQnjr/FD/cax3mT8dwfyZc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gwacMAAADcAAAADwAAAAAAAAAAAAAAAACYAgAAZHJzL2Rv&#10;d25yZXYueG1sUEsFBgAAAAAEAAQA9QAAAIgDAAAAAA==&#10;" path="m446,r,135l695,135r,150l446,285r,135l,210,446,xe" filled="f" strokecolor="#330">
                    <v:path arrowok="t" o:connecttype="custom" o:connectlocs="446,99;446,234;695,234;695,384;446,384;446,519;0,309;446,99" o:connectangles="0,0,0,0,0,0,0,0"/>
                  </v:shape>
                </v:group>
                <w10:wrap anchorx="page"/>
              </v:group>
            </w:pict>
          </mc:Fallback>
        </mc:AlternateContent>
      </w:r>
      <w:r>
        <w:rPr>
          <w:noProof/>
          <w:lang w:val="en-GB" w:eastAsia="en-GB"/>
        </w:rPr>
        <mc:AlternateContent>
          <mc:Choice Requires="wpg">
            <w:drawing>
              <wp:anchor distT="0" distB="0" distL="114300" distR="114300" simplePos="0" relativeHeight="251645440" behindDoc="1" locked="0" layoutInCell="1" allowOverlap="1" wp14:anchorId="0CA3A86E" wp14:editId="7D8145D2">
                <wp:simplePos x="0" y="0"/>
                <wp:positionH relativeFrom="page">
                  <wp:posOffset>5179060</wp:posOffset>
                </wp:positionH>
                <wp:positionV relativeFrom="paragraph">
                  <wp:posOffset>316230</wp:posOffset>
                </wp:positionV>
                <wp:extent cx="450850" cy="276225"/>
                <wp:effectExtent l="1905" t="7620" r="13970" b="1905"/>
                <wp:wrapNone/>
                <wp:docPr id="151"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8163" y="-1428"/>
                          <a:chExt cx="710" cy="435"/>
                        </a:xfrm>
                      </wpg:grpSpPr>
                      <wpg:grpSp>
                        <wpg:cNvPr id="152" name="Group 145"/>
                        <wpg:cNvGrpSpPr>
                          <a:grpSpLocks/>
                        </wpg:cNvGrpSpPr>
                        <wpg:grpSpPr bwMode="auto">
                          <a:xfrm>
                            <a:off x="8171" y="-1420"/>
                            <a:ext cx="695" cy="420"/>
                            <a:chOff x="8171" y="-1420"/>
                            <a:chExt cx="695" cy="420"/>
                          </a:xfrm>
                        </wpg:grpSpPr>
                        <wps:wsp>
                          <wps:cNvPr id="153" name="Freeform 146"/>
                          <wps:cNvSpPr>
                            <a:spLocks/>
                          </wps:cNvSpPr>
                          <wps:spPr bwMode="auto">
                            <a:xfrm>
                              <a:off x="8171" y="-1420"/>
                              <a:ext cx="695" cy="420"/>
                            </a:xfrm>
                            <a:custGeom>
                              <a:avLst/>
                              <a:gdLst>
                                <a:gd name="T0" fmla="+- 0 8420 8171"/>
                                <a:gd name="T1" fmla="*/ T0 w 695"/>
                                <a:gd name="T2" fmla="+- 0 -1420 -1420"/>
                                <a:gd name="T3" fmla="*/ -1420 h 420"/>
                                <a:gd name="T4" fmla="+- 0 8420 8171"/>
                                <a:gd name="T5" fmla="*/ T4 w 695"/>
                                <a:gd name="T6" fmla="+- 0 -1285 -1420"/>
                                <a:gd name="T7" fmla="*/ -1285 h 420"/>
                                <a:gd name="T8" fmla="+- 0 8171 8171"/>
                                <a:gd name="T9" fmla="*/ T8 w 695"/>
                                <a:gd name="T10" fmla="+- 0 -1285 -1420"/>
                                <a:gd name="T11" fmla="*/ -1285 h 420"/>
                                <a:gd name="T12" fmla="+- 0 8171 8171"/>
                                <a:gd name="T13" fmla="*/ T12 w 695"/>
                                <a:gd name="T14" fmla="+- 0 -1135 -1420"/>
                                <a:gd name="T15" fmla="*/ -1135 h 420"/>
                                <a:gd name="T16" fmla="+- 0 8420 8171"/>
                                <a:gd name="T17" fmla="*/ T16 w 695"/>
                                <a:gd name="T18" fmla="+- 0 -1135 -1420"/>
                                <a:gd name="T19" fmla="*/ -1135 h 420"/>
                                <a:gd name="T20" fmla="+- 0 8420 8171"/>
                                <a:gd name="T21" fmla="*/ T20 w 695"/>
                                <a:gd name="T22" fmla="+- 0 -1000 -1420"/>
                                <a:gd name="T23" fmla="*/ -1000 h 420"/>
                                <a:gd name="T24" fmla="+- 0 8866 8171"/>
                                <a:gd name="T25" fmla="*/ T24 w 695"/>
                                <a:gd name="T26" fmla="+- 0 -1210 -1420"/>
                                <a:gd name="T27" fmla="*/ -1210 h 420"/>
                                <a:gd name="T28" fmla="+- 0 8420 8171"/>
                                <a:gd name="T29" fmla="*/ T28 w 695"/>
                                <a:gd name="T30" fmla="+- 0 -1420 -1420"/>
                                <a:gd name="T31" fmla="*/ -1420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4" name="Group 143"/>
                        <wpg:cNvGrpSpPr>
                          <a:grpSpLocks/>
                        </wpg:cNvGrpSpPr>
                        <wpg:grpSpPr bwMode="auto">
                          <a:xfrm>
                            <a:off x="8171" y="-1420"/>
                            <a:ext cx="695" cy="420"/>
                            <a:chOff x="8171" y="-1420"/>
                            <a:chExt cx="695" cy="420"/>
                          </a:xfrm>
                        </wpg:grpSpPr>
                        <wps:wsp>
                          <wps:cNvPr id="155" name="Freeform 144"/>
                          <wps:cNvSpPr>
                            <a:spLocks/>
                          </wps:cNvSpPr>
                          <wps:spPr bwMode="auto">
                            <a:xfrm>
                              <a:off x="8171" y="-1420"/>
                              <a:ext cx="695" cy="420"/>
                            </a:xfrm>
                            <a:custGeom>
                              <a:avLst/>
                              <a:gdLst>
                                <a:gd name="T0" fmla="+- 0 8420 8171"/>
                                <a:gd name="T1" fmla="*/ T0 w 695"/>
                                <a:gd name="T2" fmla="+- 0 -1420 -1420"/>
                                <a:gd name="T3" fmla="*/ -1420 h 420"/>
                                <a:gd name="T4" fmla="+- 0 8420 8171"/>
                                <a:gd name="T5" fmla="*/ T4 w 695"/>
                                <a:gd name="T6" fmla="+- 0 -1285 -1420"/>
                                <a:gd name="T7" fmla="*/ -1285 h 420"/>
                                <a:gd name="T8" fmla="+- 0 8171 8171"/>
                                <a:gd name="T9" fmla="*/ T8 w 695"/>
                                <a:gd name="T10" fmla="+- 0 -1285 -1420"/>
                                <a:gd name="T11" fmla="*/ -1285 h 420"/>
                                <a:gd name="T12" fmla="+- 0 8171 8171"/>
                                <a:gd name="T13" fmla="*/ T12 w 695"/>
                                <a:gd name="T14" fmla="+- 0 -1135 -1420"/>
                                <a:gd name="T15" fmla="*/ -1135 h 420"/>
                                <a:gd name="T16" fmla="+- 0 8420 8171"/>
                                <a:gd name="T17" fmla="*/ T16 w 695"/>
                                <a:gd name="T18" fmla="+- 0 -1135 -1420"/>
                                <a:gd name="T19" fmla="*/ -1135 h 420"/>
                                <a:gd name="T20" fmla="+- 0 8420 8171"/>
                                <a:gd name="T21" fmla="*/ T20 w 695"/>
                                <a:gd name="T22" fmla="+- 0 -1000 -1420"/>
                                <a:gd name="T23" fmla="*/ -1000 h 420"/>
                                <a:gd name="T24" fmla="+- 0 8866 8171"/>
                                <a:gd name="T25" fmla="*/ T24 w 695"/>
                                <a:gd name="T26" fmla="+- 0 -1210 -1420"/>
                                <a:gd name="T27" fmla="*/ -1210 h 420"/>
                                <a:gd name="T28" fmla="+- 0 8420 8171"/>
                                <a:gd name="T29" fmla="*/ T28 w 695"/>
                                <a:gd name="T30" fmla="+- 0 -1420 -1420"/>
                                <a:gd name="T31" fmla="*/ -1420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close/>
                                </a:path>
                              </a:pathLst>
                            </a:custGeom>
                            <a:noFill/>
                            <a:ln w="9525">
                              <a:solidFill>
                                <a:srgbClr val="0033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1EE6131" id="Group 142" o:spid="_x0000_s1026" style="position:absolute;margin-left:407.8pt;margin-top:24.9pt;width:35.5pt;height:21.75pt;z-index:-251671040;mso-position-horizontal-relative:page" coordorigin="8163,-1428"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">
                <v:group id="Group 145" o:spid="_x0000_s1027" style="position:absolute;left:8171;top:-1420;width:695;height:420" coordorigin="8171,-1420"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OrcMAAADcAAAADwAAAGRycy9kb3ducmV2LnhtbERPS2vCQBC+F/oflin0&#10;1mxisUjqKiIqPQShRpDehuyYBLOzIbvm8e+7QqG3+fies1yPphE9da62rCCJYhDEhdU1lwrO+f5t&#10;AcJ5ZI2NZVIwkYP16vlpiam2A39Tf/KlCCHsUlRQed+mUrqiIoMusi1x4K62M+gD7EqpOxxCuGnk&#10;LI4/pMGaQ0OFLW0rKm6nu1FwGHDYvCe7Prtdt9NPPj9esoSUen0ZN58gPI3+X/zn/tJh/nwG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6Y6twwAAANwAAAAP&#10;AAAAAAAAAAAAAAAAAKoCAABkcnMvZG93bnJldi54bWxQSwUGAAAAAAQABAD6AAAAmgMAAAAA&#10;">
                  <v:shape id="Freeform 146" o:spid="_x0000_s1028" style="position:absolute;left:8171;top:-1420;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W1VcYA&#10;AADcAAAADwAAAGRycy9kb3ducmV2LnhtbESPQWvCQBCF74X+h2UKvdVNEwxtdJUqtAgSxLQHvQ3Z&#10;MQlmZ0N2G+O/dwsFbzO89715M1+OphUD9a6xrOB1EoEgLq1uuFLw8/358gbCeWSNrWVScCUHy8Xj&#10;wxwzbS+8p6HwlQgh7DJUUHvfZVK6siaDbmI74qCdbG/Qh7WvpO7xEsJNK+MoSqXBhsOFGjta11Se&#10;i18TarB7X6XJDuVJ7vLtcRsf8q9Yqeen8WMGwtPo7+Z/eqMDN03g75kwgV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W1VcYAAADcAAAADwAAAAAAAAAAAAAAAACYAgAAZHJz&#10;L2Rvd25yZXYueG1sUEsFBgAAAAAEAAQA9QAAAIsDAAAAAA==&#10;" path="m249,r,135l,135,,285r249,l249,420,695,210,249,e" fillcolor="#9cf" stroked="f">
                    <v:path arrowok="t" o:connecttype="custom" o:connectlocs="249,-1420;249,-1285;0,-1285;0,-1135;249,-1135;249,-1000;695,-1210;249,-1420" o:connectangles="0,0,0,0,0,0,0,0"/>
                  </v:shape>
                </v:group>
                <v:group id="Group 143" o:spid="_x0000_s1029" style="position:absolute;left:8171;top:-1420;width:695;height:420" coordorigin="8171,-1420"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Freeform 144" o:spid="_x0000_s1030" style="position:absolute;left:8171;top:-1420;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B1EcIA&#10;AADcAAAADwAAAGRycy9kb3ducmV2LnhtbERPS2vCQBC+F/oflin0VjcKKRJdRVuL9ugLPQ7ZMVnM&#10;zsbsalJ/vVso9DYf33PG085W4kaNN44V9HsJCOLcacOFgt32620IwgdkjZVjUvBDHqaT56cxZtq1&#10;vKbbJhQihrDPUEEZQp1J6fOSLPqeq4kjd3KNxRBhU0jdYBvDbSUHSfIuLRqODSXW9FFSft5crYLV&#10;kfhzbxamve/X34PL/JAm96VSry/dbAQiUBf+xX/ulY7z0xR+n4kXyM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8HURwgAAANwAAAAPAAAAAAAAAAAAAAAAAJgCAABkcnMvZG93&#10;bnJldi54bWxQSwUGAAAAAAQABAD1AAAAhwMAAAAA&#10;" path="m249,r,135l,135,,285r249,l249,420,695,210,249,xe" filled="f" strokecolor="#036">
                    <v:path arrowok="t" o:connecttype="custom" o:connectlocs="249,-1420;249,-1285;0,-1285;0,-1135;249,-1135;249,-1000;695,-1210;249,-1420" o:connectangles="0,0,0,0,0,0,0,0"/>
                  </v:shape>
                </v:group>
                <w10:wrap anchorx="page"/>
              </v:group>
            </w:pict>
          </mc:Fallback>
        </mc:AlternateContent>
      </w:r>
      <w:r w:rsidR="009D1155">
        <w:rPr>
          <w:noProof/>
          <w:lang w:val="en-GB" w:eastAsia="en-GB"/>
        </w:rPr>
        <mc:AlternateContent>
          <mc:Choice Requires="wpg">
            <w:drawing>
              <wp:anchor distT="0" distB="0" distL="114300" distR="114300" simplePos="0" relativeHeight="251635200" behindDoc="1" locked="0" layoutInCell="1" allowOverlap="1" wp14:anchorId="63607C87" wp14:editId="07962ED3">
                <wp:simplePos x="0" y="0"/>
                <wp:positionH relativeFrom="page">
                  <wp:posOffset>5699760</wp:posOffset>
                </wp:positionH>
                <wp:positionV relativeFrom="paragraph">
                  <wp:posOffset>150495</wp:posOffset>
                </wp:positionV>
                <wp:extent cx="909955" cy="724535"/>
                <wp:effectExtent l="5715" t="12700" r="8255" b="5715"/>
                <wp:wrapNone/>
                <wp:docPr id="164"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8979" y="-1780"/>
                          <a:chExt cx="1433" cy="1141"/>
                        </a:xfrm>
                      </wpg:grpSpPr>
                      <wps:wsp>
                        <wps:cNvPr id="165" name="Freeform 156"/>
                        <wps:cNvSpPr>
                          <a:spLocks/>
                        </wps:cNvSpPr>
                        <wps:spPr bwMode="auto">
                          <a:xfrm>
                            <a:off x="8979" y="-1780"/>
                            <a:ext cx="1433" cy="1141"/>
                          </a:xfrm>
                          <a:custGeom>
                            <a:avLst/>
                            <a:gdLst>
                              <a:gd name="T0" fmla="+- 0 8979 8979"/>
                              <a:gd name="T1" fmla="*/ T0 w 1433"/>
                              <a:gd name="T2" fmla="+- 0 -639 -1780"/>
                              <a:gd name="T3" fmla="*/ -639 h 1141"/>
                              <a:gd name="T4" fmla="+- 0 10412 8979"/>
                              <a:gd name="T5" fmla="*/ T4 w 1433"/>
                              <a:gd name="T6" fmla="+- 0 -639 -1780"/>
                              <a:gd name="T7" fmla="*/ -639 h 1141"/>
                              <a:gd name="T8" fmla="+- 0 10412 8979"/>
                              <a:gd name="T9" fmla="*/ T8 w 1433"/>
                              <a:gd name="T10" fmla="+- 0 -1780 -1780"/>
                              <a:gd name="T11" fmla="*/ -1780 h 1141"/>
                              <a:gd name="T12" fmla="+- 0 8979 8979"/>
                              <a:gd name="T13" fmla="*/ T12 w 1433"/>
                              <a:gd name="T14" fmla="+- 0 -1780 -1780"/>
                              <a:gd name="T15" fmla="*/ -1780 h 1141"/>
                              <a:gd name="T16" fmla="+- 0 8979 8979"/>
                              <a:gd name="T17" fmla="*/ T16 w 1433"/>
                              <a:gd name="T18" fmla="+- 0 -639 -1780"/>
                              <a:gd name="T19" fmla="*/ -639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5776C5C" id="Group 155" o:spid="_x0000_s1026" style="position:absolute;margin-left:448.8pt;margin-top:11.85pt;width:71.65pt;height:57.05pt;z-index:-251681280;mso-position-horizontal-relative:page" coordorigin="8979,-1780"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">
                <v:shape id="Freeform 156" o:spid="_x0000_s1027" style="position:absolute;left:8979;top:-1780;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RNIsAA&#10;AADcAAAADwAAAGRycy9kb3ducmV2LnhtbERPS2sCMRC+C/6HMEJvmrWglK1xcX1gr9Ueehw20822&#10;m0nYpG76702h0Nt8fM/ZVMn24kZD6BwrWC4KEMSN0x23Ct6up/kTiBCRNfaOScEPBai208kGS+1G&#10;fqXbJbYih3AoUYGJ0ZdShsaQxbBwnjhzH26wGDMcWqkHHHO47eVjUaylxY5zg0FPe0PN1+XbKng/&#10;1qbG5D8xHfz52o9Hb7lQ6mGWds8gIqX4L/5zv+g8f72C32fyBXJ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KRNIsAAAADcAAAADwAAAAAAAAAAAAAAAACYAgAAZHJzL2Rvd25y&#10;ZXYueG1sUEsFBgAAAAAEAAQA9QAAAIUDAAAAAA==&#10;" path="m,1141r1433,l1433,,,,,1141xe" filled="f">
                  <v:path arrowok="t" o:connecttype="custom" o:connectlocs="0,-639;1433,-639;1433,-1780;0,-1780;0,-639" o:connectangles="0,0,0,0,0"/>
                </v:shape>
                <w10:wrap anchorx="page"/>
              </v:group>
            </w:pict>
          </mc:Fallback>
        </mc:AlternateContent>
      </w:r>
      <w:r w:rsidR="009D1155">
        <w:rPr>
          <w:noProof/>
          <w:lang w:val="en-GB" w:eastAsia="en-GB"/>
        </w:rPr>
        <mc:AlternateContent>
          <mc:Choice Requires="wpg">
            <w:drawing>
              <wp:anchor distT="0" distB="0" distL="114300" distR="114300" simplePos="0" relativeHeight="251634176" behindDoc="1" locked="0" layoutInCell="1" allowOverlap="1" wp14:anchorId="278EF7B8" wp14:editId="32C227FC">
                <wp:simplePos x="0" y="0"/>
                <wp:positionH relativeFrom="page">
                  <wp:posOffset>4207510</wp:posOffset>
                </wp:positionH>
                <wp:positionV relativeFrom="paragraph">
                  <wp:posOffset>150495</wp:posOffset>
                </wp:positionV>
                <wp:extent cx="909955" cy="724535"/>
                <wp:effectExtent l="6985" t="12700" r="6985" b="5715"/>
                <wp:wrapNone/>
                <wp:docPr id="16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6626" y="-1780"/>
                          <a:chExt cx="1433" cy="1141"/>
                        </a:xfrm>
                      </wpg:grpSpPr>
                      <wps:wsp>
                        <wps:cNvPr id="167" name="Freeform 158"/>
                        <wps:cNvSpPr>
                          <a:spLocks/>
                        </wps:cNvSpPr>
                        <wps:spPr bwMode="auto">
                          <a:xfrm>
                            <a:off x="6626" y="-1780"/>
                            <a:ext cx="1433" cy="1141"/>
                          </a:xfrm>
                          <a:custGeom>
                            <a:avLst/>
                            <a:gdLst>
                              <a:gd name="T0" fmla="+- 0 6626 6626"/>
                              <a:gd name="T1" fmla="*/ T0 w 1433"/>
                              <a:gd name="T2" fmla="+- 0 -639 -1780"/>
                              <a:gd name="T3" fmla="*/ -639 h 1141"/>
                              <a:gd name="T4" fmla="+- 0 8059 6626"/>
                              <a:gd name="T5" fmla="*/ T4 w 1433"/>
                              <a:gd name="T6" fmla="+- 0 -639 -1780"/>
                              <a:gd name="T7" fmla="*/ -639 h 1141"/>
                              <a:gd name="T8" fmla="+- 0 8059 6626"/>
                              <a:gd name="T9" fmla="*/ T8 w 1433"/>
                              <a:gd name="T10" fmla="+- 0 -1780 -1780"/>
                              <a:gd name="T11" fmla="*/ -1780 h 1141"/>
                              <a:gd name="T12" fmla="+- 0 6626 6626"/>
                              <a:gd name="T13" fmla="*/ T12 w 1433"/>
                              <a:gd name="T14" fmla="+- 0 -1780 -1780"/>
                              <a:gd name="T15" fmla="*/ -1780 h 1141"/>
                              <a:gd name="T16" fmla="+- 0 6626 6626"/>
                              <a:gd name="T17" fmla="*/ T16 w 1433"/>
                              <a:gd name="T18" fmla="+- 0 -639 -1780"/>
                              <a:gd name="T19" fmla="*/ -639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D7D0598" id="Group 157" o:spid="_x0000_s1026" style="position:absolute;margin-left:331.3pt;margin-top:11.85pt;width:71.65pt;height:57.05pt;z-index:-251682304;mso-position-horizontal-relative:page" coordorigin="6626,-1780"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">
                <v:shape id="Freeform 158" o:spid="_x0000_s1027" style="position:absolute;left:6626;top:-1780;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p2zr8A&#10;AADcAAAADwAAAGRycy9kb3ducmV2LnhtbERPO2/CMBDeK/U/WFepW3HKAFXAoNJSwcpjYDzFRxyI&#10;z1ZsiPn3GAmp2336njedJ9uKK3Whcazgc1CAIK6cbrhWsN/9fXyBCBFZY+uYFNwowHz2+jLFUrue&#10;N3TdxlrkEA4lKjAx+lLKUBmyGAbOE2fu6DqLMcOulrrDPofbVg6LYiQtNpwbDHr6MVSdtxer4LBc&#10;mAUmf8L061e7tl96y4VS72/pewIiUor/4qd7rfP80Rgez+QL5OwO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OnbOvwAAANwAAAAPAAAAAAAAAAAAAAAAAJgCAABkcnMvZG93bnJl&#10;di54bWxQSwUGAAAAAAQABAD1AAAAhAMAAAAA&#10;" path="m,1141r1433,l1433,,,,,1141xe" filled="f">
                  <v:path arrowok="t" o:connecttype="custom" o:connectlocs="0,-639;1433,-639;1433,-1780;0,-1780;0,-639" o:connectangles="0,0,0,0,0"/>
                </v:shape>
                <w10:wrap anchorx="page"/>
              </v:group>
            </w:pict>
          </mc:Fallback>
        </mc:AlternateContent>
      </w:r>
    </w:p>
    <w:p w14:paraId="2FBF1C45" w14:textId="77777777" w:rsidR="00015D47" w:rsidRPr="00984CD6" w:rsidRDefault="00015D47">
      <w:pPr>
        <w:spacing w:after="0"/>
        <w:sectPr w:rsidR="00015D47" w:rsidRPr="00984CD6">
          <w:type w:val="continuous"/>
          <w:pgSz w:w="11920" w:h="16860"/>
          <w:pgMar w:top="1580" w:right="1560" w:bottom="960" w:left="1560" w:header="720" w:footer="720" w:gutter="0"/>
          <w:cols w:space="720"/>
        </w:sectPr>
      </w:pPr>
    </w:p>
    <w:p w14:paraId="51AC3FE8" w14:textId="77777777" w:rsidR="00D15B97" w:rsidRDefault="009D1155">
      <w:pPr>
        <w:spacing w:before="40" w:after="0" w:line="240" w:lineRule="auto"/>
        <w:ind w:right="-20"/>
        <w:jc w:val="right"/>
        <w:rPr>
          <w:rFonts w:ascii="Arial" w:eastAsia="Arial" w:hAnsi="Arial" w:cs="Arial"/>
          <w:spacing w:val="-2"/>
          <w:sz w:val="15"/>
          <w:szCs w:val="15"/>
        </w:rPr>
      </w:pPr>
      <w:r w:rsidRPr="00D15B97">
        <w:rPr>
          <w:noProof/>
          <w:sz w:val="15"/>
          <w:szCs w:val="15"/>
          <w:lang w:val="en-GB" w:eastAsia="en-GB"/>
        </w:rPr>
        <w:lastRenderedPageBreak/>
        <mc:AlternateContent>
          <mc:Choice Requires="wpg">
            <w:drawing>
              <wp:anchor distT="0" distB="0" distL="114300" distR="114300" simplePos="0" relativeHeight="251644416" behindDoc="1" locked="0" layoutInCell="1" allowOverlap="1" wp14:anchorId="5D84B5BA" wp14:editId="473C8FD7">
                <wp:simplePos x="0" y="0"/>
                <wp:positionH relativeFrom="page">
                  <wp:posOffset>2713355</wp:posOffset>
                </wp:positionH>
                <wp:positionV relativeFrom="paragraph">
                  <wp:posOffset>23495</wp:posOffset>
                </wp:positionV>
                <wp:extent cx="909955" cy="724535"/>
                <wp:effectExtent l="8255" t="12700" r="5715" b="5715"/>
                <wp:wrapNone/>
                <wp:docPr id="156"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4273" y="-1780"/>
                          <a:chExt cx="1433" cy="1141"/>
                        </a:xfrm>
                      </wpg:grpSpPr>
                      <wps:wsp>
                        <wps:cNvPr id="157" name="Freeform 148"/>
                        <wps:cNvSpPr>
                          <a:spLocks/>
                        </wps:cNvSpPr>
                        <wps:spPr bwMode="auto">
                          <a:xfrm>
                            <a:off x="4273" y="-1780"/>
                            <a:ext cx="1433" cy="1141"/>
                          </a:xfrm>
                          <a:custGeom>
                            <a:avLst/>
                            <a:gdLst>
                              <a:gd name="T0" fmla="+- 0 4273 4273"/>
                              <a:gd name="T1" fmla="*/ T0 w 1433"/>
                              <a:gd name="T2" fmla="+- 0 -639 -1780"/>
                              <a:gd name="T3" fmla="*/ -639 h 1141"/>
                              <a:gd name="T4" fmla="+- 0 5706 4273"/>
                              <a:gd name="T5" fmla="*/ T4 w 1433"/>
                              <a:gd name="T6" fmla="+- 0 -639 -1780"/>
                              <a:gd name="T7" fmla="*/ -639 h 1141"/>
                              <a:gd name="T8" fmla="+- 0 5706 4273"/>
                              <a:gd name="T9" fmla="*/ T8 w 1433"/>
                              <a:gd name="T10" fmla="+- 0 -1780 -1780"/>
                              <a:gd name="T11" fmla="*/ -1780 h 1141"/>
                              <a:gd name="T12" fmla="+- 0 4273 4273"/>
                              <a:gd name="T13" fmla="*/ T12 w 1433"/>
                              <a:gd name="T14" fmla="+- 0 -1780 -1780"/>
                              <a:gd name="T15" fmla="*/ -1780 h 1141"/>
                              <a:gd name="T16" fmla="+- 0 4273 4273"/>
                              <a:gd name="T17" fmla="*/ T16 w 1433"/>
                              <a:gd name="T18" fmla="+- 0 -639 -1780"/>
                              <a:gd name="T19" fmla="*/ -639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3FD2AD6" id="Group 147" o:spid="_x0000_s1026" style="position:absolute;margin-left:213.65pt;margin-top:1.85pt;width:71.65pt;height:57.05pt;z-index:-251672064;mso-position-horizontal-relative:page" coordorigin="4273,-1780"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">
                <v:shape id="Freeform 148" o:spid="_x0000_s1027" style="position:absolute;left:4273;top:-1780;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a8c78A&#10;AADcAAAADwAAAGRycy9kb3ducmV2LnhtbERPS2sCMRC+F/wPYQRvNavQB6tRfNJeqz14HDbjZnUz&#10;CZvUjf/eFAq9zcf3nPky2VbcqAuNYwWTcQGCuHK64VrB93H//A4iRGSNrWNScKcAy8XgaY6ldj1/&#10;0e0Qa5FDOJSowMToSylDZchiGDtPnLmz6yzGDLta6g77HG5bOS2KV2mx4dxg0NPGUHU9/FgFp93a&#10;rDH5C6at/zi2/c5bLpQaDdNqBiJSiv/iP/enzvNf3uD3mXyBXD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VrxzvwAAANwAAAAPAAAAAAAAAAAAAAAAAJgCAABkcnMvZG93bnJl&#10;di54bWxQSwUGAAAAAAQABAD1AAAAhAMAAAAA&#10;" path="m,1141r1433,l1433,,,,,1141xe" filled="f">
                  <v:path arrowok="t" o:connecttype="custom" o:connectlocs="0,-639;1433,-639;1433,-1780;0,-1780;0,-639" o:connectangles="0,0,0,0,0"/>
                </v:shape>
                <w10:wrap anchorx="page"/>
              </v:group>
            </w:pict>
          </mc:Fallback>
        </mc:AlternateContent>
      </w:r>
      <w:r w:rsidR="005933CA" w:rsidRPr="00D15B97">
        <w:rPr>
          <w:noProof/>
          <w:sz w:val="15"/>
          <w:szCs w:val="15"/>
          <w:lang w:val="en-GB" w:eastAsia="en-GB"/>
        </w:rPr>
        <mc:AlternateContent>
          <mc:Choice Requires="wpg">
            <w:drawing>
              <wp:anchor distT="0" distB="0" distL="114300" distR="114300" simplePos="0" relativeHeight="251647488" behindDoc="1" locked="0" layoutInCell="1" allowOverlap="1" wp14:anchorId="7966FAD3" wp14:editId="7EB17B0B">
                <wp:simplePos x="0" y="0"/>
                <wp:positionH relativeFrom="page">
                  <wp:posOffset>4541520</wp:posOffset>
                </wp:positionH>
                <wp:positionV relativeFrom="paragraph">
                  <wp:posOffset>-609600</wp:posOffset>
                </wp:positionV>
                <wp:extent cx="276225" cy="507365"/>
                <wp:effectExtent l="7620" t="0" r="11430" b="6985"/>
                <wp:wrapNone/>
                <wp:docPr id="175"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 cy="507365"/>
                          <a:chOff x="7152" y="-960"/>
                          <a:chExt cx="435" cy="799"/>
                        </a:xfrm>
                      </wpg:grpSpPr>
                      <wpg:grpSp>
                        <wpg:cNvPr id="176" name="Group 169"/>
                        <wpg:cNvGrpSpPr>
                          <a:grpSpLocks/>
                        </wpg:cNvGrpSpPr>
                        <wpg:grpSpPr bwMode="auto">
                          <a:xfrm>
                            <a:off x="7159" y="-952"/>
                            <a:ext cx="420" cy="784"/>
                            <a:chOff x="7159" y="-952"/>
                            <a:chExt cx="420" cy="784"/>
                          </a:xfrm>
                        </wpg:grpSpPr>
                        <wps:wsp>
                          <wps:cNvPr id="177" name="Freeform 171"/>
                          <wps:cNvSpPr>
                            <a:spLocks/>
                          </wps:cNvSpPr>
                          <wps:spPr bwMode="auto">
                            <a:xfrm>
                              <a:off x="7159" y="-952"/>
                              <a:ext cx="420" cy="784"/>
                            </a:xfrm>
                            <a:custGeom>
                              <a:avLst/>
                              <a:gdLst>
                                <a:gd name="T0" fmla="+- 0 7579 7159"/>
                                <a:gd name="T1" fmla="*/ T0 w 420"/>
                                <a:gd name="T2" fmla="+- 0 -671 -952"/>
                                <a:gd name="T3" fmla="*/ -671 h 784"/>
                                <a:gd name="T4" fmla="+- 0 7159 7159"/>
                                <a:gd name="T5" fmla="*/ T4 w 420"/>
                                <a:gd name="T6" fmla="+- 0 -671 -952"/>
                                <a:gd name="T7" fmla="*/ -671 h 784"/>
                                <a:gd name="T8" fmla="+- 0 7369 7159"/>
                                <a:gd name="T9" fmla="*/ T8 w 420"/>
                                <a:gd name="T10" fmla="+- 0 -168 -952"/>
                                <a:gd name="T11" fmla="*/ -168 h 784"/>
                                <a:gd name="T12" fmla="+- 0 7579 7159"/>
                                <a:gd name="T13" fmla="*/ T12 w 420"/>
                                <a:gd name="T14" fmla="+- 0 -671 -952"/>
                                <a:gd name="T15" fmla="*/ -671 h 784"/>
                              </a:gdLst>
                              <a:ahLst/>
                              <a:cxnLst>
                                <a:cxn ang="0">
                                  <a:pos x="T1" y="T3"/>
                                </a:cxn>
                                <a:cxn ang="0">
                                  <a:pos x="T5" y="T7"/>
                                </a:cxn>
                                <a:cxn ang="0">
                                  <a:pos x="T9" y="T11"/>
                                </a:cxn>
                                <a:cxn ang="0">
                                  <a:pos x="T13" y="T15"/>
                                </a:cxn>
                              </a:cxnLst>
                              <a:rect l="0" t="0" r="r" b="b"/>
                              <a:pathLst>
                                <a:path w="420" h="784">
                                  <a:moveTo>
                                    <a:pt x="420" y="281"/>
                                  </a:moveTo>
                                  <a:lnTo>
                                    <a:pt x="0" y="281"/>
                                  </a:lnTo>
                                  <a:lnTo>
                                    <a:pt x="210" y="784"/>
                                  </a:lnTo>
                                  <a:lnTo>
                                    <a:pt x="420" y="281"/>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0"/>
                          <wps:cNvSpPr>
                            <a:spLocks/>
                          </wps:cNvSpPr>
                          <wps:spPr bwMode="auto">
                            <a:xfrm>
                              <a:off x="7159" y="-952"/>
                              <a:ext cx="420" cy="784"/>
                            </a:xfrm>
                            <a:custGeom>
                              <a:avLst/>
                              <a:gdLst>
                                <a:gd name="T0" fmla="+- 0 7444 7159"/>
                                <a:gd name="T1" fmla="*/ T0 w 420"/>
                                <a:gd name="T2" fmla="+- 0 -952 -952"/>
                                <a:gd name="T3" fmla="*/ -952 h 784"/>
                                <a:gd name="T4" fmla="+- 0 7294 7159"/>
                                <a:gd name="T5" fmla="*/ T4 w 420"/>
                                <a:gd name="T6" fmla="+- 0 -952 -952"/>
                                <a:gd name="T7" fmla="*/ -952 h 784"/>
                                <a:gd name="T8" fmla="+- 0 7294 7159"/>
                                <a:gd name="T9" fmla="*/ T8 w 420"/>
                                <a:gd name="T10" fmla="+- 0 -671 -952"/>
                                <a:gd name="T11" fmla="*/ -671 h 784"/>
                                <a:gd name="T12" fmla="+- 0 7444 7159"/>
                                <a:gd name="T13" fmla="*/ T12 w 420"/>
                                <a:gd name="T14" fmla="+- 0 -671 -952"/>
                                <a:gd name="T15" fmla="*/ -671 h 784"/>
                                <a:gd name="T16" fmla="+- 0 7444 7159"/>
                                <a:gd name="T17" fmla="*/ T16 w 420"/>
                                <a:gd name="T18" fmla="+- 0 -952 -952"/>
                                <a:gd name="T19" fmla="*/ -952 h 784"/>
                              </a:gdLst>
                              <a:ahLst/>
                              <a:cxnLst>
                                <a:cxn ang="0">
                                  <a:pos x="T1" y="T3"/>
                                </a:cxn>
                                <a:cxn ang="0">
                                  <a:pos x="T5" y="T7"/>
                                </a:cxn>
                                <a:cxn ang="0">
                                  <a:pos x="T9" y="T11"/>
                                </a:cxn>
                                <a:cxn ang="0">
                                  <a:pos x="T13" y="T15"/>
                                </a:cxn>
                                <a:cxn ang="0">
                                  <a:pos x="T17" y="T19"/>
                                </a:cxn>
                              </a:cxnLst>
                              <a:rect l="0" t="0" r="r" b="b"/>
                              <a:pathLst>
                                <a:path w="420" h="784">
                                  <a:moveTo>
                                    <a:pt x="285" y="0"/>
                                  </a:moveTo>
                                  <a:lnTo>
                                    <a:pt x="135" y="0"/>
                                  </a:lnTo>
                                  <a:lnTo>
                                    <a:pt x="135" y="281"/>
                                  </a:lnTo>
                                  <a:lnTo>
                                    <a:pt x="285" y="281"/>
                                  </a:lnTo>
                                  <a:lnTo>
                                    <a:pt x="285"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167"/>
                        <wpg:cNvGrpSpPr>
                          <a:grpSpLocks/>
                        </wpg:cNvGrpSpPr>
                        <wpg:grpSpPr bwMode="auto">
                          <a:xfrm>
                            <a:off x="7159" y="-952"/>
                            <a:ext cx="420" cy="784"/>
                            <a:chOff x="7159" y="-952"/>
                            <a:chExt cx="420" cy="784"/>
                          </a:xfrm>
                        </wpg:grpSpPr>
                        <wps:wsp>
                          <wps:cNvPr id="180" name="Freeform 168"/>
                          <wps:cNvSpPr>
                            <a:spLocks/>
                          </wps:cNvSpPr>
                          <wps:spPr bwMode="auto">
                            <a:xfrm>
                              <a:off x="7159" y="-952"/>
                              <a:ext cx="420" cy="784"/>
                            </a:xfrm>
                            <a:custGeom>
                              <a:avLst/>
                              <a:gdLst>
                                <a:gd name="T0" fmla="+- 0 7159 7159"/>
                                <a:gd name="T1" fmla="*/ T0 w 420"/>
                                <a:gd name="T2" fmla="+- 0 -671 -952"/>
                                <a:gd name="T3" fmla="*/ -671 h 784"/>
                                <a:gd name="T4" fmla="+- 0 7294 7159"/>
                                <a:gd name="T5" fmla="*/ T4 w 420"/>
                                <a:gd name="T6" fmla="+- 0 -671 -952"/>
                                <a:gd name="T7" fmla="*/ -671 h 784"/>
                                <a:gd name="T8" fmla="+- 0 7294 7159"/>
                                <a:gd name="T9" fmla="*/ T8 w 420"/>
                                <a:gd name="T10" fmla="+- 0 -952 -952"/>
                                <a:gd name="T11" fmla="*/ -952 h 784"/>
                                <a:gd name="T12" fmla="+- 0 7444 7159"/>
                                <a:gd name="T13" fmla="*/ T12 w 420"/>
                                <a:gd name="T14" fmla="+- 0 -952 -952"/>
                                <a:gd name="T15" fmla="*/ -952 h 784"/>
                                <a:gd name="T16" fmla="+- 0 7444 7159"/>
                                <a:gd name="T17" fmla="*/ T16 w 420"/>
                                <a:gd name="T18" fmla="+- 0 -671 -952"/>
                                <a:gd name="T19" fmla="*/ -671 h 784"/>
                                <a:gd name="T20" fmla="+- 0 7579 7159"/>
                                <a:gd name="T21" fmla="*/ T20 w 420"/>
                                <a:gd name="T22" fmla="+- 0 -671 -952"/>
                                <a:gd name="T23" fmla="*/ -671 h 784"/>
                                <a:gd name="T24" fmla="+- 0 7369 7159"/>
                                <a:gd name="T25" fmla="*/ T24 w 420"/>
                                <a:gd name="T26" fmla="+- 0 -168 -952"/>
                                <a:gd name="T27" fmla="*/ -168 h 784"/>
                                <a:gd name="T28" fmla="+- 0 7159 7159"/>
                                <a:gd name="T29" fmla="*/ T28 w 420"/>
                                <a:gd name="T30" fmla="+- 0 -671 -952"/>
                                <a:gd name="T31" fmla="*/ -671 h 78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0" h="784">
                                  <a:moveTo>
                                    <a:pt x="0" y="281"/>
                                  </a:moveTo>
                                  <a:lnTo>
                                    <a:pt x="135" y="281"/>
                                  </a:lnTo>
                                  <a:lnTo>
                                    <a:pt x="135" y="0"/>
                                  </a:lnTo>
                                  <a:lnTo>
                                    <a:pt x="285" y="0"/>
                                  </a:lnTo>
                                  <a:lnTo>
                                    <a:pt x="285" y="281"/>
                                  </a:lnTo>
                                  <a:lnTo>
                                    <a:pt x="420" y="281"/>
                                  </a:lnTo>
                                  <a:lnTo>
                                    <a:pt x="210" y="784"/>
                                  </a:lnTo>
                                  <a:lnTo>
                                    <a:pt x="0" y="281"/>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5F59974" id="Group 166" o:spid="_x0000_s1026" style="position:absolute;margin-left:357.6pt;margin-top:-48pt;width:21.75pt;height:39.95pt;z-index:-251668992;mso-position-horizontal-relative:page" coordorigin="7152,-960" coordsize="435,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">
                <v:group id="Group 169" o:spid="_x0000_s1027" style="position:absolute;left:7159;top:-952;width:420;height:784" coordorigin="7159,-952" coordsize="420,7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v:shape id="Freeform 171" o:spid="_x0000_s1028" style="position:absolute;left:7159;top:-952;width:420;height:784;visibility:visible;mso-wrap-style:square;v-text-anchor:top" coordsize="42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faRcQA&#10;AADcAAAADwAAAGRycy9kb3ducmV2LnhtbERP22oCMRB9F/oPYQp906QiVbdGKYJYKFS8IPo2bMbd&#10;rZvJsom69euNIPg2h3Od0aSxpThT7QvHGt47CgRx6kzBmYbNetYegPAB2WDpmDT8k4fJ+KU1wsS4&#10;Cy/pvAqZiCHsE9SQh1AlUvo0J4u+4yriyB1cbTFEWGfS1HiJ4baUXaU+pMWCY0OOFU1zSo+rk9Uw&#10;T1V2kruDWgyr3s/1d//X3R6vWr+9Nl+fIAI14Sl+uL9NnN/vw/2ZeIE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32kXEAAAA3AAAAA8AAAAAAAAAAAAAAAAAmAIAAGRycy9k&#10;b3ducmV2LnhtbFBLBQYAAAAABAAEAPUAAACJAwAAAAA=&#10;" path="m420,281l,281,210,784,420,281e" fillcolor="#9cf" stroked="f">
                    <v:path arrowok="t" o:connecttype="custom" o:connectlocs="420,-671;0,-671;210,-168;420,-671" o:connectangles="0,0,0,0"/>
                  </v:shape>
                  <v:shape id="Freeform 170" o:spid="_x0000_s1029" style="position:absolute;left:7159;top:-952;width:420;height:784;visibility:visible;mso-wrap-style:square;v-text-anchor:top" coordsize="42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hON8cA&#10;AADcAAAADwAAAGRycy9kb3ducmV2LnhtbESPQWsCQQyF70L/w5CCN52pFG1XRymFUkGwaEtpb2En&#10;7q7uZJadUVd/fXMQekt4L+99mS06X6sTtbEKbOFhaEAR58FVXFj4+nwbPIGKCdlhHZgsXCjCYn7X&#10;m2Hmwpk3dNqmQkkIxwwtlCk1mdYxL8ljHIaGWLRdaD0mWdtCuxbPEu5rPTJmrD1WLA0lNvRaUn7Y&#10;Hr2F99wUR/2zMx/PzePquv7dj74PV2v7993LFFSiLv2bb9dLJ/gToZVnZAI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oTjfHAAAA3AAAAA8AAAAAAAAAAAAAAAAAmAIAAGRy&#10;cy9kb3ducmV2LnhtbFBLBQYAAAAABAAEAPUAAACMAwAAAAA=&#10;" path="m285,l135,r,281l285,281,285,e" fillcolor="#9cf" stroked="f">
                    <v:path arrowok="t" o:connecttype="custom" o:connectlocs="285,-952;135,-952;135,-671;285,-671;285,-952" o:connectangles="0,0,0,0,0"/>
                  </v:shape>
                </v:group>
                <v:group id="Group 167" o:spid="_x0000_s1030" style="position:absolute;left:7159;top:-952;width:420;height:784" coordorigin="7159,-952" coordsize="420,7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168" o:spid="_x0000_s1031" style="position:absolute;left:7159;top:-952;width:420;height:784;visibility:visible;mso-wrap-style:square;v-text-anchor:top" coordsize="42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mqOcMA&#10;AADcAAAADwAAAGRycy9kb3ducmV2LnhtbESPTWsCMRCG74X+hzBCbzWrhyKrUaQg1LJQ68d93Iy7&#10;oZvJkkRd/33nUOhthnk/nlmsBt+pG8XkAhuYjAtQxHWwjhsDx8PmdQYqZWSLXWAy8KAEq+Xz0wJL&#10;G+78Tbd9bpSEcCrRQJtzX2qd6pY8pnHoieV2CdFjljU22ka8S7jv9LQo3rRHx9LQYk/vLdU/+6uX&#10;3h19PnbX07Zq4nnz5c6Vi6Ey5mU0rOegMg35X/zn/rCCPxN8eUYm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mqOcMAAADcAAAADwAAAAAAAAAAAAAAAACYAgAAZHJzL2Rv&#10;d25yZXYueG1sUEsFBgAAAAAEAAQA9QAAAIgDAAAAAA==&#10;" path="m,281r135,l135,,285,r,281l420,281,210,784,,281xe" filled="f" strokecolor="#330">
                    <v:path arrowok="t" o:connecttype="custom" o:connectlocs="0,-671;135,-671;135,-952;285,-952;285,-671;420,-671;210,-168;0,-671" o:connectangles="0,0,0,0,0,0,0,0"/>
                  </v:shape>
                </v:group>
                <w10:wrap anchorx="page"/>
              </v:group>
            </w:pict>
          </mc:Fallback>
        </mc:AlternateContent>
      </w:r>
      <w:r w:rsidR="00D15B97">
        <w:rPr>
          <w:rFonts w:ascii="Arial" w:eastAsia="Arial" w:hAnsi="Arial" w:cs="Arial"/>
          <w:spacing w:val="-2"/>
          <w:sz w:val="15"/>
          <w:szCs w:val="15"/>
        </w:rPr>
        <w:t xml:space="preserve">       </w:t>
      </w:r>
    </w:p>
    <w:p w14:paraId="581C9400" w14:textId="77777777" w:rsidR="00015D47" w:rsidRPr="00D15B97" w:rsidRDefault="0026255B">
      <w:pPr>
        <w:spacing w:before="40" w:after="0" w:line="240" w:lineRule="auto"/>
        <w:ind w:right="-20"/>
        <w:jc w:val="right"/>
        <w:rPr>
          <w:rFonts w:ascii="Arial" w:eastAsia="Arial" w:hAnsi="Arial" w:cs="Arial"/>
          <w:sz w:val="15"/>
          <w:szCs w:val="15"/>
        </w:rPr>
      </w:pPr>
      <w:r w:rsidRPr="00D15B97">
        <w:rPr>
          <w:rFonts w:ascii="Arial" w:eastAsia="Arial" w:hAnsi="Arial" w:cs="Arial"/>
          <w:spacing w:val="-2"/>
          <w:sz w:val="15"/>
          <w:szCs w:val="15"/>
        </w:rPr>
        <w:t>M</w:t>
      </w:r>
      <w:r w:rsidRPr="00D15B97">
        <w:rPr>
          <w:rFonts w:ascii="Arial" w:eastAsia="Arial" w:hAnsi="Arial" w:cs="Arial"/>
          <w:spacing w:val="-1"/>
          <w:sz w:val="15"/>
          <w:szCs w:val="15"/>
        </w:rPr>
        <w:t>od</w:t>
      </w:r>
      <w:r w:rsidRPr="00D15B97">
        <w:rPr>
          <w:rFonts w:ascii="Arial" w:eastAsia="Arial" w:hAnsi="Arial" w:cs="Arial"/>
          <w:sz w:val="15"/>
          <w:szCs w:val="15"/>
        </w:rPr>
        <w:t>i</w:t>
      </w:r>
      <w:r w:rsidRPr="00D15B97">
        <w:rPr>
          <w:rFonts w:ascii="Arial" w:eastAsia="Arial" w:hAnsi="Arial" w:cs="Arial"/>
          <w:spacing w:val="1"/>
          <w:sz w:val="15"/>
          <w:szCs w:val="15"/>
        </w:rPr>
        <w:t>f</w:t>
      </w:r>
      <w:r w:rsidRPr="00D15B97">
        <w:rPr>
          <w:rFonts w:ascii="Arial" w:eastAsia="Arial" w:hAnsi="Arial" w:cs="Arial"/>
          <w:sz w:val="15"/>
          <w:szCs w:val="15"/>
        </w:rPr>
        <w:t>i</w:t>
      </w:r>
      <w:r w:rsidRPr="00D15B97">
        <w:rPr>
          <w:rFonts w:ascii="Arial" w:eastAsia="Arial" w:hAnsi="Arial" w:cs="Arial"/>
          <w:spacing w:val="1"/>
          <w:sz w:val="15"/>
          <w:szCs w:val="15"/>
        </w:rPr>
        <w:t>c</w:t>
      </w:r>
      <w:r w:rsidRPr="00D15B97">
        <w:rPr>
          <w:rFonts w:ascii="Arial" w:eastAsia="Arial" w:hAnsi="Arial" w:cs="Arial"/>
          <w:spacing w:val="-1"/>
          <w:sz w:val="15"/>
          <w:szCs w:val="15"/>
        </w:rPr>
        <w:t>a</w:t>
      </w:r>
      <w:r w:rsidRPr="00D15B97">
        <w:rPr>
          <w:rFonts w:ascii="Arial" w:eastAsia="Arial" w:hAnsi="Arial" w:cs="Arial"/>
          <w:spacing w:val="1"/>
          <w:sz w:val="15"/>
          <w:szCs w:val="15"/>
        </w:rPr>
        <w:t>t</w:t>
      </w:r>
      <w:r w:rsidRPr="00D15B97">
        <w:rPr>
          <w:rFonts w:ascii="Arial" w:eastAsia="Arial" w:hAnsi="Arial" w:cs="Arial"/>
          <w:sz w:val="15"/>
          <w:szCs w:val="15"/>
        </w:rPr>
        <w:t>ion</w:t>
      </w:r>
      <w:r w:rsidRPr="00D15B97">
        <w:rPr>
          <w:rFonts w:ascii="Arial" w:eastAsia="Arial" w:hAnsi="Arial" w:cs="Arial"/>
          <w:spacing w:val="-2"/>
          <w:sz w:val="15"/>
          <w:szCs w:val="15"/>
        </w:rPr>
        <w:t xml:space="preserve"> </w:t>
      </w:r>
      <w:r w:rsidRPr="00D15B97">
        <w:rPr>
          <w:rFonts w:ascii="Arial" w:eastAsia="Arial" w:hAnsi="Arial" w:cs="Arial"/>
          <w:spacing w:val="1"/>
          <w:sz w:val="15"/>
          <w:szCs w:val="15"/>
        </w:rPr>
        <w:t>t</w:t>
      </w:r>
      <w:r w:rsidRPr="00D15B97">
        <w:rPr>
          <w:rFonts w:ascii="Arial" w:eastAsia="Arial" w:hAnsi="Arial" w:cs="Arial"/>
          <w:sz w:val="15"/>
          <w:szCs w:val="15"/>
        </w:rPr>
        <w:t>o</w:t>
      </w:r>
    </w:p>
    <w:p w14:paraId="5B66B358" w14:textId="77777777" w:rsidR="00015D47" w:rsidRPr="00D15B97" w:rsidRDefault="0026255B">
      <w:pPr>
        <w:spacing w:before="1" w:after="0" w:line="240" w:lineRule="auto"/>
        <w:ind w:right="205"/>
        <w:jc w:val="right"/>
        <w:rPr>
          <w:rFonts w:ascii="Arial" w:eastAsia="Arial" w:hAnsi="Arial" w:cs="Arial"/>
          <w:sz w:val="15"/>
          <w:szCs w:val="15"/>
        </w:rPr>
      </w:pPr>
      <w:r w:rsidRPr="00D15B97">
        <w:rPr>
          <w:rFonts w:ascii="Arial" w:eastAsia="Arial" w:hAnsi="Arial" w:cs="Arial"/>
          <w:spacing w:val="1"/>
          <w:sz w:val="15"/>
          <w:szCs w:val="15"/>
        </w:rPr>
        <w:t>A</w:t>
      </w:r>
      <w:r w:rsidRPr="00D15B97">
        <w:rPr>
          <w:rFonts w:ascii="Arial" w:eastAsia="Arial" w:hAnsi="Arial" w:cs="Arial"/>
          <w:spacing w:val="-1"/>
          <w:sz w:val="15"/>
          <w:szCs w:val="15"/>
        </w:rPr>
        <w:t>nne</w:t>
      </w:r>
      <w:r w:rsidRPr="00D15B97">
        <w:rPr>
          <w:rFonts w:ascii="Arial" w:eastAsia="Arial" w:hAnsi="Arial" w:cs="Arial"/>
          <w:sz w:val="15"/>
          <w:szCs w:val="15"/>
        </w:rPr>
        <w:t>x</w:t>
      </w:r>
      <w:r w:rsidRPr="00D15B97">
        <w:rPr>
          <w:rFonts w:ascii="Arial" w:eastAsia="Arial" w:hAnsi="Arial" w:cs="Arial"/>
          <w:spacing w:val="-3"/>
          <w:sz w:val="15"/>
          <w:szCs w:val="15"/>
        </w:rPr>
        <w:t xml:space="preserve"> </w:t>
      </w:r>
      <w:r w:rsidRPr="00D15B97">
        <w:rPr>
          <w:rFonts w:ascii="Arial" w:eastAsia="Arial" w:hAnsi="Arial" w:cs="Arial"/>
          <w:sz w:val="15"/>
          <w:szCs w:val="15"/>
        </w:rPr>
        <w:t>1</w:t>
      </w:r>
    </w:p>
    <w:p w14:paraId="0DFB0DAA" w14:textId="77777777" w:rsidR="00C900D5" w:rsidRPr="00D15B97" w:rsidRDefault="0026255B">
      <w:pPr>
        <w:spacing w:before="1" w:after="0" w:line="184" w:lineRule="exact"/>
        <w:ind w:left="2918" w:right="-15"/>
        <w:jc w:val="center"/>
        <w:rPr>
          <w:rFonts w:ascii="Arial" w:eastAsia="Arial" w:hAnsi="Arial" w:cs="Arial"/>
          <w:sz w:val="15"/>
          <w:szCs w:val="15"/>
        </w:rPr>
      </w:pPr>
      <w:r w:rsidRPr="00D15B97">
        <w:rPr>
          <w:rFonts w:ascii="Arial" w:eastAsia="Arial" w:hAnsi="Arial" w:cs="Arial"/>
          <w:spacing w:val="1"/>
          <w:sz w:val="15"/>
          <w:szCs w:val="15"/>
        </w:rPr>
        <w:t>St</w:t>
      </w:r>
      <w:r w:rsidRPr="00D15B97">
        <w:rPr>
          <w:rFonts w:ascii="Arial" w:eastAsia="Arial" w:hAnsi="Arial" w:cs="Arial"/>
          <w:spacing w:val="-1"/>
          <w:sz w:val="15"/>
          <w:szCs w:val="15"/>
        </w:rPr>
        <w:t>andar</w:t>
      </w:r>
      <w:r w:rsidRPr="00D15B97">
        <w:rPr>
          <w:rFonts w:ascii="Arial" w:eastAsia="Arial" w:hAnsi="Arial" w:cs="Arial"/>
          <w:sz w:val="15"/>
          <w:szCs w:val="15"/>
        </w:rPr>
        <w:t>d</w:t>
      </w:r>
      <w:r w:rsidRPr="00984CD6">
        <w:rPr>
          <w:rFonts w:ascii="Arial" w:eastAsia="Arial" w:hAnsi="Arial" w:cs="Arial"/>
          <w:sz w:val="16"/>
          <w:szCs w:val="16"/>
        </w:rPr>
        <w:t xml:space="preserve"> </w:t>
      </w:r>
      <w:r w:rsidRPr="00D15B97">
        <w:rPr>
          <w:rFonts w:ascii="Arial" w:eastAsia="Arial" w:hAnsi="Arial" w:cs="Arial"/>
          <w:spacing w:val="-1"/>
          <w:sz w:val="15"/>
          <w:szCs w:val="15"/>
        </w:rPr>
        <w:t>o</w:t>
      </w:r>
      <w:r w:rsidRPr="00D15B97">
        <w:rPr>
          <w:rFonts w:ascii="Arial" w:eastAsia="Arial" w:hAnsi="Arial" w:cs="Arial"/>
          <w:sz w:val="15"/>
          <w:szCs w:val="15"/>
        </w:rPr>
        <w:t xml:space="preserve">r </w:t>
      </w:r>
    </w:p>
    <w:p w14:paraId="7347EC4D" w14:textId="77777777" w:rsidR="00015D47" w:rsidRPr="00D15B97" w:rsidRDefault="0026255B">
      <w:pPr>
        <w:spacing w:before="1" w:after="0" w:line="184" w:lineRule="exact"/>
        <w:ind w:left="2918" w:right="-15"/>
        <w:jc w:val="center"/>
        <w:rPr>
          <w:rFonts w:ascii="Arial" w:eastAsia="Arial" w:hAnsi="Arial" w:cs="Arial"/>
          <w:sz w:val="15"/>
          <w:szCs w:val="15"/>
        </w:rPr>
      </w:pPr>
      <w:r w:rsidRPr="00D15B97">
        <w:rPr>
          <w:rFonts w:ascii="Arial" w:eastAsia="Arial" w:hAnsi="Arial" w:cs="Arial"/>
          <w:sz w:val="15"/>
          <w:szCs w:val="15"/>
        </w:rPr>
        <w:t xml:space="preserve">D </w:t>
      </w:r>
      <w:r w:rsidRPr="00D15B97">
        <w:rPr>
          <w:rFonts w:ascii="Arial" w:eastAsia="Arial" w:hAnsi="Arial" w:cs="Arial"/>
          <w:spacing w:val="-1"/>
          <w:sz w:val="15"/>
          <w:szCs w:val="15"/>
        </w:rPr>
        <w:t>Cod</w:t>
      </w:r>
      <w:r w:rsidRPr="00D15B97">
        <w:rPr>
          <w:rFonts w:ascii="Arial" w:eastAsia="Arial" w:hAnsi="Arial" w:cs="Arial"/>
          <w:sz w:val="15"/>
          <w:szCs w:val="15"/>
        </w:rPr>
        <w:t>e</w:t>
      </w:r>
    </w:p>
    <w:p w14:paraId="294132FF" w14:textId="77777777" w:rsidR="00D15B97" w:rsidRDefault="0026255B" w:rsidP="00D15B97">
      <w:pPr>
        <w:spacing w:before="40" w:after="0" w:line="240" w:lineRule="auto"/>
        <w:ind w:left="-14" w:right="-34"/>
        <w:jc w:val="center"/>
      </w:pPr>
      <w:r w:rsidRPr="00984CD6">
        <w:br w:type="column"/>
      </w:r>
    </w:p>
    <w:p w14:paraId="454E1F34" w14:textId="77777777" w:rsidR="00015D47" w:rsidRPr="00D15B97" w:rsidRDefault="0026255B" w:rsidP="00D15B97">
      <w:pPr>
        <w:spacing w:before="40" w:after="0" w:line="240" w:lineRule="auto"/>
        <w:ind w:left="-14" w:right="-34"/>
        <w:jc w:val="center"/>
      </w:pPr>
      <w:r w:rsidRPr="00D15B97">
        <w:rPr>
          <w:rFonts w:ascii="Arial" w:eastAsia="Arial" w:hAnsi="Arial" w:cs="Arial"/>
          <w:spacing w:val="-1"/>
          <w:sz w:val="15"/>
          <w:szCs w:val="15"/>
        </w:rPr>
        <w:t>Rev</w:t>
      </w:r>
      <w:r w:rsidRPr="00D15B97">
        <w:rPr>
          <w:rFonts w:ascii="Arial" w:eastAsia="Arial" w:hAnsi="Arial" w:cs="Arial"/>
          <w:sz w:val="15"/>
          <w:szCs w:val="15"/>
        </w:rPr>
        <w:t>i</w:t>
      </w:r>
      <w:r w:rsidRPr="00D15B97">
        <w:rPr>
          <w:rFonts w:ascii="Arial" w:eastAsia="Arial" w:hAnsi="Arial" w:cs="Arial"/>
          <w:spacing w:val="2"/>
          <w:sz w:val="15"/>
          <w:szCs w:val="15"/>
        </w:rPr>
        <w:t>e</w:t>
      </w:r>
      <w:r w:rsidRPr="00D15B97">
        <w:rPr>
          <w:rFonts w:ascii="Arial" w:eastAsia="Arial" w:hAnsi="Arial" w:cs="Arial"/>
          <w:sz w:val="15"/>
          <w:szCs w:val="15"/>
        </w:rPr>
        <w:t>w</w:t>
      </w:r>
      <w:r w:rsidRPr="00D15B97">
        <w:rPr>
          <w:rFonts w:ascii="Arial" w:eastAsia="Arial" w:hAnsi="Arial" w:cs="Arial"/>
          <w:spacing w:val="-2"/>
          <w:sz w:val="15"/>
          <w:szCs w:val="15"/>
        </w:rPr>
        <w:t xml:space="preserve"> </w:t>
      </w:r>
      <w:r w:rsidRPr="00D15B97">
        <w:rPr>
          <w:rFonts w:ascii="Arial" w:eastAsia="Arial" w:hAnsi="Arial" w:cs="Arial"/>
          <w:spacing w:val="-1"/>
          <w:sz w:val="15"/>
          <w:szCs w:val="15"/>
        </w:rPr>
        <w:t>pro</w:t>
      </w:r>
      <w:r w:rsidRPr="00D15B97">
        <w:rPr>
          <w:rFonts w:ascii="Arial" w:eastAsia="Arial" w:hAnsi="Arial" w:cs="Arial"/>
          <w:spacing w:val="1"/>
          <w:sz w:val="15"/>
          <w:szCs w:val="15"/>
        </w:rPr>
        <w:t>c</w:t>
      </w:r>
      <w:r w:rsidRPr="00D15B97">
        <w:rPr>
          <w:rFonts w:ascii="Arial" w:eastAsia="Arial" w:hAnsi="Arial" w:cs="Arial"/>
          <w:spacing w:val="-1"/>
          <w:sz w:val="15"/>
          <w:szCs w:val="15"/>
        </w:rPr>
        <w:t>es</w:t>
      </w:r>
      <w:r w:rsidRPr="00D15B97">
        <w:rPr>
          <w:rFonts w:ascii="Arial" w:eastAsia="Arial" w:hAnsi="Arial" w:cs="Arial"/>
          <w:sz w:val="15"/>
          <w:szCs w:val="15"/>
        </w:rPr>
        <w:t xml:space="preserve">s </w:t>
      </w:r>
      <w:r w:rsidRPr="00D15B97">
        <w:rPr>
          <w:rFonts w:ascii="Arial" w:eastAsia="Arial" w:hAnsi="Arial" w:cs="Arial"/>
          <w:spacing w:val="-1"/>
          <w:sz w:val="15"/>
          <w:szCs w:val="15"/>
        </w:rPr>
        <w:t>b</w:t>
      </w:r>
      <w:r w:rsidRPr="00D15B97">
        <w:rPr>
          <w:rFonts w:ascii="Arial" w:eastAsia="Arial" w:hAnsi="Arial" w:cs="Arial"/>
          <w:sz w:val="15"/>
          <w:szCs w:val="15"/>
        </w:rPr>
        <w:t xml:space="preserve">y </w:t>
      </w:r>
      <w:r w:rsidRPr="00D15B97">
        <w:rPr>
          <w:rFonts w:ascii="Arial" w:eastAsia="Arial" w:hAnsi="Arial" w:cs="Arial"/>
          <w:spacing w:val="-1"/>
          <w:sz w:val="15"/>
          <w:szCs w:val="15"/>
        </w:rPr>
        <w:t>DCR</w:t>
      </w:r>
      <w:r w:rsidRPr="00D15B97">
        <w:rPr>
          <w:rFonts w:ascii="Arial" w:eastAsia="Arial" w:hAnsi="Arial" w:cs="Arial"/>
          <w:sz w:val="15"/>
          <w:szCs w:val="15"/>
        </w:rPr>
        <w:t>P</w:t>
      </w:r>
      <w:r w:rsidRPr="00D15B97">
        <w:rPr>
          <w:rFonts w:ascii="Arial" w:eastAsia="Arial" w:hAnsi="Arial" w:cs="Arial"/>
          <w:spacing w:val="-3"/>
          <w:sz w:val="15"/>
          <w:szCs w:val="15"/>
        </w:rPr>
        <w:t xml:space="preserve"> </w:t>
      </w:r>
      <w:r w:rsidRPr="00D15B97">
        <w:rPr>
          <w:rFonts w:ascii="Arial" w:eastAsia="Arial" w:hAnsi="Arial" w:cs="Arial"/>
          <w:spacing w:val="4"/>
          <w:sz w:val="15"/>
          <w:szCs w:val="15"/>
        </w:rPr>
        <w:t>W</w:t>
      </w:r>
      <w:r w:rsidRPr="00D15B97">
        <w:rPr>
          <w:rFonts w:ascii="Arial" w:eastAsia="Arial" w:hAnsi="Arial" w:cs="Arial"/>
          <w:sz w:val="15"/>
          <w:szCs w:val="15"/>
        </w:rPr>
        <w:t xml:space="preserve">G </w:t>
      </w:r>
      <w:r w:rsidRPr="00D15B97">
        <w:rPr>
          <w:rFonts w:ascii="Arial" w:eastAsia="Arial" w:hAnsi="Arial" w:cs="Arial"/>
          <w:spacing w:val="-1"/>
          <w:sz w:val="15"/>
          <w:szCs w:val="15"/>
        </w:rPr>
        <w:t>o</w:t>
      </w:r>
      <w:r w:rsidRPr="00D15B97">
        <w:rPr>
          <w:rFonts w:ascii="Arial" w:eastAsia="Arial" w:hAnsi="Arial" w:cs="Arial"/>
          <w:sz w:val="15"/>
          <w:szCs w:val="15"/>
        </w:rPr>
        <w:t xml:space="preserve">r </w:t>
      </w:r>
      <w:r w:rsidR="00DC59E2" w:rsidRPr="00D15B97">
        <w:rPr>
          <w:rFonts w:ascii="Arial" w:eastAsia="Arial" w:hAnsi="Arial" w:cs="Arial"/>
          <w:b/>
          <w:spacing w:val="1"/>
          <w:sz w:val="15"/>
          <w:szCs w:val="15"/>
        </w:rPr>
        <w:t>Code Administrator</w:t>
      </w:r>
    </w:p>
    <w:p w14:paraId="610FDB11" w14:textId="77777777" w:rsidR="00D15B97" w:rsidRDefault="0026255B">
      <w:pPr>
        <w:spacing w:before="40" w:after="0" w:line="239" w:lineRule="auto"/>
        <w:ind w:left="-14" w:right="69"/>
        <w:jc w:val="center"/>
      </w:pPr>
      <w:r w:rsidRPr="00984CD6">
        <w:br w:type="column"/>
      </w:r>
    </w:p>
    <w:p w14:paraId="3853F876" w14:textId="77777777" w:rsidR="00015D47" w:rsidRPr="00D15B97" w:rsidRDefault="0026255B">
      <w:pPr>
        <w:spacing w:before="40" w:after="0" w:line="239" w:lineRule="auto"/>
        <w:ind w:left="-14" w:right="69"/>
        <w:jc w:val="center"/>
        <w:rPr>
          <w:rFonts w:ascii="Arial" w:eastAsia="Arial" w:hAnsi="Arial" w:cs="Arial"/>
          <w:sz w:val="15"/>
          <w:szCs w:val="15"/>
        </w:rPr>
      </w:pPr>
      <w:r w:rsidRPr="00D15B97">
        <w:rPr>
          <w:rFonts w:ascii="Arial" w:eastAsia="Arial" w:hAnsi="Arial" w:cs="Arial"/>
          <w:sz w:val="15"/>
          <w:szCs w:val="15"/>
        </w:rPr>
        <w:t>Fo</w:t>
      </w:r>
      <w:r w:rsidRPr="00D15B97">
        <w:rPr>
          <w:rFonts w:ascii="Arial" w:eastAsia="Arial" w:hAnsi="Arial" w:cs="Arial"/>
          <w:spacing w:val="-1"/>
          <w:sz w:val="15"/>
          <w:szCs w:val="15"/>
        </w:rPr>
        <w:t>r</w:t>
      </w:r>
      <w:r w:rsidRPr="00D15B97">
        <w:rPr>
          <w:rFonts w:ascii="Arial" w:eastAsia="Arial" w:hAnsi="Arial" w:cs="Arial"/>
          <w:spacing w:val="3"/>
          <w:sz w:val="15"/>
          <w:szCs w:val="15"/>
        </w:rPr>
        <w:t>m</w:t>
      </w:r>
      <w:r w:rsidRPr="00D15B97">
        <w:rPr>
          <w:rFonts w:ascii="Arial" w:eastAsia="Arial" w:hAnsi="Arial" w:cs="Arial"/>
          <w:spacing w:val="-3"/>
          <w:sz w:val="15"/>
          <w:szCs w:val="15"/>
        </w:rPr>
        <w:t>a</w:t>
      </w:r>
      <w:r w:rsidRPr="00D15B97">
        <w:rPr>
          <w:rFonts w:ascii="Arial" w:eastAsia="Arial" w:hAnsi="Arial" w:cs="Arial"/>
          <w:sz w:val="15"/>
          <w:szCs w:val="15"/>
        </w:rPr>
        <w:t>l</w:t>
      </w:r>
      <w:r w:rsidRPr="00D15B97">
        <w:rPr>
          <w:rFonts w:ascii="Arial" w:eastAsia="Arial" w:hAnsi="Arial" w:cs="Arial"/>
          <w:spacing w:val="1"/>
          <w:sz w:val="15"/>
          <w:szCs w:val="15"/>
        </w:rPr>
        <w:t xml:space="preserve"> </w:t>
      </w:r>
      <w:r w:rsidRPr="00D15B97">
        <w:rPr>
          <w:rFonts w:ascii="Arial" w:eastAsia="Arial" w:hAnsi="Arial" w:cs="Arial"/>
          <w:sz w:val="15"/>
          <w:szCs w:val="15"/>
        </w:rPr>
        <w:t>D</w:t>
      </w:r>
      <w:r w:rsidRPr="00D15B97">
        <w:rPr>
          <w:rFonts w:ascii="Arial" w:eastAsia="Arial" w:hAnsi="Arial" w:cs="Arial"/>
          <w:spacing w:val="1"/>
          <w:sz w:val="15"/>
          <w:szCs w:val="15"/>
        </w:rPr>
        <w:t xml:space="preserve"> </w:t>
      </w:r>
      <w:r w:rsidRPr="00D15B97">
        <w:rPr>
          <w:rFonts w:ascii="Arial" w:eastAsia="Arial" w:hAnsi="Arial" w:cs="Arial"/>
          <w:spacing w:val="-1"/>
          <w:sz w:val="15"/>
          <w:szCs w:val="15"/>
        </w:rPr>
        <w:t>Cod</w:t>
      </w:r>
      <w:r w:rsidRPr="00D15B97">
        <w:rPr>
          <w:rFonts w:ascii="Arial" w:eastAsia="Arial" w:hAnsi="Arial" w:cs="Arial"/>
          <w:sz w:val="15"/>
          <w:szCs w:val="15"/>
        </w:rPr>
        <w:t>e G</w:t>
      </w:r>
      <w:r w:rsidRPr="00D15B97">
        <w:rPr>
          <w:rFonts w:ascii="Arial" w:eastAsia="Arial" w:hAnsi="Arial" w:cs="Arial"/>
          <w:spacing w:val="-1"/>
          <w:sz w:val="15"/>
          <w:szCs w:val="15"/>
        </w:rPr>
        <w:t>u</w:t>
      </w:r>
      <w:r w:rsidRPr="00D15B97">
        <w:rPr>
          <w:rFonts w:ascii="Arial" w:eastAsia="Arial" w:hAnsi="Arial" w:cs="Arial"/>
          <w:sz w:val="15"/>
          <w:szCs w:val="15"/>
        </w:rPr>
        <w:t>id</w:t>
      </w:r>
      <w:r w:rsidRPr="00D15B97">
        <w:rPr>
          <w:rFonts w:ascii="Arial" w:eastAsia="Arial" w:hAnsi="Arial" w:cs="Arial"/>
          <w:spacing w:val="-1"/>
          <w:sz w:val="15"/>
          <w:szCs w:val="15"/>
        </w:rPr>
        <w:t>an</w:t>
      </w:r>
      <w:r w:rsidRPr="00D15B97">
        <w:rPr>
          <w:rFonts w:ascii="Arial" w:eastAsia="Arial" w:hAnsi="Arial" w:cs="Arial"/>
          <w:spacing w:val="1"/>
          <w:sz w:val="15"/>
          <w:szCs w:val="15"/>
        </w:rPr>
        <w:t>c</w:t>
      </w:r>
      <w:r w:rsidRPr="00D15B97">
        <w:rPr>
          <w:rFonts w:ascii="Arial" w:eastAsia="Arial" w:hAnsi="Arial" w:cs="Arial"/>
          <w:sz w:val="15"/>
          <w:szCs w:val="15"/>
        </w:rPr>
        <w:t xml:space="preserve">e </w:t>
      </w:r>
      <w:r w:rsidRPr="00D15B97">
        <w:rPr>
          <w:rFonts w:ascii="Arial" w:eastAsia="Arial" w:hAnsi="Arial" w:cs="Arial"/>
          <w:spacing w:val="-1"/>
          <w:sz w:val="15"/>
          <w:szCs w:val="15"/>
        </w:rPr>
        <w:t>No</w:t>
      </w:r>
      <w:r w:rsidRPr="00D15B97">
        <w:rPr>
          <w:rFonts w:ascii="Arial" w:eastAsia="Arial" w:hAnsi="Arial" w:cs="Arial"/>
          <w:spacing w:val="1"/>
          <w:sz w:val="15"/>
          <w:szCs w:val="15"/>
        </w:rPr>
        <w:t>t</w:t>
      </w:r>
      <w:r w:rsidRPr="00D15B97">
        <w:rPr>
          <w:rFonts w:ascii="Arial" w:eastAsia="Arial" w:hAnsi="Arial" w:cs="Arial"/>
          <w:sz w:val="15"/>
          <w:szCs w:val="15"/>
        </w:rPr>
        <w:t xml:space="preserve">e </w:t>
      </w:r>
      <w:r w:rsidRPr="00D15B97">
        <w:rPr>
          <w:rFonts w:ascii="Arial" w:eastAsia="Arial" w:hAnsi="Arial" w:cs="Arial"/>
          <w:spacing w:val="-1"/>
          <w:sz w:val="15"/>
          <w:szCs w:val="15"/>
        </w:rPr>
        <w:t>dra</w:t>
      </w:r>
      <w:r w:rsidRPr="00D15B97">
        <w:rPr>
          <w:rFonts w:ascii="Arial" w:eastAsia="Arial" w:hAnsi="Arial" w:cs="Arial"/>
          <w:spacing w:val="1"/>
          <w:sz w:val="15"/>
          <w:szCs w:val="15"/>
        </w:rPr>
        <w:t>ft</w:t>
      </w:r>
      <w:r w:rsidRPr="00D15B97">
        <w:rPr>
          <w:rFonts w:ascii="Arial" w:eastAsia="Arial" w:hAnsi="Arial" w:cs="Arial"/>
          <w:spacing w:val="-1"/>
          <w:sz w:val="15"/>
          <w:szCs w:val="15"/>
        </w:rPr>
        <w:t>e</w:t>
      </w:r>
      <w:r w:rsidRPr="00D15B97">
        <w:rPr>
          <w:rFonts w:ascii="Arial" w:eastAsia="Arial" w:hAnsi="Arial" w:cs="Arial"/>
          <w:sz w:val="15"/>
          <w:szCs w:val="15"/>
        </w:rPr>
        <w:t>d</w:t>
      </w:r>
    </w:p>
    <w:p w14:paraId="086FA62E" w14:textId="77777777" w:rsidR="00015D47" w:rsidRPr="00984CD6" w:rsidRDefault="00015D47">
      <w:pPr>
        <w:spacing w:after="0"/>
        <w:jc w:val="center"/>
        <w:sectPr w:rsidR="00015D47" w:rsidRPr="00984CD6">
          <w:type w:val="continuous"/>
          <w:pgSz w:w="11920" w:h="16860"/>
          <w:pgMar w:top="1580" w:right="1560" w:bottom="960" w:left="1560" w:header="720" w:footer="720" w:gutter="0"/>
          <w:cols w:num="3" w:space="720" w:equalWidth="0">
            <w:col w:w="3949" w:space="1270"/>
            <w:col w:w="1129" w:space="1247"/>
            <w:col w:w="1205"/>
          </w:cols>
        </w:sectPr>
      </w:pPr>
    </w:p>
    <w:p w14:paraId="3E46E7FC" w14:textId="77777777" w:rsidR="00015D47" w:rsidRPr="00984CD6" w:rsidRDefault="00015D47">
      <w:pPr>
        <w:spacing w:before="4" w:after="0" w:line="160" w:lineRule="exact"/>
        <w:rPr>
          <w:sz w:val="16"/>
          <w:szCs w:val="16"/>
        </w:rPr>
      </w:pPr>
    </w:p>
    <w:p w14:paraId="413E8E01" w14:textId="77777777" w:rsidR="00015D47" w:rsidRPr="00984CD6" w:rsidRDefault="00015D47">
      <w:pPr>
        <w:spacing w:after="0" w:line="200" w:lineRule="exact"/>
        <w:rPr>
          <w:sz w:val="20"/>
          <w:szCs w:val="20"/>
        </w:rPr>
      </w:pPr>
    </w:p>
    <w:p w14:paraId="17DAA5F1" w14:textId="77777777" w:rsidR="00015D47" w:rsidRPr="00984CD6" w:rsidRDefault="00015D47">
      <w:pPr>
        <w:spacing w:after="0" w:line="200" w:lineRule="exact"/>
        <w:rPr>
          <w:sz w:val="20"/>
          <w:szCs w:val="20"/>
        </w:rPr>
      </w:pPr>
    </w:p>
    <w:p w14:paraId="3A1CBF68" w14:textId="77777777" w:rsidR="00015D47" w:rsidRPr="00984CD6" w:rsidRDefault="00015D47">
      <w:pPr>
        <w:spacing w:after="0" w:line="200" w:lineRule="exact"/>
        <w:rPr>
          <w:sz w:val="20"/>
          <w:szCs w:val="20"/>
        </w:rPr>
      </w:pPr>
    </w:p>
    <w:p w14:paraId="7BE7BCBD" w14:textId="77777777" w:rsidR="00015D47" w:rsidRPr="00984CD6" w:rsidRDefault="009D1155">
      <w:pPr>
        <w:spacing w:after="0" w:line="200" w:lineRule="exact"/>
        <w:rPr>
          <w:sz w:val="20"/>
          <w:szCs w:val="20"/>
        </w:rPr>
      </w:pPr>
      <w:r>
        <w:rPr>
          <w:noProof/>
          <w:lang w:val="en-GB" w:eastAsia="en-GB"/>
        </w:rPr>
        <mc:AlternateContent>
          <mc:Choice Requires="wpg">
            <w:drawing>
              <wp:anchor distT="0" distB="0" distL="114300" distR="114300" simplePos="0" relativeHeight="251630080" behindDoc="1" locked="0" layoutInCell="1" allowOverlap="1" wp14:anchorId="79CA41B7" wp14:editId="5F47F8E6">
                <wp:simplePos x="0" y="0"/>
                <wp:positionH relativeFrom="page">
                  <wp:posOffset>4229100</wp:posOffset>
                </wp:positionH>
                <wp:positionV relativeFrom="paragraph">
                  <wp:posOffset>46990</wp:posOffset>
                </wp:positionV>
                <wp:extent cx="909955" cy="724535"/>
                <wp:effectExtent l="5080" t="13970" r="8890" b="13970"/>
                <wp:wrapNone/>
                <wp:docPr id="168"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6653" y="1297"/>
                          <a:chExt cx="1433" cy="1141"/>
                        </a:xfrm>
                      </wpg:grpSpPr>
                      <wps:wsp>
                        <wps:cNvPr id="169" name="Freeform 160"/>
                        <wps:cNvSpPr>
                          <a:spLocks/>
                        </wps:cNvSpPr>
                        <wps:spPr bwMode="auto">
                          <a:xfrm>
                            <a:off x="6653" y="1297"/>
                            <a:ext cx="1433" cy="1141"/>
                          </a:xfrm>
                          <a:custGeom>
                            <a:avLst/>
                            <a:gdLst>
                              <a:gd name="T0" fmla="+- 0 6653 6653"/>
                              <a:gd name="T1" fmla="*/ T0 w 1433"/>
                              <a:gd name="T2" fmla="+- 0 2438 1297"/>
                              <a:gd name="T3" fmla="*/ 2438 h 1141"/>
                              <a:gd name="T4" fmla="+- 0 8086 6653"/>
                              <a:gd name="T5" fmla="*/ T4 w 1433"/>
                              <a:gd name="T6" fmla="+- 0 2438 1297"/>
                              <a:gd name="T7" fmla="*/ 2438 h 1141"/>
                              <a:gd name="T8" fmla="+- 0 8086 6653"/>
                              <a:gd name="T9" fmla="*/ T8 w 1433"/>
                              <a:gd name="T10" fmla="+- 0 1297 1297"/>
                              <a:gd name="T11" fmla="*/ 1297 h 1141"/>
                              <a:gd name="T12" fmla="+- 0 6653 6653"/>
                              <a:gd name="T13" fmla="*/ T12 w 1433"/>
                              <a:gd name="T14" fmla="+- 0 1297 1297"/>
                              <a:gd name="T15" fmla="*/ 1297 h 1141"/>
                              <a:gd name="T16" fmla="+- 0 6653 6653"/>
                              <a:gd name="T17" fmla="*/ T16 w 1433"/>
                              <a:gd name="T18" fmla="+- 0 2438 1297"/>
                              <a:gd name="T19" fmla="*/ 2438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48F874E" id="Group 159" o:spid="_x0000_s1026" style="position:absolute;margin-left:333pt;margin-top:3.7pt;width:71.65pt;height:57.05pt;z-index:-251686400;mso-position-horizontal-relative:page" coordorigin="6653,1297"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">
                <v:shape id="Freeform 160" o:spid="_x0000_s1027" style="position:absolute;left:6653;top:1297;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lHJ78A&#10;AADcAAAADwAAAGRycy9kb3ducmV2LnhtbERPO2/CMBDeK/U/WFepW3HKgGjAoNJSwcpjYDzFRxyI&#10;z1ZsiPn3GAmp2336njedJ9uKK3Whcazgc1CAIK6cbrhWsN/9fYxBhIissXVMCm4UYD57fZliqV3P&#10;G7puYy1yCIcSFZgYfSllqAxZDAPniTN3dJ3FmGFXS91hn8NtK4dFMZIWG84NBj39GKrO24tVcFgu&#10;zAKTP2H69atd2y+95UKp97f0PQERKcV/8dO91nn+6Asez+QL5OwO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6UcnvwAAANwAAAAPAAAAAAAAAAAAAAAAAJgCAABkcnMvZG93bnJl&#10;di54bWxQSwUGAAAAAAQABAD1AAAAhAMAAAAA&#10;" path="m,1141r1433,l1433,,,,,1141xe" filled="f">
                  <v:path arrowok="t" o:connecttype="custom" o:connectlocs="0,2438;1433,2438;1433,1297;0,1297;0,2438" o:connectangles="0,0,0,0,0"/>
                </v:shape>
                <w10:wrap anchorx="page"/>
              </v:group>
            </w:pict>
          </mc:Fallback>
        </mc:AlternateContent>
      </w:r>
    </w:p>
    <w:p w14:paraId="04409533" w14:textId="77777777" w:rsidR="00015D47" w:rsidRPr="00D15B97" w:rsidRDefault="005933CA">
      <w:pPr>
        <w:spacing w:before="40" w:after="0" w:line="239" w:lineRule="auto"/>
        <w:ind w:left="5263" w:right="2408" w:hanging="2"/>
        <w:jc w:val="center"/>
        <w:rPr>
          <w:rFonts w:ascii="Arial" w:eastAsia="Arial" w:hAnsi="Arial" w:cs="Arial"/>
          <w:sz w:val="15"/>
          <w:szCs w:val="15"/>
        </w:rPr>
      </w:pPr>
      <w:r w:rsidRPr="00D15B97">
        <w:rPr>
          <w:noProof/>
          <w:sz w:val="15"/>
          <w:szCs w:val="15"/>
          <w:lang w:val="en-GB" w:eastAsia="en-GB"/>
        </w:rPr>
        <mc:AlternateContent>
          <mc:Choice Requires="wpg">
            <w:drawing>
              <wp:anchor distT="0" distB="0" distL="114300" distR="114300" simplePos="0" relativeHeight="251641344" behindDoc="1" locked="0" layoutInCell="1" allowOverlap="1" wp14:anchorId="67246D4A" wp14:editId="7B8192A3">
                <wp:simplePos x="0" y="0"/>
                <wp:positionH relativeFrom="page">
                  <wp:posOffset>5249545</wp:posOffset>
                </wp:positionH>
                <wp:positionV relativeFrom="paragraph">
                  <wp:posOffset>-304165</wp:posOffset>
                </wp:positionV>
                <wp:extent cx="800100" cy="1009650"/>
                <wp:effectExtent l="10795" t="635" r="8255" b="8890"/>
                <wp:wrapNone/>
                <wp:docPr id="158"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1009650"/>
                          <a:chOff x="8267" y="-479"/>
                          <a:chExt cx="1260" cy="1590"/>
                        </a:xfrm>
                      </wpg:grpSpPr>
                      <wpg:grpSp>
                        <wpg:cNvPr id="159" name="Group 152"/>
                        <wpg:cNvGrpSpPr>
                          <a:grpSpLocks/>
                        </wpg:cNvGrpSpPr>
                        <wpg:grpSpPr bwMode="auto">
                          <a:xfrm>
                            <a:off x="8274" y="-471"/>
                            <a:ext cx="1245" cy="1575"/>
                            <a:chOff x="8274" y="-471"/>
                            <a:chExt cx="1245" cy="1575"/>
                          </a:xfrm>
                        </wpg:grpSpPr>
                        <wps:wsp>
                          <wps:cNvPr id="160" name="Freeform 154"/>
                          <wps:cNvSpPr>
                            <a:spLocks/>
                          </wps:cNvSpPr>
                          <wps:spPr bwMode="auto">
                            <a:xfrm>
                              <a:off x="8274" y="-471"/>
                              <a:ext cx="1245" cy="1575"/>
                            </a:xfrm>
                            <a:custGeom>
                              <a:avLst/>
                              <a:gdLst>
                                <a:gd name="T0" fmla="+- 0 8743 8274"/>
                                <a:gd name="T1" fmla="*/ T0 w 1245"/>
                                <a:gd name="T2" fmla="+- 0 121 -471"/>
                                <a:gd name="T3" fmla="*/ 121 h 1575"/>
                                <a:gd name="T4" fmla="+- 0 8274 8274"/>
                                <a:gd name="T5" fmla="*/ T4 w 1245"/>
                                <a:gd name="T6" fmla="+- 0 613 -471"/>
                                <a:gd name="T7" fmla="*/ 613 h 1575"/>
                                <a:gd name="T8" fmla="+- 0 8743 8274"/>
                                <a:gd name="T9" fmla="*/ T8 w 1245"/>
                                <a:gd name="T10" fmla="+- 0 1104 -471"/>
                                <a:gd name="T11" fmla="*/ 1104 h 1575"/>
                                <a:gd name="T12" fmla="+- 0 8743 8274"/>
                                <a:gd name="T13" fmla="*/ T12 w 1245"/>
                                <a:gd name="T14" fmla="+- 0 751 -471"/>
                                <a:gd name="T15" fmla="*/ 751 h 1575"/>
                                <a:gd name="T16" fmla="+- 0 9519 8274"/>
                                <a:gd name="T17" fmla="*/ T16 w 1245"/>
                                <a:gd name="T18" fmla="+- 0 751 -471"/>
                                <a:gd name="T19" fmla="*/ 751 h 1575"/>
                                <a:gd name="T20" fmla="+- 0 9519 8274"/>
                                <a:gd name="T21" fmla="*/ T20 w 1245"/>
                                <a:gd name="T22" fmla="+- 0 474 -471"/>
                                <a:gd name="T23" fmla="*/ 474 h 1575"/>
                                <a:gd name="T24" fmla="+- 0 8743 8274"/>
                                <a:gd name="T25" fmla="*/ T24 w 1245"/>
                                <a:gd name="T26" fmla="+- 0 474 -471"/>
                                <a:gd name="T27" fmla="*/ 474 h 1575"/>
                                <a:gd name="T28" fmla="+- 0 8743 8274"/>
                                <a:gd name="T29" fmla="*/ T28 w 1245"/>
                                <a:gd name="T30" fmla="+- 0 121 -471"/>
                                <a:gd name="T31" fmla="*/ 121 h 157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45" h="1575">
                                  <a:moveTo>
                                    <a:pt x="469" y="592"/>
                                  </a:moveTo>
                                  <a:lnTo>
                                    <a:pt x="0" y="1084"/>
                                  </a:lnTo>
                                  <a:lnTo>
                                    <a:pt x="469" y="1575"/>
                                  </a:lnTo>
                                  <a:lnTo>
                                    <a:pt x="469" y="1222"/>
                                  </a:lnTo>
                                  <a:lnTo>
                                    <a:pt x="1245" y="1222"/>
                                  </a:lnTo>
                                  <a:lnTo>
                                    <a:pt x="1245" y="945"/>
                                  </a:lnTo>
                                  <a:lnTo>
                                    <a:pt x="469" y="945"/>
                                  </a:lnTo>
                                  <a:lnTo>
                                    <a:pt x="469" y="592"/>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53"/>
                          <wps:cNvSpPr>
                            <a:spLocks/>
                          </wps:cNvSpPr>
                          <wps:spPr bwMode="auto">
                            <a:xfrm>
                              <a:off x="8274" y="-471"/>
                              <a:ext cx="1245" cy="1575"/>
                            </a:xfrm>
                            <a:custGeom>
                              <a:avLst/>
                              <a:gdLst>
                                <a:gd name="T0" fmla="+- 0 9519 8274"/>
                                <a:gd name="T1" fmla="*/ T0 w 1245"/>
                                <a:gd name="T2" fmla="+- 0 -471 -471"/>
                                <a:gd name="T3" fmla="*/ -471 h 1575"/>
                                <a:gd name="T4" fmla="+- 0 9236 8274"/>
                                <a:gd name="T5" fmla="*/ T4 w 1245"/>
                                <a:gd name="T6" fmla="+- 0 -471 -471"/>
                                <a:gd name="T7" fmla="*/ -471 h 1575"/>
                                <a:gd name="T8" fmla="+- 0 9236 8274"/>
                                <a:gd name="T9" fmla="*/ T8 w 1245"/>
                                <a:gd name="T10" fmla="+- 0 474 -471"/>
                                <a:gd name="T11" fmla="*/ 474 h 1575"/>
                                <a:gd name="T12" fmla="+- 0 9519 8274"/>
                                <a:gd name="T13" fmla="*/ T12 w 1245"/>
                                <a:gd name="T14" fmla="+- 0 474 -471"/>
                                <a:gd name="T15" fmla="*/ 474 h 1575"/>
                                <a:gd name="T16" fmla="+- 0 9519 8274"/>
                                <a:gd name="T17" fmla="*/ T16 w 1245"/>
                                <a:gd name="T18" fmla="+- 0 -471 -471"/>
                                <a:gd name="T19" fmla="*/ -471 h 1575"/>
                              </a:gdLst>
                              <a:ahLst/>
                              <a:cxnLst>
                                <a:cxn ang="0">
                                  <a:pos x="T1" y="T3"/>
                                </a:cxn>
                                <a:cxn ang="0">
                                  <a:pos x="T5" y="T7"/>
                                </a:cxn>
                                <a:cxn ang="0">
                                  <a:pos x="T9" y="T11"/>
                                </a:cxn>
                                <a:cxn ang="0">
                                  <a:pos x="T13" y="T15"/>
                                </a:cxn>
                                <a:cxn ang="0">
                                  <a:pos x="T17" y="T19"/>
                                </a:cxn>
                              </a:cxnLst>
                              <a:rect l="0" t="0" r="r" b="b"/>
                              <a:pathLst>
                                <a:path w="1245" h="1575">
                                  <a:moveTo>
                                    <a:pt x="1245" y="0"/>
                                  </a:moveTo>
                                  <a:lnTo>
                                    <a:pt x="962" y="0"/>
                                  </a:lnTo>
                                  <a:lnTo>
                                    <a:pt x="962" y="945"/>
                                  </a:lnTo>
                                  <a:lnTo>
                                    <a:pt x="1245" y="945"/>
                                  </a:lnTo>
                                  <a:lnTo>
                                    <a:pt x="1245"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2" name="Group 150"/>
                        <wpg:cNvGrpSpPr>
                          <a:grpSpLocks/>
                        </wpg:cNvGrpSpPr>
                        <wpg:grpSpPr bwMode="auto">
                          <a:xfrm>
                            <a:off x="8274" y="-471"/>
                            <a:ext cx="1245" cy="1575"/>
                            <a:chOff x="8274" y="-471"/>
                            <a:chExt cx="1245" cy="1575"/>
                          </a:xfrm>
                        </wpg:grpSpPr>
                        <wps:wsp>
                          <wps:cNvPr id="163" name="Freeform 151"/>
                          <wps:cNvSpPr>
                            <a:spLocks/>
                          </wps:cNvSpPr>
                          <wps:spPr bwMode="auto">
                            <a:xfrm>
                              <a:off x="8274" y="-471"/>
                              <a:ext cx="1245" cy="1575"/>
                            </a:xfrm>
                            <a:custGeom>
                              <a:avLst/>
                              <a:gdLst>
                                <a:gd name="T0" fmla="+- 0 8274 8274"/>
                                <a:gd name="T1" fmla="*/ T0 w 1245"/>
                                <a:gd name="T2" fmla="+- 0 613 -471"/>
                                <a:gd name="T3" fmla="*/ 613 h 1575"/>
                                <a:gd name="T4" fmla="+- 0 8743 8274"/>
                                <a:gd name="T5" fmla="*/ T4 w 1245"/>
                                <a:gd name="T6" fmla="+- 0 121 -471"/>
                                <a:gd name="T7" fmla="*/ 121 h 1575"/>
                                <a:gd name="T8" fmla="+- 0 8743 8274"/>
                                <a:gd name="T9" fmla="*/ T8 w 1245"/>
                                <a:gd name="T10" fmla="+- 0 474 -471"/>
                                <a:gd name="T11" fmla="*/ 474 h 1575"/>
                                <a:gd name="T12" fmla="+- 0 9236 8274"/>
                                <a:gd name="T13" fmla="*/ T12 w 1245"/>
                                <a:gd name="T14" fmla="+- 0 474 -471"/>
                                <a:gd name="T15" fmla="*/ 474 h 1575"/>
                                <a:gd name="T16" fmla="+- 0 9236 8274"/>
                                <a:gd name="T17" fmla="*/ T16 w 1245"/>
                                <a:gd name="T18" fmla="+- 0 -471 -471"/>
                                <a:gd name="T19" fmla="*/ -471 h 1575"/>
                                <a:gd name="T20" fmla="+- 0 9519 8274"/>
                                <a:gd name="T21" fmla="*/ T20 w 1245"/>
                                <a:gd name="T22" fmla="+- 0 -471 -471"/>
                                <a:gd name="T23" fmla="*/ -471 h 1575"/>
                                <a:gd name="T24" fmla="+- 0 9519 8274"/>
                                <a:gd name="T25" fmla="*/ T24 w 1245"/>
                                <a:gd name="T26" fmla="+- 0 751 -471"/>
                                <a:gd name="T27" fmla="*/ 751 h 1575"/>
                                <a:gd name="T28" fmla="+- 0 8743 8274"/>
                                <a:gd name="T29" fmla="*/ T28 w 1245"/>
                                <a:gd name="T30" fmla="+- 0 751 -471"/>
                                <a:gd name="T31" fmla="*/ 751 h 1575"/>
                                <a:gd name="T32" fmla="+- 0 8743 8274"/>
                                <a:gd name="T33" fmla="*/ T32 w 1245"/>
                                <a:gd name="T34" fmla="+- 0 1104 -471"/>
                                <a:gd name="T35" fmla="*/ 1104 h 1575"/>
                                <a:gd name="T36" fmla="+- 0 8274 8274"/>
                                <a:gd name="T37" fmla="*/ T36 w 1245"/>
                                <a:gd name="T38" fmla="+- 0 613 -471"/>
                                <a:gd name="T39" fmla="*/ 613 h 15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245" h="1575">
                                  <a:moveTo>
                                    <a:pt x="0" y="1084"/>
                                  </a:moveTo>
                                  <a:lnTo>
                                    <a:pt x="469" y="592"/>
                                  </a:lnTo>
                                  <a:lnTo>
                                    <a:pt x="469" y="945"/>
                                  </a:lnTo>
                                  <a:lnTo>
                                    <a:pt x="962" y="945"/>
                                  </a:lnTo>
                                  <a:lnTo>
                                    <a:pt x="962" y="0"/>
                                  </a:lnTo>
                                  <a:lnTo>
                                    <a:pt x="1245" y="0"/>
                                  </a:lnTo>
                                  <a:lnTo>
                                    <a:pt x="1245" y="1222"/>
                                  </a:lnTo>
                                  <a:lnTo>
                                    <a:pt x="469" y="1222"/>
                                  </a:lnTo>
                                  <a:lnTo>
                                    <a:pt x="469" y="1575"/>
                                  </a:lnTo>
                                  <a:lnTo>
                                    <a:pt x="0" y="1084"/>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C5DE861" id="Group 149" o:spid="_x0000_s1026" style="position:absolute;margin-left:413.35pt;margin-top:-23.95pt;width:63pt;height:79.5pt;z-index:-251675136;mso-position-horizontal-relative:page" coordorigin="8267,-479" coordsize="1260,1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">
                <v:group id="Group 152" o:spid="_x0000_s1027" style="position:absolute;left:8274;top:-471;width:1245;height:1575" coordorigin="8274,-471" coordsize="1245,1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154" o:spid="_x0000_s1028" style="position:absolute;left:8274;top:-471;width:1245;height:1575;visibility:visible;mso-wrap-style:square;v-text-anchor:top" coordsize="1245,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Yc78QA&#10;AADcAAAADwAAAGRycy9kb3ducmV2LnhtbESPT2vCQBDF7wW/wzKCF9FNPEiJriKCRW+t9c91yI5J&#10;NDsbslsTv33nUOhthvfmvd8s172r1ZPaUHk2kE4TUMS5txUXBk7fu8k7qBCRLdaeycCLAqxXg7cl&#10;ZtZ3/EXPYyyUhHDI0EAZY5NpHfKSHIapb4hFu/nWYZS1LbRtsZNwV+tZksy1w4qlocSGtiXlj+OP&#10;M3B1bnN50XjfHfDwmab3c/gYp8aMhv1mASpSH//Nf9d7K/hzwZdnZA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mHO/EAAAA3AAAAA8AAAAAAAAAAAAAAAAAmAIAAGRycy9k&#10;b3ducmV2LnhtbFBLBQYAAAAABAAEAPUAAACJAwAAAAA=&#10;" path="m469,592l,1084r469,491l469,1222r776,l1245,945r-776,l469,592e" fillcolor="#9cf" stroked="f">
                    <v:path arrowok="t" o:connecttype="custom" o:connectlocs="469,121;0,613;469,1104;469,751;1245,751;1245,474;469,474;469,121" o:connectangles="0,0,0,0,0,0,0,0"/>
                  </v:shape>
                  <v:shape id="Freeform 153" o:spid="_x0000_s1029" style="position:absolute;left:8274;top:-471;width:1245;height:1575;visibility:visible;mso-wrap-style:square;v-text-anchor:top" coordsize="1245,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q5dMEA&#10;AADcAAAADwAAAGRycy9kb3ducmV2LnhtbERPS4vCMBC+C/sfwix4EU3jQaQaRYRd9Ob62L0OzdhW&#10;m0lpoq3/fiMI3ubje8582dlK3KnxpWMNapSAIM6cKTnXcDx8DacgfEA2WDkmDQ/ysFx89OaYGtfy&#10;D933IRcxhH2KGooQ6lRKnxVk0Y9cTRy5s2sshgibXJoG2xhuKzlOkom0WHJsKLCmdUHZdX+zGv6s&#10;Xf0+aLBpt7jdKXU5+e+B0rr/2a1mIAJ14S1+uTcmzp8oeD4TL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quXTBAAAA3AAAAA8AAAAAAAAAAAAAAAAAmAIAAGRycy9kb3du&#10;cmV2LnhtbFBLBQYAAAAABAAEAPUAAACGAwAAAAA=&#10;" path="m1245,l962,r,945l1245,945,1245,e" fillcolor="#9cf" stroked="f">
                    <v:path arrowok="t" o:connecttype="custom" o:connectlocs="1245,-471;962,-471;962,474;1245,474;1245,-471" o:connectangles="0,0,0,0,0"/>
                  </v:shape>
                </v:group>
                <v:group id="Group 150" o:spid="_x0000_s1030" style="position:absolute;left:8274;top:-471;width:1245;height:1575" coordorigin="8274,-471" coordsize="1245,1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151" o:spid="_x0000_s1031" style="position:absolute;left:8274;top:-471;width:1245;height:1575;visibility:visible;mso-wrap-style:square;v-text-anchor:top" coordsize="1245,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YOSMIA&#10;AADcAAAADwAAAGRycy9kb3ducmV2LnhtbERPTWsCMRC9C/6HMII3zVqp1NUopVAsCxW0gh7HZMwu&#10;bibLJtXtv28KBW/zeJ+zXHeuFjdqQ+VZwWScgSDW3lRsFRy+3kcvIEJENlh7JgU/FGC96veWmBt/&#10;5x3d9tGKFMIhRwVljE0uZdAlOQxj3xAn7uJbhzHB1krT4j2Fu1o+ZdlMOqw4NZTY0FtJ+rr/dgqK&#10;7NnO9XZnCzxtfKE/p8ft+ajUcNC9LkBE6uJD/O/+MGn+bAp/z6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Jg5IwgAAANwAAAAPAAAAAAAAAAAAAAAAAJgCAABkcnMvZG93&#10;bnJldi54bWxQSwUGAAAAAAQABAD1AAAAhwMAAAAA&#10;" path="m,1084l469,592r,353l962,945,962,r283,l1245,1222r-776,l469,1575,,1084xe" filled="f" strokecolor="#330">
                    <v:path arrowok="t" o:connecttype="custom" o:connectlocs="0,613;469,121;469,474;962,474;962,-471;1245,-471;1245,751;469,751;469,1104;0,613" o:connectangles="0,0,0,0,0,0,0,0,0,0"/>
                  </v:shape>
                </v:group>
                <w10:wrap anchorx="page"/>
              </v:group>
            </w:pict>
          </mc:Fallback>
        </mc:AlternateContent>
      </w:r>
      <w:r w:rsidRPr="00D15B97">
        <w:rPr>
          <w:noProof/>
          <w:sz w:val="15"/>
          <w:szCs w:val="15"/>
          <w:lang w:val="en-GB" w:eastAsia="en-GB"/>
        </w:rPr>
        <mc:AlternateContent>
          <mc:Choice Requires="wpg">
            <w:drawing>
              <wp:anchor distT="0" distB="0" distL="114300" distR="114300" simplePos="0" relativeHeight="251646464" behindDoc="1" locked="0" layoutInCell="1" allowOverlap="1" wp14:anchorId="34E3607D" wp14:editId="11F97D32">
                <wp:simplePos x="0" y="0"/>
                <wp:positionH relativeFrom="page">
                  <wp:posOffset>3265170</wp:posOffset>
                </wp:positionH>
                <wp:positionV relativeFrom="paragraph">
                  <wp:posOffset>-304165</wp:posOffset>
                </wp:positionV>
                <wp:extent cx="800100" cy="1009650"/>
                <wp:effectExtent l="7620" t="635" r="11430" b="8890"/>
                <wp:wrapNone/>
                <wp:docPr id="145"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0100" cy="1009650"/>
                          <a:chOff x="5143" y="-479"/>
                          <a:chExt cx="1260" cy="1590"/>
                        </a:xfrm>
                      </wpg:grpSpPr>
                      <wpg:grpSp>
                        <wpg:cNvPr id="146" name="Group 139"/>
                        <wpg:cNvGrpSpPr>
                          <a:grpSpLocks/>
                        </wpg:cNvGrpSpPr>
                        <wpg:grpSpPr bwMode="auto">
                          <a:xfrm>
                            <a:off x="5150" y="-471"/>
                            <a:ext cx="1245" cy="1575"/>
                            <a:chOff x="5150" y="-471"/>
                            <a:chExt cx="1245" cy="1575"/>
                          </a:xfrm>
                        </wpg:grpSpPr>
                        <wps:wsp>
                          <wps:cNvPr id="147" name="Freeform 141"/>
                          <wps:cNvSpPr>
                            <a:spLocks/>
                          </wps:cNvSpPr>
                          <wps:spPr bwMode="auto">
                            <a:xfrm>
                              <a:off x="5150" y="-471"/>
                              <a:ext cx="1245" cy="1575"/>
                            </a:xfrm>
                            <a:custGeom>
                              <a:avLst/>
                              <a:gdLst>
                                <a:gd name="T0" fmla="+- 0 5433 5150"/>
                                <a:gd name="T1" fmla="*/ T0 w 1245"/>
                                <a:gd name="T2" fmla="+- 0 -471 -471"/>
                                <a:gd name="T3" fmla="*/ -471 h 1575"/>
                                <a:gd name="T4" fmla="+- 0 5150 5150"/>
                                <a:gd name="T5" fmla="*/ T4 w 1245"/>
                                <a:gd name="T6" fmla="+- 0 -471 -471"/>
                                <a:gd name="T7" fmla="*/ -471 h 1575"/>
                                <a:gd name="T8" fmla="+- 0 5150 5150"/>
                                <a:gd name="T9" fmla="*/ T8 w 1245"/>
                                <a:gd name="T10" fmla="+- 0 751 -471"/>
                                <a:gd name="T11" fmla="*/ 751 h 1575"/>
                                <a:gd name="T12" fmla="+- 0 5926 5150"/>
                                <a:gd name="T13" fmla="*/ T12 w 1245"/>
                                <a:gd name="T14" fmla="+- 0 751 -471"/>
                                <a:gd name="T15" fmla="*/ 751 h 1575"/>
                                <a:gd name="T16" fmla="+- 0 5926 5150"/>
                                <a:gd name="T17" fmla="*/ T16 w 1245"/>
                                <a:gd name="T18" fmla="+- 0 1104 -471"/>
                                <a:gd name="T19" fmla="*/ 1104 h 1575"/>
                                <a:gd name="T20" fmla="+- 0 6395 5150"/>
                                <a:gd name="T21" fmla="*/ T20 w 1245"/>
                                <a:gd name="T22" fmla="+- 0 613 -471"/>
                                <a:gd name="T23" fmla="*/ 613 h 1575"/>
                                <a:gd name="T24" fmla="+- 0 6262 5150"/>
                                <a:gd name="T25" fmla="*/ T24 w 1245"/>
                                <a:gd name="T26" fmla="+- 0 474 -471"/>
                                <a:gd name="T27" fmla="*/ 474 h 1575"/>
                                <a:gd name="T28" fmla="+- 0 5433 5150"/>
                                <a:gd name="T29" fmla="*/ T28 w 1245"/>
                                <a:gd name="T30" fmla="+- 0 474 -471"/>
                                <a:gd name="T31" fmla="*/ 474 h 1575"/>
                                <a:gd name="T32" fmla="+- 0 5433 5150"/>
                                <a:gd name="T33" fmla="*/ T32 w 1245"/>
                                <a:gd name="T34" fmla="+- 0 -471 -471"/>
                                <a:gd name="T35" fmla="*/ -471 h 15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245" h="1575">
                                  <a:moveTo>
                                    <a:pt x="283" y="0"/>
                                  </a:moveTo>
                                  <a:lnTo>
                                    <a:pt x="0" y="0"/>
                                  </a:lnTo>
                                  <a:lnTo>
                                    <a:pt x="0" y="1222"/>
                                  </a:lnTo>
                                  <a:lnTo>
                                    <a:pt x="776" y="1222"/>
                                  </a:lnTo>
                                  <a:lnTo>
                                    <a:pt x="776" y="1575"/>
                                  </a:lnTo>
                                  <a:lnTo>
                                    <a:pt x="1245" y="1084"/>
                                  </a:lnTo>
                                  <a:lnTo>
                                    <a:pt x="1112" y="945"/>
                                  </a:lnTo>
                                  <a:lnTo>
                                    <a:pt x="283" y="945"/>
                                  </a:lnTo>
                                  <a:lnTo>
                                    <a:pt x="283"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40"/>
                          <wps:cNvSpPr>
                            <a:spLocks/>
                          </wps:cNvSpPr>
                          <wps:spPr bwMode="auto">
                            <a:xfrm>
                              <a:off x="5150" y="-471"/>
                              <a:ext cx="1245" cy="1575"/>
                            </a:xfrm>
                            <a:custGeom>
                              <a:avLst/>
                              <a:gdLst>
                                <a:gd name="T0" fmla="+- 0 5926 5150"/>
                                <a:gd name="T1" fmla="*/ T0 w 1245"/>
                                <a:gd name="T2" fmla="+- 0 121 -471"/>
                                <a:gd name="T3" fmla="*/ 121 h 1575"/>
                                <a:gd name="T4" fmla="+- 0 5926 5150"/>
                                <a:gd name="T5" fmla="*/ T4 w 1245"/>
                                <a:gd name="T6" fmla="+- 0 474 -471"/>
                                <a:gd name="T7" fmla="*/ 474 h 1575"/>
                                <a:gd name="T8" fmla="+- 0 6262 5150"/>
                                <a:gd name="T9" fmla="*/ T8 w 1245"/>
                                <a:gd name="T10" fmla="+- 0 474 -471"/>
                                <a:gd name="T11" fmla="*/ 474 h 1575"/>
                                <a:gd name="T12" fmla="+- 0 5926 5150"/>
                                <a:gd name="T13" fmla="*/ T12 w 1245"/>
                                <a:gd name="T14" fmla="+- 0 121 -471"/>
                                <a:gd name="T15" fmla="*/ 121 h 1575"/>
                              </a:gdLst>
                              <a:ahLst/>
                              <a:cxnLst>
                                <a:cxn ang="0">
                                  <a:pos x="T1" y="T3"/>
                                </a:cxn>
                                <a:cxn ang="0">
                                  <a:pos x="T5" y="T7"/>
                                </a:cxn>
                                <a:cxn ang="0">
                                  <a:pos x="T9" y="T11"/>
                                </a:cxn>
                                <a:cxn ang="0">
                                  <a:pos x="T13" y="T15"/>
                                </a:cxn>
                              </a:cxnLst>
                              <a:rect l="0" t="0" r="r" b="b"/>
                              <a:pathLst>
                                <a:path w="1245" h="1575">
                                  <a:moveTo>
                                    <a:pt x="776" y="592"/>
                                  </a:moveTo>
                                  <a:lnTo>
                                    <a:pt x="776" y="945"/>
                                  </a:lnTo>
                                  <a:lnTo>
                                    <a:pt x="1112" y="945"/>
                                  </a:lnTo>
                                  <a:lnTo>
                                    <a:pt x="776" y="592"/>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9" name="Group 137"/>
                        <wpg:cNvGrpSpPr>
                          <a:grpSpLocks/>
                        </wpg:cNvGrpSpPr>
                        <wpg:grpSpPr bwMode="auto">
                          <a:xfrm>
                            <a:off x="5150" y="-471"/>
                            <a:ext cx="1245" cy="1575"/>
                            <a:chOff x="5150" y="-471"/>
                            <a:chExt cx="1245" cy="1575"/>
                          </a:xfrm>
                        </wpg:grpSpPr>
                        <wps:wsp>
                          <wps:cNvPr id="150" name="Freeform 138"/>
                          <wps:cNvSpPr>
                            <a:spLocks/>
                          </wps:cNvSpPr>
                          <wps:spPr bwMode="auto">
                            <a:xfrm>
                              <a:off x="5150" y="-471"/>
                              <a:ext cx="1245" cy="1575"/>
                            </a:xfrm>
                            <a:custGeom>
                              <a:avLst/>
                              <a:gdLst>
                                <a:gd name="T0" fmla="+- 0 6395 5150"/>
                                <a:gd name="T1" fmla="*/ T0 w 1245"/>
                                <a:gd name="T2" fmla="+- 0 613 -471"/>
                                <a:gd name="T3" fmla="*/ 613 h 1575"/>
                                <a:gd name="T4" fmla="+- 0 5926 5150"/>
                                <a:gd name="T5" fmla="*/ T4 w 1245"/>
                                <a:gd name="T6" fmla="+- 0 121 -471"/>
                                <a:gd name="T7" fmla="*/ 121 h 1575"/>
                                <a:gd name="T8" fmla="+- 0 5926 5150"/>
                                <a:gd name="T9" fmla="*/ T8 w 1245"/>
                                <a:gd name="T10" fmla="+- 0 474 -471"/>
                                <a:gd name="T11" fmla="*/ 474 h 1575"/>
                                <a:gd name="T12" fmla="+- 0 5433 5150"/>
                                <a:gd name="T13" fmla="*/ T12 w 1245"/>
                                <a:gd name="T14" fmla="+- 0 474 -471"/>
                                <a:gd name="T15" fmla="*/ 474 h 1575"/>
                                <a:gd name="T16" fmla="+- 0 5433 5150"/>
                                <a:gd name="T17" fmla="*/ T16 w 1245"/>
                                <a:gd name="T18" fmla="+- 0 -471 -471"/>
                                <a:gd name="T19" fmla="*/ -471 h 1575"/>
                                <a:gd name="T20" fmla="+- 0 5150 5150"/>
                                <a:gd name="T21" fmla="*/ T20 w 1245"/>
                                <a:gd name="T22" fmla="+- 0 -471 -471"/>
                                <a:gd name="T23" fmla="*/ -471 h 1575"/>
                                <a:gd name="T24" fmla="+- 0 5150 5150"/>
                                <a:gd name="T25" fmla="*/ T24 w 1245"/>
                                <a:gd name="T26" fmla="+- 0 751 -471"/>
                                <a:gd name="T27" fmla="*/ 751 h 1575"/>
                                <a:gd name="T28" fmla="+- 0 5926 5150"/>
                                <a:gd name="T29" fmla="*/ T28 w 1245"/>
                                <a:gd name="T30" fmla="+- 0 751 -471"/>
                                <a:gd name="T31" fmla="*/ 751 h 1575"/>
                                <a:gd name="T32" fmla="+- 0 5926 5150"/>
                                <a:gd name="T33" fmla="*/ T32 w 1245"/>
                                <a:gd name="T34" fmla="+- 0 1104 -471"/>
                                <a:gd name="T35" fmla="*/ 1104 h 1575"/>
                                <a:gd name="T36" fmla="+- 0 6395 5150"/>
                                <a:gd name="T37" fmla="*/ T36 w 1245"/>
                                <a:gd name="T38" fmla="+- 0 613 -471"/>
                                <a:gd name="T39" fmla="*/ 613 h 15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245" h="1575">
                                  <a:moveTo>
                                    <a:pt x="1245" y="1084"/>
                                  </a:moveTo>
                                  <a:lnTo>
                                    <a:pt x="776" y="592"/>
                                  </a:lnTo>
                                  <a:lnTo>
                                    <a:pt x="776" y="945"/>
                                  </a:lnTo>
                                  <a:lnTo>
                                    <a:pt x="283" y="945"/>
                                  </a:lnTo>
                                  <a:lnTo>
                                    <a:pt x="283" y="0"/>
                                  </a:lnTo>
                                  <a:lnTo>
                                    <a:pt x="0" y="0"/>
                                  </a:lnTo>
                                  <a:lnTo>
                                    <a:pt x="0" y="1222"/>
                                  </a:lnTo>
                                  <a:lnTo>
                                    <a:pt x="776" y="1222"/>
                                  </a:lnTo>
                                  <a:lnTo>
                                    <a:pt x="776" y="1575"/>
                                  </a:lnTo>
                                  <a:lnTo>
                                    <a:pt x="1245" y="1084"/>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BD004C7" id="Group 136" o:spid="_x0000_s1026" style="position:absolute;margin-left:257.1pt;margin-top:-23.95pt;width:63pt;height:79.5pt;z-index:-251670016;mso-position-horizontal-relative:page" coordorigin="5143,-479" coordsize="1260,1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">
                <v:group id="Group 139" o:spid="_x0000_s1027" style="position:absolute;left:5150;top:-471;width:1245;height:1575" coordorigin="5150,-471" coordsize="1245,1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141" o:spid="_x0000_s1028" style="position:absolute;left:5150;top:-471;width:1245;height:1575;visibility:visible;mso-wrap-style:square;v-text-anchor:top" coordsize="1245,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rY+8IA&#10;AADcAAAADwAAAGRycy9kb3ducmV2LnhtbERPS2vCQBC+F/wPywhepG5SpC2pq0ihxdw0fV2H7DSJ&#10;ZmdDds3j37uC4G0+vuesNoOpRUetqywriBcRCOLc6ooLBd9fH4+vIJxH1lhbJgUjOdisJw8rTLTt&#10;+UBd5gsRQtglqKD0vkmkdHlJBt3CNsSB+7etQR9gW0jdYh/CTS2fouhZGqw4NJTY0HtJ+Sk7GwV/&#10;xmx/R5rv+hTTfRwff9znPFZqNh22byA8Df4uvrl3OsxfvsD1mXCBX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utj7wgAAANwAAAAPAAAAAAAAAAAAAAAAAJgCAABkcnMvZG93&#10;bnJldi54bWxQSwUGAAAAAAQABAD1AAAAhwMAAAAA&#10;" path="m283,l,,,1222r776,l776,1575r469,-491l1112,945r-829,l283,e" fillcolor="#9cf" stroked="f">
                    <v:path arrowok="t" o:connecttype="custom" o:connectlocs="283,-471;0,-471;0,751;776,751;776,1104;1245,613;1112,474;283,474;283,-471" o:connectangles="0,0,0,0,0,0,0,0,0"/>
                  </v:shape>
                  <v:shape id="Freeform 140" o:spid="_x0000_s1029" style="position:absolute;left:5150;top:-471;width:1245;height:1575;visibility:visible;mso-wrap-style:square;v-text-anchor:top" coordsize="1245,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VMicQA&#10;AADcAAAADwAAAGRycy9kb3ducmV2LnhtbESPT2vCQBDF74V+h2UKvYhuUkqR6CoiKHpr/XsdsmOS&#10;NjsbsquJ375zELzN8N6895vpvHe1ulEbKs8G0lECijj3tuLCwGG/Go5BhYhssfZMBu4UYD57fZli&#10;Zn3HP3TbxUJJCIcMDZQxNpnWIS/JYRj5hli0i28dRlnbQtsWOwl3tf5Iki/tsGJpKLGhZUn53+7q&#10;DJydW5zuNNh0W9x+p+nvMawHqTHvb/1iAipSH5/mx/XGCv6n0MozMoG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lTInEAAAA3AAAAA8AAAAAAAAAAAAAAAAAmAIAAGRycy9k&#10;b3ducmV2LnhtbFBLBQYAAAAABAAEAPUAAACJAwAAAAA=&#10;" path="m776,592r,353l1112,945,776,592e" fillcolor="#9cf" stroked="f">
                    <v:path arrowok="t" o:connecttype="custom" o:connectlocs="776,121;776,474;1112,474;776,121" o:connectangles="0,0,0,0"/>
                  </v:shape>
                </v:group>
                <v:group id="Group 137" o:spid="_x0000_s1030" style="position:absolute;left:5150;top:-471;width:1245;height:1575" coordorigin="5150,-471" coordsize="1245,1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Freeform 138" o:spid="_x0000_s1031" style="position:absolute;left:5150;top:-471;width:1245;height:1575;visibility:visible;mso-wrap-style:square;v-text-anchor:top" coordsize="1245,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hagsYA&#10;AADcAAAADwAAAGRycy9kb3ducmV2LnhtbESPQUsDMRCF74L/IYzQm81qqejatJSCtCxYaBXqcUzG&#10;7OJmsmzSdvvvnYPQ2wzvzXvfzBZDaNWJ+tRENvAwLkAR2+ga9gY+P97un0GljOywjUwGLpRgMb+9&#10;mWHp4pl3dNpnrySEU4kG6py7UutkawqYxrEjFu0n9gGzrL3XrsezhIdWPxbFkw7YsDTU2NGqJvu7&#10;PwYDVTH1L3a78xV+rWNl3yeH7ffBmNHdsHwFlWnIV/P/9cYJ/lTw5RmZQ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hagsYAAADcAAAADwAAAAAAAAAAAAAAAACYAgAAZHJz&#10;L2Rvd25yZXYueG1sUEsFBgAAAAAEAAQA9QAAAIsDAAAAAA==&#10;" path="m1245,1084l776,592r,353l283,945,283,,,,,1222r776,l776,1575r469,-491xe" filled="f" strokecolor="#330">
                    <v:path arrowok="t" o:connecttype="custom" o:connectlocs="1245,613;776,121;776,474;283,474;283,-471;0,-471;0,751;776,751;776,1104;1245,613" o:connectangles="0,0,0,0,0,0,0,0,0,0"/>
                  </v:shape>
                </v:group>
                <w10:wrap anchorx="page"/>
              </v:group>
            </w:pict>
          </mc:Fallback>
        </mc:AlternateContent>
      </w:r>
      <w:r w:rsidR="0026255B" w:rsidRPr="00D15B97">
        <w:rPr>
          <w:rFonts w:ascii="Arial" w:eastAsia="Arial" w:hAnsi="Arial" w:cs="Arial"/>
          <w:spacing w:val="1"/>
          <w:sz w:val="15"/>
          <w:szCs w:val="15"/>
        </w:rPr>
        <w:t>I</w:t>
      </w:r>
      <w:r w:rsidR="0026255B" w:rsidRPr="00D15B97">
        <w:rPr>
          <w:rFonts w:ascii="Arial" w:eastAsia="Arial" w:hAnsi="Arial" w:cs="Arial"/>
          <w:spacing w:val="-1"/>
          <w:sz w:val="15"/>
          <w:szCs w:val="15"/>
        </w:rPr>
        <w:t>ndu</w:t>
      </w:r>
      <w:r w:rsidR="0026255B" w:rsidRPr="00D15B97">
        <w:rPr>
          <w:rFonts w:ascii="Arial" w:eastAsia="Arial" w:hAnsi="Arial" w:cs="Arial"/>
          <w:spacing w:val="1"/>
          <w:sz w:val="15"/>
          <w:szCs w:val="15"/>
        </w:rPr>
        <w:t>st</w:t>
      </w:r>
      <w:r w:rsidR="0026255B" w:rsidRPr="00D15B97">
        <w:rPr>
          <w:rFonts w:ascii="Arial" w:eastAsia="Arial" w:hAnsi="Arial" w:cs="Arial"/>
          <w:spacing w:val="-1"/>
          <w:sz w:val="15"/>
          <w:szCs w:val="15"/>
        </w:rPr>
        <w:t>r</w:t>
      </w:r>
      <w:r w:rsidR="0026255B" w:rsidRPr="00D15B97">
        <w:rPr>
          <w:rFonts w:ascii="Arial" w:eastAsia="Arial" w:hAnsi="Arial" w:cs="Arial"/>
          <w:sz w:val="15"/>
          <w:szCs w:val="15"/>
        </w:rPr>
        <w:t xml:space="preserve">y </w:t>
      </w:r>
      <w:r w:rsidR="0026255B" w:rsidRPr="00D15B97">
        <w:rPr>
          <w:rFonts w:ascii="Arial" w:eastAsia="Arial" w:hAnsi="Arial" w:cs="Arial"/>
          <w:spacing w:val="-1"/>
          <w:sz w:val="15"/>
          <w:szCs w:val="15"/>
        </w:rPr>
        <w:t>Con</w:t>
      </w:r>
      <w:r w:rsidR="0026255B" w:rsidRPr="00D15B97">
        <w:rPr>
          <w:rFonts w:ascii="Arial" w:eastAsia="Arial" w:hAnsi="Arial" w:cs="Arial"/>
          <w:spacing w:val="1"/>
          <w:sz w:val="15"/>
          <w:szCs w:val="15"/>
        </w:rPr>
        <w:t>s</w:t>
      </w:r>
      <w:r w:rsidR="0026255B" w:rsidRPr="00D15B97">
        <w:rPr>
          <w:rFonts w:ascii="Arial" w:eastAsia="Arial" w:hAnsi="Arial" w:cs="Arial"/>
          <w:spacing w:val="-1"/>
          <w:sz w:val="15"/>
          <w:szCs w:val="15"/>
        </w:rPr>
        <w:t>u</w:t>
      </w:r>
      <w:r w:rsidR="0026255B" w:rsidRPr="00D15B97">
        <w:rPr>
          <w:rFonts w:ascii="Arial" w:eastAsia="Arial" w:hAnsi="Arial" w:cs="Arial"/>
          <w:sz w:val="15"/>
          <w:szCs w:val="15"/>
        </w:rPr>
        <w:t>l</w:t>
      </w:r>
      <w:r w:rsidR="0026255B" w:rsidRPr="00D15B97">
        <w:rPr>
          <w:rFonts w:ascii="Arial" w:eastAsia="Arial" w:hAnsi="Arial" w:cs="Arial"/>
          <w:spacing w:val="1"/>
          <w:sz w:val="15"/>
          <w:szCs w:val="15"/>
        </w:rPr>
        <w:t>t</w:t>
      </w:r>
      <w:r w:rsidR="0026255B" w:rsidRPr="00D15B97">
        <w:rPr>
          <w:rFonts w:ascii="Arial" w:eastAsia="Arial" w:hAnsi="Arial" w:cs="Arial"/>
          <w:spacing w:val="-1"/>
          <w:sz w:val="15"/>
          <w:szCs w:val="15"/>
        </w:rPr>
        <w:t>at</w:t>
      </w:r>
      <w:r w:rsidR="0026255B" w:rsidRPr="00D15B97">
        <w:rPr>
          <w:rFonts w:ascii="Arial" w:eastAsia="Arial" w:hAnsi="Arial" w:cs="Arial"/>
          <w:sz w:val="15"/>
          <w:szCs w:val="15"/>
        </w:rPr>
        <w:t xml:space="preserve">ion </w:t>
      </w:r>
      <w:r w:rsidR="0026255B" w:rsidRPr="00D15B97">
        <w:rPr>
          <w:rFonts w:ascii="Arial" w:eastAsia="Arial" w:hAnsi="Arial" w:cs="Arial"/>
          <w:spacing w:val="-1"/>
          <w:sz w:val="15"/>
          <w:szCs w:val="15"/>
        </w:rPr>
        <w:t>(</w:t>
      </w:r>
      <w:r w:rsidR="0026255B" w:rsidRPr="00D15B97">
        <w:rPr>
          <w:rFonts w:ascii="Arial" w:eastAsia="Arial" w:hAnsi="Arial" w:cs="Arial"/>
          <w:sz w:val="15"/>
          <w:szCs w:val="15"/>
        </w:rPr>
        <w:t xml:space="preserve">if </w:t>
      </w:r>
      <w:r w:rsidR="0026255B" w:rsidRPr="00D15B97">
        <w:rPr>
          <w:rFonts w:ascii="Arial" w:eastAsia="Arial" w:hAnsi="Arial" w:cs="Arial"/>
          <w:spacing w:val="-1"/>
          <w:sz w:val="15"/>
          <w:szCs w:val="15"/>
        </w:rPr>
        <w:t>requ</w:t>
      </w:r>
      <w:r w:rsidR="0026255B" w:rsidRPr="00D15B97">
        <w:rPr>
          <w:rFonts w:ascii="Arial" w:eastAsia="Arial" w:hAnsi="Arial" w:cs="Arial"/>
          <w:sz w:val="15"/>
          <w:szCs w:val="15"/>
        </w:rPr>
        <w:t>ir</w:t>
      </w:r>
      <w:r w:rsidR="0026255B" w:rsidRPr="00D15B97">
        <w:rPr>
          <w:rFonts w:ascii="Arial" w:eastAsia="Arial" w:hAnsi="Arial" w:cs="Arial"/>
          <w:spacing w:val="-1"/>
          <w:sz w:val="15"/>
          <w:szCs w:val="15"/>
        </w:rPr>
        <w:t>ed</w:t>
      </w:r>
      <w:r w:rsidR="0026255B" w:rsidRPr="00D15B97">
        <w:rPr>
          <w:rFonts w:ascii="Arial" w:eastAsia="Arial" w:hAnsi="Arial" w:cs="Arial"/>
          <w:sz w:val="15"/>
          <w:szCs w:val="15"/>
        </w:rPr>
        <w:t>)</w:t>
      </w:r>
    </w:p>
    <w:p w14:paraId="3CA886A4" w14:textId="77777777" w:rsidR="00015D47" w:rsidRPr="00984CD6" w:rsidRDefault="00015D47">
      <w:pPr>
        <w:spacing w:after="0" w:line="200" w:lineRule="exact"/>
        <w:rPr>
          <w:sz w:val="20"/>
          <w:szCs w:val="20"/>
        </w:rPr>
      </w:pPr>
    </w:p>
    <w:p w14:paraId="28421580" w14:textId="77777777" w:rsidR="00015D47" w:rsidRPr="00984CD6" w:rsidRDefault="00015D47">
      <w:pPr>
        <w:spacing w:after="0" w:line="200" w:lineRule="exact"/>
        <w:rPr>
          <w:sz w:val="20"/>
          <w:szCs w:val="20"/>
        </w:rPr>
      </w:pPr>
    </w:p>
    <w:p w14:paraId="0A3F93C3" w14:textId="77777777" w:rsidR="00015D47" w:rsidRPr="00984CD6" w:rsidRDefault="00015D47">
      <w:pPr>
        <w:spacing w:after="0" w:line="200" w:lineRule="exact"/>
        <w:rPr>
          <w:sz w:val="20"/>
          <w:szCs w:val="20"/>
        </w:rPr>
      </w:pPr>
    </w:p>
    <w:p w14:paraId="44146586" w14:textId="77777777" w:rsidR="00015D47" w:rsidRPr="00984CD6" w:rsidRDefault="00015D47">
      <w:pPr>
        <w:spacing w:after="0" w:line="200" w:lineRule="exact"/>
        <w:rPr>
          <w:sz w:val="20"/>
          <w:szCs w:val="20"/>
        </w:rPr>
      </w:pPr>
    </w:p>
    <w:p w14:paraId="5D879CAC" w14:textId="77777777" w:rsidR="00015D47" w:rsidRPr="00984CD6" w:rsidRDefault="00015D47">
      <w:pPr>
        <w:spacing w:after="0" w:line="200" w:lineRule="exact"/>
        <w:rPr>
          <w:sz w:val="20"/>
          <w:szCs w:val="20"/>
        </w:rPr>
      </w:pPr>
    </w:p>
    <w:p w14:paraId="369247E7" w14:textId="77777777" w:rsidR="00015D47" w:rsidRPr="00984CD6" w:rsidRDefault="00015D47">
      <w:pPr>
        <w:spacing w:after="0" w:line="200" w:lineRule="exact"/>
        <w:rPr>
          <w:sz w:val="20"/>
          <w:szCs w:val="20"/>
        </w:rPr>
      </w:pPr>
    </w:p>
    <w:p w14:paraId="24DD4575" w14:textId="77777777" w:rsidR="00015D47" w:rsidRPr="00984CD6" w:rsidRDefault="00015D47">
      <w:pPr>
        <w:spacing w:after="0" w:line="200" w:lineRule="exact"/>
        <w:rPr>
          <w:sz w:val="20"/>
          <w:szCs w:val="20"/>
        </w:rPr>
      </w:pPr>
    </w:p>
    <w:p w14:paraId="57BE597E" w14:textId="77777777" w:rsidR="00015D47" w:rsidRPr="00984CD6" w:rsidRDefault="009D1155">
      <w:pPr>
        <w:spacing w:before="8" w:after="0" w:line="240" w:lineRule="exact"/>
        <w:rPr>
          <w:sz w:val="24"/>
          <w:szCs w:val="24"/>
        </w:rPr>
      </w:pPr>
      <w:r>
        <w:rPr>
          <w:noProof/>
          <w:lang w:val="en-GB" w:eastAsia="en-GB"/>
        </w:rPr>
        <mc:AlternateContent>
          <mc:Choice Requires="wpg">
            <w:drawing>
              <wp:anchor distT="0" distB="0" distL="114300" distR="114300" simplePos="0" relativeHeight="251636224" behindDoc="1" locked="0" layoutInCell="1" allowOverlap="1" wp14:anchorId="2B449C37" wp14:editId="0229B48A">
                <wp:simplePos x="0" y="0"/>
                <wp:positionH relativeFrom="page">
                  <wp:posOffset>4278630</wp:posOffset>
                </wp:positionH>
                <wp:positionV relativeFrom="paragraph">
                  <wp:posOffset>161290</wp:posOffset>
                </wp:positionV>
                <wp:extent cx="909955" cy="724535"/>
                <wp:effectExtent l="11430" t="12700" r="12065" b="5715"/>
                <wp:wrapNone/>
                <wp:docPr id="132"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6738" y="-1555"/>
                          <a:chExt cx="1433" cy="1141"/>
                        </a:xfrm>
                      </wpg:grpSpPr>
                      <wps:wsp>
                        <wps:cNvPr id="133" name="Freeform 124"/>
                        <wps:cNvSpPr>
                          <a:spLocks/>
                        </wps:cNvSpPr>
                        <wps:spPr bwMode="auto">
                          <a:xfrm>
                            <a:off x="6738" y="-1555"/>
                            <a:ext cx="1433" cy="1141"/>
                          </a:xfrm>
                          <a:custGeom>
                            <a:avLst/>
                            <a:gdLst>
                              <a:gd name="T0" fmla="+- 0 6738 6738"/>
                              <a:gd name="T1" fmla="*/ T0 w 1433"/>
                              <a:gd name="T2" fmla="+- 0 -414 -1555"/>
                              <a:gd name="T3" fmla="*/ -414 h 1141"/>
                              <a:gd name="T4" fmla="+- 0 8171 6738"/>
                              <a:gd name="T5" fmla="*/ T4 w 1433"/>
                              <a:gd name="T6" fmla="+- 0 -414 -1555"/>
                              <a:gd name="T7" fmla="*/ -414 h 1141"/>
                              <a:gd name="T8" fmla="+- 0 8171 6738"/>
                              <a:gd name="T9" fmla="*/ T8 w 1433"/>
                              <a:gd name="T10" fmla="+- 0 -1555 -1555"/>
                              <a:gd name="T11" fmla="*/ -1555 h 1141"/>
                              <a:gd name="T12" fmla="+- 0 6738 6738"/>
                              <a:gd name="T13" fmla="*/ T12 w 1433"/>
                              <a:gd name="T14" fmla="+- 0 -1555 -1555"/>
                              <a:gd name="T15" fmla="*/ -1555 h 1141"/>
                              <a:gd name="T16" fmla="+- 0 6738 6738"/>
                              <a:gd name="T17" fmla="*/ T16 w 1433"/>
                              <a:gd name="T18" fmla="+- 0 -414 -1555"/>
                              <a:gd name="T19" fmla="*/ -414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1156968" id="Group 123" o:spid="_x0000_s1026" style="position:absolute;margin-left:336.9pt;margin-top:12.7pt;width:71.65pt;height:57.05pt;z-index:-251680256;mso-position-horizontal-relative:page" coordorigin="6738,-1555"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">
                <v:shape id="Freeform 124" o:spid="_x0000_s1027" style="position:absolute;left:6738;top:-1555;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Jf0L8A&#10;AADcAAAADwAAAGRycy9kb3ducmV2LnhtbERPS2sCMRC+F/ofwhR6q9kqSFmNUluLXn0cPA6bcbO6&#10;mYRNdOO/N4LQ23x8z5nOk23FlbrQOFbwOShAEFdON1wr2O/+Pr5AhIissXVMCm4UYD57fZliqV3P&#10;G7puYy1yCIcSFZgYfSllqAxZDAPniTN3dJ3FmGFXS91hn8NtK4dFMZYWG84NBj39GKrO24tVcFgu&#10;zAKTP2H69atd2y+95UKp97f0PQERKcV/8dO91nn+aASPZ/IFcn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sl/QvwAAANwAAAAPAAAAAAAAAAAAAAAAAJgCAABkcnMvZG93bnJl&#10;di54bWxQSwUGAAAAAAQABAD1AAAAhAMAAAAA&#10;" path="m,1141r1433,l1433,,,,,1141xe" filled="f">
                  <v:path arrowok="t" o:connecttype="custom" o:connectlocs="0,-414;1433,-414;1433,-1555;0,-1555;0,-414" o:connectangles="0,0,0,0,0"/>
                </v:shape>
                <w10:wrap anchorx="page"/>
              </v:group>
            </w:pict>
          </mc:Fallback>
        </mc:AlternateContent>
      </w:r>
    </w:p>
    <w:p w14:paraId="3C7C1542" w14:textId="77777777" w:rsidR="00015D47" w:rsidRPr="00984CD6" w:rsidRDefault="00015D47">
      <w:pPr>
        <w:spacing w:after="0"/>
        <w:sectPr w:rsidR="00015D47" w:rsidRPr="00984CD6">
          <w:type w:val="continuous"/>
          <w:pgSz w:w="11920" w:h="16860"/>
          <w:pgMar w:top="1580" w:right="1560" w:bottom="960" w:left="1560" w:header="720" w:footer="720" w:gutter="0"/>
          <w:cols w:space="720"/>
        </w:sectPr>
      </w:pPr>
    </w:p>
    <w:p w14:paraId="7F4860AF" w14:textId="77777777" w:rsidR="00015D47" w:rsidRPr="00D15B97" w:rsidRDefault="009D1155">
      <w:pPr>
        <w:spacing w:before="40" w:after="0" w:line="241" w:lineRule="auto"/>
        <w:ind w:left="2764" w:right="-34" w:hanging="3"/>
        <w:jc w:val="center"/>
        <w:rPr>
          <w:rFonts w:ascii="Arial" w:eastAsia="Arial" w:hAnsi="Arial" w:cs="Arial"/>
          <w:sz w:val="15"/>
          <w:szCs w:val="15"/>
        </w:rPr>
      </w:pPr>
      <w:r w:rsidRPr="00D15B97">
        <w:rPr>
          <w:noProof/>
          <w:sz w:val="15"/>
          <w:szCs w:val="15"/>
          <w:lang w:val="en-GB" w:eastAsia="en-GB"/>
        </w:rPr>
        <w:lastRenderedPageBreak/>
        <mc:AlternateContent>
          <mc:Choice Requires="wpg">
            <w:drawing>
              <wp:anchor distT="0" distB="0" distL="114300" distR="114300" simplePos="0" relativeHeight="251637248" behindDoc="1" locked="0" layoutInCell="1" allowOverlap="1" wp14:anchorId="14FFBB59" wp14:editId="31C2F511">
                <wp:simplePos x="0" y="0"/>
                <wp:positionH relativeFrom="page">
                  <wp:posOffset>2580640</wp:posOffset>
                </wp:positionH>
                <wp:positionV relativeFrom="paragraph">
                  <wp:posOffset>4445</wp:posOffset>
                </wp:positionV>
                <wp:extent cx="909955" cy="724535"/>
                <wp:effectExtent l="8890" t="12700" r="5080" b="5715"/>
                <wp:wrapNone/>
                <wp:docPr id="130"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4064" y="-1555"/>
                          <a:chExt cx="1433" cy="1141"/>
                        </a:xfrm>
                      </wpg:grpSpPr>
                      <wps:wsp>
                        <wps:cNvPr id="131" name="Freeform 122"/>
                        <wps:cNvSpPr>
                          <a:spLocks/>
                        </wps:cNvSpPr>
                        <wps:spPr bwMode="auto">
                          <a:xfrm>
                            <a:off x="4064" y="-1555"/>
                            <a:ext cx="1433" cy="1141"/>
                          </a:xfrm>
                          <a:custGeom>
                            <a:avLst/>
                            <a:gdLst>
                              <a:gd name="T0" fmla="+- 0 4064 4064"/>
                              <a:gd name="T1" fmla="*/ T0 w 1433"/>
                              <a:gd name="T2" fmla="+- 0 -414 -1555"/>
                              <a:gd name="T3" fmla="*/ -414 h 1141"/>
                              <a:gd name="T4" fmla="+- 0 5497 4064"/>
                              <a:gd name="T5" fmla="*/ T4 w 1433"/>
                              <a:gd name="T6" fmla="+- 0 -414 -1555"/>
                              <a:gd name="T7" fmla="*/ -414 h 1141"/>
                              <a:gd name="T8" fmla="+- 0 5497 4064"/>
                              <a:gd name="T9" fmla="*/ T8 w 1433"/>
                              <a:gd name="T10" fmla="+- 0 -1555 -1555"/>
                              <a:gd name="T11" fmla="*/ -1555 h 1141"/>
                              <a:gd name="T12" fmla="+- 0 4064 4064"/>
                              <a:gd name="T13" fmla="*/ T12 w 1433"/>
                              <a:gd name="T14" fmla="+- 0 -1555 -1555"/>
                              <a:gd name="T15" fmla="*/ -1555 h 1141"/>
                              <a:gd name="T16" fmla="+- 0 4064 4064"/>
                              <a:gd name="T17" fmla="*/ T16 w 1433"/>
                              <a:gd name="T18" fmla="+- 0 -414 -1555"/>
                              <a:gd name="T19" fmla="*/ -414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EB96D4F" id="Group 121" o:spid="_x0000_s1026" style="position:absolute;margin-left:203.2pt;margin-top:.35pt;width:71.65pt;height:57.05pt;z-index:-251679232;mso-position-horizontal-relative:page" coordorigin="4064,-1555"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">
                <v:shape id="Freeform 122" o:spid="_x0000_s1027" style="position:absolute;left:4064;top:-1555;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xkPL8A&#10;AADcAAAADwAAAGRycy9kb3ducmV2LnhtbERPS2sCMRC+F/wPYQRvNWsFKVujqFXs1cfB47CZbrbd&#10;TMImuvHfN4LQ23x8z5kvk23FjbrQOFYwGRcgiCunG64VnE+713cQISJrbB2TgjsFWC4GL3Mstev5&#10;QLdjrEUO4VCiAhOjL6UMlSGLYew8cea+XWcxZtjVUnfY53DbyreimEmLDecGg542hqrf49UquGzX&#10;Zo3J/2D69PtT22+95UKp0TCtPkBESvFf/HR/6Tx/OoHHM/kCuf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GQ8vwAAANwAAAAPAAAAAAAAAAAAAAAAAJgCAABkcnMvZG93bnJl&#10;di54bWxQSwUGAAAAAAQABAD1AAAAhAMAAAAA&#10;" path="m,1141r1433,l1433,,,,,1141xe" filled="f">
                  <v:path arrowok="t" o:connecttype="custom" o:connectlocs="0,-414;1433,-414;1433,-1555;0,-1555;0,-414" o:connectangles="0,0,0,0,0"/>
                </v:shape>
                <w10:wrap anchorx="page"/>
              </v:group>
            </w:pict>
          </mc:Fallback>
        </mc:AlternateContent>
      </w:r>
      <w:r w:rsidR="005933CA" w:rsidRPr="00D15B97">
        <w:rPr>
          <w:b/>
          <w:noProof/>
          <w:sz w:val="15"/>
          <w:szCs w:val="15"/>
          <w:lang w:val="en-GB" w:eastAsia="en-GB"/>
        </w:rPr>
        <mc:AlternateContent>
          <mc:Choice Requires="wpg">
            <w:drawing>
              <wp:anchor distT="0" distB="0" distL="114300" distR="114300" simplePos="0" relativeHeight="251679232" behindDoc="1" locked="0" layoutInCell="1" allowOverlap="1" wp14:anchorId="1F404C58" wp14:editId="00BD842B">
                <wp:simplePos x="0" y="0"/>
                <wp:positionH relativeFrom="page">
                  <wp:posOffset>4541520</wp:posOffset>
                </wp:positionH>
                <wp:positionV relativeFrom="paragraph">
                  <wp:posOffset>-662305</wp:posOffset>
                </wp:positionV>
                <wp:extent cx="276225" cy="450850"/>
                <wp:effectExtent l="17145" t="4445" r="11430" b="1905"/>
                <wp:wrapNone/>
                <wp:docPr id="139"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 cy="450850"/>
                          <a:chOff x="7152" y="-1043"/>
                          <a:chExt cx="435" cy="710"/>
                        </a:xfrm>
                      </wpg:grpSpPr>
                      <wpg:grpSp>
                        <wpg:cNvPr id="140" name="Group 198"/>
                        <wpg:cNvGrpSpPr>
                          <a:grpSpLocks/>
                        </wpg:cNvGrpSpPr>
                        <wpg:grpSpPr bwMode="auto">
                          <a:xfrm>
                            <a:off x="7159" y="-1035"/>
                            <a:ext cx="420" cy="695"/>
                            <a:chOff x="7159" y="-1035"/>
                            <a:chExt cx="420" cy="695"/>
                          </a:xfrm>
                        </wpg:grpSpPr>
                        <wps:wsp>
                          <wps:cNvPr id="141" name="Freeform 199"/>
                          <wps:cNvSpPr>
                            <a:spLocks/>
                          </wps:cNvSpPr>
                          <wps:spPr bwMode="auto">
                            <a:xfrm>
                              <a:off x="7159" y="-1035"/>
                              <a:ext cx="420" cy="695"/>
                            </a:xfrm>
                            <a:custGeom>
                              <a:avLst/>
                              <a:gdLst>
                                <a:gd name="T0" fmla="+- 0 7579 7159"/>
                                <a:gd name="T1" fmla="*/ T0 w 420"/>
                                <a:gd name="T2" fmla="+- 0 -786 -1035"/>
                                <a:gd name="T3" fmla="*/ -786 h 695"/>
                                <a:gd name="T4" fmla="+- 0 7159 7159"/>
                                <a:gd name="T5" fmla="*/ T4 w 420"/>
                                <a:gd name="T6" fmla="+- 0 -786 -1035"/>
                                <a:gd name="T7" fmla="*/ -786 h 695"/>
                                <a:gd name="T8" fmla="+- 0 7369 7159"/>
                                <a:gd name="T9" fmla="*/ T8 w 420"/>
                                <a:gd name="T10" fmla="+- 0 -340 -1035"/>
                                <a:gd name="T11" fmla="*/ -340 h 695"/>
                                <a:gd name="T12" fmla="+- 0 7579 7159"/>
                                <a:gd name="T13" fmla="*/ T12 w 420"/>
                                <a:gd name="T14" fmla="+- 0 -786 -1035"/>
                                <a:gd name="T15" fmla="*/ -786 h 695"/>
                              </a:gdLst>
                              <a:ahLst/>
                              <a:cxnLst>
                                <a:cxn ang="0">
                                  <a:pos x="T1" y="T3"/>
                                </a:cxn>
                                <a:cxn ang="0">
                                  <a:pos x="T5" y="T7"/>
                                </a:cxn>
                                <a:cxn ang="0">
                                  <a:pos x="T9" y="T11"/>
                                </a:cxn>
                                <a:cxn ang="0">
                                  <a:pos x="T13" y="T15"/>
                                </a:cxn>
                              </a:cxnLst>
                              <a:rect l="0" t="0" r="r" b="b"/>
                              <a:pathLst>
                                <a:path w="420" h="695">
                                  <a:moveTo>
                                    <a:pt x="420" y="249"/>
                                  </a:moveTo>
                                  <a:lnTo>
                                    <a:pt x="0" y="249"/>
                                  </a:lnTo>
                                  <a:lnTo>
                                    <a:pt x="210" y="695"/>
                                  </a:lnTo>
                                  <a:lnTo>
                                    <a:pt x="420" y="249"/>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200"/>
                          <wps:cNvSpPr>
                            <a:spLocks/>
                          </wps:cNvSpPr>
                          <wps:spPr bwMode="auto">
                            <a:xfrm>
                              <a:off x="7159" y="-1035"/>
                              <a:ext cx="420" cy="695"/>
                            </a:xfrm>
                            <a:custGeom>
                              <a:avLst/>
                              <a:gdLst>
                                <a:gd name="T0" fmla="+- 0 7444 7159"/>
                                <a:gd name="T1" fmla="*/ T0 w 420"/>
                                <a:gd name="T2" fmla="+- 0 -1035 -1035"/>
                                <a:gd name="T3" fmla="*/ -1035 h 695"/>
                                <a:gd name="T4" fmla="+- 0 7294 7159"/>
                                <a:gd name="T5" fmla="*/ T4 w 420"/>
                                <a:gd name="T6" fmla="+- 0 -1035 -1035"/>
                                <a:gd name="T7" fmla="*/ -1035 h 695"/>
                                <a:gd name="T8" fmla="+- 0 7294 7159"/>
                                <a:gd name="T9" fmla="*/ T8 w 420"/>
                                <a:gd name="T10" fmla="+- 0 -786 -1035"/>
                                <a:gd name="T11" fmla="*/ -786 h 695"/>
                                <a:gd name="T12" fmla="+- 0 7444 7159"/>
                                <a:gd name="T13" fmla="*/ T12 w 420"/>
                                <a:gd name="T14" fmla="+- 0 -786 -1035"/>
                                <a:gd name="T15" fmla="*/ -786 h 695"/>
                                <a:gd name="T16" fmla="+- 0 7444 7159"/>
                                <a:gd name="T17" fmla="*/ T16 w 420"/>
                                <a:gd name="T18" fmla="+- 0 -1035 -1035"/>
                                <a:gd name="T19" fmla="*/ -1035 h 695"/>
                              </a:gdLst>
                              <a:ahLst/>
                              <a:cxnLst>
                                <a:cxn ang="0">
                                  <a:pos x="T1" y="T3"/>
                                </a:cxn>
                                <a:cxn ang="0">
                                  <a:pos x="T5" y="T7"/>
                                </a:cxn>
                                <a:cxn ang="0">
                                  <a:pos x="T9" y="T11"/>
                                </a:cxn>
                                <a:cxn ang="0">
                                  <a:pos x="T13" y="T15"/>
                                </a:cxn>
                                <a:cxn ang="0">
                                  <a:pos x="T17" y="T19"/>
                                </a:cxn>
                              </a:cxnLst>
                              <a:rect l="0" t="0" r="r" b="b"/>
                              <a:pathLst>
                                <a:path w="420" h="695">
                                  <a:moveTo>
                                    <a:pt x="285" y="0"/>
                                  </a:moveTo>
                                  <a:lnTo>
                                    <a:pt x="135" y="0"/>
                                  </a:lnTo>
                                  <a:lnTo>
                                    <a:pt x="135" y="249"/>
                                  </a:lnTo>
                                  <a:lnTo>
                                    <a:pt x="285" y="249"/>
                                  </a:lnTo>
                                  <a:lnTo>
                                    <a:pt x="285"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 name="Group 201"/>
                        <wpg:cNvGrpSpPr>
                          <a:grpSpLocks/>
                        </wpg:cNvGrpSpPr>
                        <wpg:grpSpPr bwMode="auto">
                          <a:xfrm>
                            <a:off x="7159" y="-1035"/>
                            <a:ext cx="420" cy="695"/>
                            <a:chOff x="7159" y="-1035"/>
                            <a:chExt cx="420" cy="695"/>
                          </a:xfrm>
                        </wpg:grpSpPr>
                        <wps:wsp>
                          <wps:cNvPr id="144" name="Freeform 202"/>
                          <wps:cNvSpPr>
                            <a:spLocks/>
                          </wps:cNvSpPr>
                          <wps:spPr bwMode="auto">
                            <a:xfrm>
                              <a:off x="7159" y="-1035"/>
                              <a:ext cx="420" cy="695"/>
                            </a:xfrm>
                            <a:custGeom>
                              <a:avLst/>
                              <a:gdLst>
                                <a:gd name="T0" fmla="+- 0 7159 7159"/>
                                <a:gd name="T1" fmla="*/ T0 w 420"/>
                                <a:gd name="T2" fmla="+- 0 -786 -1035"/>
                                <a:gd name="T3" fmla="*/ -786 h 695"/>
                                <a:gd name="T4" fmla="+- 0 7294 7159"/>
                                <a:gd name="T5" fmla="*/ T4 w 420"/>
                                <a:gd name="T6" fmla="+- 0 -786 -1035"/>
                                <a:gd name="T7" fmla="*/ -786 h 695"/>
                                <a:gd name="T8" fmla="+- 0 7294 7159"/>
                                <a:gd name="T9" fmla="*/ T8 w 420"/>
                                <a:gd name="T10" fmla="+- 0 -1035 -1035"/>
                                <a:gd name="T11" fmla="*/ -1035 h 695"/>
                                <a:gd name="T12" fmla="+- 0 7444 7159"/>
                                <a:gd name="T13" fmla="*/ T12 w 420"/>
                                <a:gd name="T14" fmla="+- 0 -1035 -1035"/>
                                <a:gd name="T15" fmla="*/ -1035 h 695"/>
                                <a:gd name="T16" fmla="+- 0 7444 7159"/>
                                <a:gd name="T17" fmla="*/ T16 w 420"/>
                                <a:gd name="T18" fmla="+- 0 -786 -1035"/>
                                <a:gd name="T19" fmla="*/ -786 h 695"/>
                                <a:gd name="T20" fmla="+- 0 7579 7159"/>
                                <a:gd name="T21" fmla="*/ T20 w 420"/>
                                <a:gd name="T22" fmla="+- 0 -786 -1035"/>
                                <a:gd name="T23" fmla="*/ -786 h 695"/>
                                <a:gd name="T24" fmla="+- 0 7369 7159"/>
                                <a:gd name="T25" fmla="*/ T24 w 420"/>
                                <a:gd name="T26" fmla="+- 0 -340 -1035"/>
                                <a:gd name="T27" fmla="*/ -340 h 695"/>
                                <a:gd name="T28" fmla="+- 0 7159 7159"/>
                                <a:gd name="T29" fmla="*/ T28 w 420"/>
                                <a:gd name="T30" fmla="+- 0 -786 -1035"/>
                                <a:gd name="T31" fmla="*/ -786 h 6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0" h="695">
                                  <a:moveTo>
                                    <a:pt x="0" y="249"/>
                                  </a:moveTo>
                                  <a:lnTo>
                                    <a:pt x="135" y="249"/>
                                  </a:lnTo>
                                  <a:lnTo>
                                    <a:pt x="135" y="0"/>
                                  </a:lnTo>
                                  <a:lnTo>
                                    <a:pt x="285" y="0"/>
                                  </a:lnTo>
                                  <a:lnTo>
                                    <a:pt x="285" y="249"/>
                                  </a:lnTo>
                                  <a:lnTo>
                                    <a:pt x="420" y="249"/>
                                  </a:lnTo>
                                  <a:lnTo>
                                    <a:pt x="210" y="695"/>
                                  </a:lnTo>
                                  <a:lnTo>
                                    <a:pt x="0" y="249"/>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7D6BECD" id="Group 197" o:spid="_x0000_s1026" style="position:absolute;margin-left:357.6pt;margin-top:-52.15pt;width:21.75pt;height:35.5pt;z-index:-251637248;mso-position-horizontal-relative:page" coordorigin="7152,-1043" coordsize="43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">
                <v:group id="Group 198" o:spid="_x0000_s1027" style="position:absolute;left:7159;top:-1035;width:420;height:695" coordorigin="7159,-1035" coordsize="420,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199" o:spid="_x0000_s1028" style="position:absolute;left:7159;top:-1035;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bVX8MA&#10;AADcAAAADwAAAGRycy9kb3ducmV2LnhtbERPTWvCQBC9C/0PyxS86SYiIqmrtJWIBxG0vXgbstMk&#10;bXY23V1N/PeuIHibx/ucxao3jbiQ87VlBek4AUFcWF1zqeD7Kx/NQfiArLGxTAqu5GG1fBksMNO2&#10;4wNdjqEUMYR9hgqqENpMSl9UZNCPbUscuR/rDIYIXSm1wy6Gm0ZOkmQmDdYcGyps6bOi4u94Ngom&#10;nTut99vdab/5/7jac5r/rvtcqeFr//4GIlAfnuKHe6vj/GkK92fiBX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bVX8MAAADcAAAADwAAAAAAAAAAAAAAAACYAgAAZHJzL2Rv&#10;d25yZXYueG1sUEsFBgAAAAAEAAQA9QAAAIgDAAAAAA==&#10;" path="m420,249l,249,210,695,420,249e" fillcolor="#9cf" stroked="f">
                    <v:path arrowok="t" o:connecttype="custom" o:connectlocs="420,-786;0,-786;210,-340;420,-786" o:connectangles="0,0,0,0"/>
                  </v:shape>
                  <v:shape id="Freeform 200" o:spid="_x0000_s1029" style="position:absolute;left:7159;top:-1035;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RLKMQA&#10;AADcAAAADwAAAGRycy9kb3ducmV2LnhtbERPS2vCQBC+F/oflin0VjcGkZJmIz6IeChCbS/ehuw0&#10;SZudjburif/eLRS8zcf3nHwxmk5cyPnWsoLpJAFBXFndcq3g67N8eQXhA7LGzjIpuJKHRfH4kGOm&#10;7cAfdDmEWsQQ9hkqaELoMyl91ZBBP7E9ceS+rTMYInS11A6HGG46mSbJXBpsOTY02NO6oer3cDYK&#10;0sEdN/vd+3G/Pa2u9jwtfzZjqdTz07h8AxFoDHfxv3un4/xZCn/PxAtk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SyjEAAAA3AAAAA8AAAAAAAAAAAAAAAAAmAIAAGRycy9k&#10;b3ducmV2LnhtbFBLBQYAAAAABAAEAPUAAACJAwAAAAA=&#10;" path="m285,l135,r,249l285,249,285,e" fillcolor="#9cf" stroked="f">
                    <v:path arrowok="t" o:connecttype="custom" o:connectlocs="285,-1035;135,-1035;135,-786;285,-786;285,-1035" o:connectangles="0,0,0,0,0"/>
                  </v:shape>
                </v:group>
                <v:group id="Group 201" o:spid="_x0000_s1030" style="position:absolute;left:7159;top:-1035;width:420;height:695" coordorigin="7159,-1035" coordsize="420,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shape id="Freeform 202" o:spid="_x0000_s1031" style="position:absolute;left:7159;top:-1035;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QfsIA&#10;AADcAAAADwAAAGRycy9kb3ducmV2LnhtbERPTYvCMBC9L/gfwgheFk0VWbQ2ii4IHrxYRTwOzdiW&#10;NpPSZNv6783Cwt7m8T4n2Q2mFh21rrSsYD6LQBBnVpecK7hdj9MVCOeRNdaWScGLHOy2o48EY217&#10;vlCX+lyEEHYxKii8b2IpXVaQQTezDXHgnrY16ANsc6lb7EO4qeUiir6kwZJDQ4ENfReUVemPUXDv&#10;m/Un7rvr43hOn4c1D1pWF6Um42G/AeFp8P/iP/dJh/nLJfw+Ey6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sBB+wgAAANwAAAAPAAAAAAAAAAAAAAAAAJgCAABkcnMvZG93&#10;bnJldi54bWxQSwUGAAAAAAQABAD1AAAAhwMAAAAA&#10;" path="m,249r135,l135,,285,r,249l420,249,210,695,,249xe" filled="f" strokecolor="#330">
                    <v:path arrowok="t" o:connecttype="custom" o:connectlocs="0,-786;135,-786;135,-1035;285,-1035;285,-786;420,-786;210,-340;0,-786" o:connectangles="0,0,0,0,0,0,0,0"/>
                  </v:shape>
                </v:group>
                <w10:wrap anchorx="page"/>
              </v:group>
            </w:pict>
          </mc:Fallback>
        </mc:AlternateContent>
      </w:r>
      <w:r w:rsidR="005933CA" w:rsidRPr="00D15B97">
        <w:rPr>
          <w:b/>
          <w:noProof/>
          <w:sz w:val="15"/>
          <w:szCs w:val="15"/>
          <w:lang w:val="en-GB" w:eastAsia="en-GB"/>
        </w:rPr>
        <mc:AlternateContent>
          <mc:Choice Requires="wpg">
            <w:drawing>
              <wp:anchor distT="0" distB="0" distL="114300" distR="114300" simplePos="0" relativeHeight="251680256" behindDoc="1" locked="0" layoutInCell="1" allowOverlap="1" wp14:anchorId="018421F1" wp14:editId="4516D67F">
                <wp:simplePos x="0" y="0"/>
                <wp:positionH relativeFrom="page">
                  <wp:posOffset>3658870</wp:posOffset>
                </wp:positionH>
                <wp:positionV relativeFrom="paragraph">
                  <wp:posOffset>225425</wp:posOffset>
                </wp:positionV>
                <wp:extent cx="450850" cy="276225"/>
                <wp:effectExtent l="20320" t="15875" r="5080" b="3175"/>
                <wp:wrapNone/>
                <wp:docPr id="134"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5763" y="355"/>
                          <a:chExt cx="710" cy="435"/>
                        </a:xfrm>
                      </wpg:grpSpPr>
                      <wpg:grpSp>
                        <wpg:cNvPr id="135" name="Group 204"/>
                        <wpg:cNvGrpSpPr>
                          <a:grpSpLocks/>
                        </wpg:cNvGrpSpPr>
                        <wpg:grpSpPr bwMode="auto">
                          <a:xfrm>
                            <a:off x="5770" y="363"/>
                            <a:ext cx="695" cy="420"/>
                            <a:chOff x="5770" y="363"/>
                            <a:chExt cx="695" cy="420"/>
                          </a:xfrm>
                        </wpg:grpSpPr>
                        <wps:wsp>
                          <wps:cNvPr id="136" name="Freeform 205"/>
                          <wps:cNvSpPr>
                            <a:spLocks/>
                          </wps:cNvSpPr>
                          <wps:spPr bwMode="auto">
                            <a:xfrm>
                              <a:off x="5770" y="363"/>
                              <a:ext cx="695" cy="420"/>
                            </a:xfrm>
                            <a:custGeom>
                              <a:avLst/>
                              <a:gdLst>
                                <a:gd name="T0" fmla="+- 0 6216 5770"/>
                                <a:gd name="T1" fmla="*/ T0 w 695"/>
                                <a:gd name="T2" fmla="+- 0 363 363"/>
                                <a:gd name="T3" fmla="*/ 363 h 420"/>
                                <a:gd name="T4" fmla="+- 0 5770 5770"/>
                                <a:gd name="T5" fmla="*/ T4 w 695"/>
                                <a:gd name="T6" fmla="+- 0 573 363"/>
                                <a:gd name="T7" fmla="*/ 573 h 420"/>
                                <a:gd name="T8" fmla="+- 0 6216 5770"/>
                                <a:gd name="T9" fmla="*/ T8 w 695"/>
                                <a:gd name="T10" fmla="+- 0 783 363"/>
                                <a:gd name="T11" fmla="*/ 783 h 420"/>
                                <a:gd name="T12" fmla="+- 0 6216 5770"/>
                                <a:gd name="T13" fmla="*/ T12 w 695"/>
                                <a:gd name="T14" fmla="+- 0 648 363"/>
                                <a:gd name="T15" fmla="*/ 648 h 420"/>
                                <a:gd name="T16" fmla="+- 0 6465 5770"/>
                                <a:gd name="T17" fmla="*/ T16 w 695"/>
                                <a:gd name="T18" fmla="+- 0 648 363"/>
                                <a:gd name="T19" fmla="*/ 648 h 420"/>
                                <a:gd name="T20" fmla="+- 0 6465 5770"/>
                                <a:gd name="T21" fmla="*/ T20 w 695"/>
                                <a:gd name="T22" fmla="+- 0 498 363"/>
                                <a:gd name="T23" fmla="*/ 498 h 420"/>
                                <a:gd name="T24" fmla="+- 0 6216 5770"/>
                                <a:gd name="T25" fmla="*/ T24 w 695"/>
                                <a:gd name="T26" fmla="+- 0 498 363"/>
                                <a:gd name="T27" fmla="*/ 498 h 420"/>
                                <a:gd name="T28" fmla="+- 0 6216 5770"/>
                                <a:gd name="T29" fmla="*/ T28 w 695"/>
                                <a:gd name="T30" fmla="+- 0 363 363"/>
                                <a:gd name="T31" fmla="*/ 363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446" y="0"/>
                                  </a:moveTo>
                                  <a:lnTo>
                                    <a:pt x="0" y="210"/>
                                  </a:lnTo>
                                  <a:lnTo>
                                    <a:pt x="446" y="420"/>
                                  </a:lnTo>
                                  <a:lnTo>
                                    <a:pt x="446" y="285"/>
                                  </a:lnTo>
                                  <a:lnTo>
                                    <a:pt x="695" y="285"/>
                                  </a:lnTo>
                                  <a:lnTo>
                                    <a:pt x="695" y="135"/>
                                  </a:lnTo>
                                  <a:lnTo>
                                    <a:pt x="446" y="135"/>
                                  </a:lnTo>
                                  <a:lnTo>
                                    <a:pt x="446"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7" name="Group 206"/>
                        <wpg:cNvGrpSpPr>
                          <a:grpSpLocks/>
                        </wpg:cNvGrpSpPr>
                        <wpg:grpSpPr bwMode="auto">
                          <a:xfrm>
                            <a:off x="5770" y="363"/>
                            <a:ext cx="695" cy="420"/>
                            <a:chOff x="5770" y="363"/>
                            <a:chExt cx="695" cy="420"/>
                          </a:xfrm>
                        </wpg:grpSpPr>
                        <wps:wsp>
                          <wps:cNvPr id="138" name="Freeform 207"/>
                          <wps:cNvSpPr>
                            <a:spLocks/>
                          </wps:cNvSpPr>
                          <wps:spPr bwMode="auto">
                            <a:xfrm>
                              <a:off x="5770" y="363"/>
                              <a:ext cx="695" cy="420"/>
                            </a:xfrm>
                            <a:custGeom>
                              <a:avLst/>
                              <a:gdLst>
                                <a:gd name="T0" fmla="+- 0 6216 5770"/>
                                <a:gd name="T1" fmla="*/ T0 w 695"/>
                                <a:gd name="T2" fmla="+- 0 363 363"/>
                                <a:gd name="T3" fmla="*/ 363 h 420"/>
                                <a:gd name="T4" fmla="+- 0 6216 5770"/>
                                <a:gd name="T5" fmla="*/ T4 w 695"/>
                                <a:gd name="T6" fmla="+- 0 498 363"/>
                                <a:gd name="T7" fmla="*/ 498 h 420"/>
                                <a:gd name="T8" fmla="+- 0 6465 5770"/>
                                <a:gd name="T9" fmla="*/ T8 w 695"/>
                                <a:gd name="T10" fmla="+- 0 498 363"/>
                                <a:gd name="T11" fmla="*/ 498 h 420"/>
                                <a:gd name="T12" fmla="+- 0 6465 5770"/>
                                <a:gd name="T13" fmla="*/ T12 w 695"/>
                                <a:gd name="T14" fmla="+- 0 648 363"/>
                                <a:gd name="T15" fmla="*/ 648 h 420"/>
                                <a:gd name="T16" fmla="+- 0 6216 5770"/>
                                <a:gd name="T17" fmla="*/ T16 w 695"/>
                                <a:gd name="T18" fmla="+- 0 648 363"/>
                                <a:gd name="T19" fmla="*/ 648 h 420"/>
                                <a:gd name="T20" fmla="+- 0 6216 5770"/>
                                <a:gd name="T21" fmla="*/ T20 w 695"/>
                                <a:gd name="T22" fmla="+- 0 783 363"/>
                                <a:gd name="T23" fmla="*/ 783 h 420"/>
                                <a:gd name="T24" fmla="+- 0 5770 5770"/>
                                <a:gd name="T25" fmla="*/ T24 w 695"/>
                                <a:gd name="T26" fmla="+- 0 573 363"/>
                                <a:gd name="T27" fmla="*/ 573 h 420"/>
                                <a:gd name="T28" fmla="+- 0 6216 5770"/>
                                <a:gd name="T29" fmla="*/ T28 w 695"/>
                                <a:gd name="T30" fmla="+- 0 363 363"/>
                                <a:gd name="T31" fmla="*/ 363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446" y="0"/>
                                  </a:moveTo>
                                  <a:lnTo>
                                    <a:pt x="446" y="135"/>
                                  </a:lnTo>
                                  <a:lnTo>
                                    <a:pt x="695" y="135"/>
                                  </a:lnTo>
                                  <a:lnTo>
                                    <a:pt x="695" y="285"/>
                                  </a:lnTo>
                                  <a:lnTo>
                                    <a:pt x="446" y="285"/>
                                  </a:lnTo>
                                  <a:lnTo>
                                    <a:pt x="446" y="420"/>
                                  </a:lnTo>
                                  <a:lnTo>
                                    <a:pt x="0" y="210"/>
                                  </a:lnTo>
                                  <a:lnTo>
                                    <a:pt x="446" y="0"/>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4504315" id="Group 203" o:spid="_x0000_s1026" style="position:absolute;margin-left:288.1pt;margin-top:17.75pt;width:35.5pt;height:21.75pt;z-index:-251636224;mso-position-horizontal-relative:page" coordorigin="5763,355"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">
                <v:group id="Group 204" o:spid="_x0000_s1027" style="position:absolute;left:5770;top:363;width:695;height:420" coordorigin="5770,363"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205" o:spid="_x0000_s1028" style="position:absolute;left:5770;top:363;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3zbcUA&#10;AADcAAAADwAAAGRycy9kb3ducmV2LnhtbESPQWvCQBCF7wX/wzJCb3VjAqGmrqKFSiEEUXtob0N2&#10;TILZ2ZBdTfz3bqHQ2wzvfW/eLNejacWNetdYVjCfRSCIS6sbrhR8nT5eXkE4j6yxtUwK7uRgvZo8&#10;LTHTduAD3Y6+EiGEXYYKau+7TEpX1mTQzWxHHLSz7Q36sPaV1D0OIdy0Mo6iVBpsOFyosaP3msrL&#10;8WpCDXaLbZrsUZ7lvsh/8vi72MVKPU/HzRsIT6P/N//RnzpwSQq/z4QJ5O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ffNtxQAAANwAAAAPAAAAAAAAAAAAAAAAAJgCAABkcnMv&#10;ZG93bnJldi54bWxQSwUGAAAAAAQABAD1AAAAigMAAAAA&#10;" path="m446,l,210,446,420r,-135l695,285r,-150l446,135,446,e" fillcolor="#9cf" stroked="f">
                    <v:path arrowok="t" o:connecttype="custom" o:connectlocs="446,363;0,573;446,783;446,648;695,648;695,498;446,498;446,363" o:connectangles="0,0,0,0,0,0,0,0"/>
                  </v:shape>
                </v:group>
                <v:group id="Group 206" o:spid="_x0000_s1029" style="position:absolute;left:5770;top:363;width:695;height:420" coordorigin="5770,363"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Freeform 207" o:spid="_x0000_s1030" style="position:absolute;left:5770;top:363;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DrMYA&#10;AADcAAAADwAAAGRycy9kb3ducmV2LnhtbESPQWvCQBCF7wX/wzKF3uqmFtoQXaUoSnuxNSmeh+yY&#10;xGZnQ3ar0V/vHAq9zfDevPfNbDG4Vp2oD41nA0/jBBRx6W3DlYHvYv2YggoR2WLrmQxcKMBiPrqb&#10;YWb9mXd0ymOlJIRDhgbqGLtM61DW5DCMfUcs2sH3DqOsfaVtj2cJd62eJMmLdtiwNNTY0bKm8if/&#10;dQbS69fms3g9bidJWO2LZZ5+7HxqzMP98DYFFWmI/+a/63cr+M9CK8/IBHp+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Z+DrMYAAADcAAAADwAAAAAAAAAAAAAAAACYAgAAZHJz&#10;L2Rvd25yZXYueG1sUEsFBgAAAAAEAAQA9QAAAIsDAAAAAA==&#10;" path="m446,r,135l695,135r,150l446,285r,135l,210,446,xe" filled="f" strokecolor="#330">
                    <v:path arrowok="t" o:connecttype="custom" o:connectlocs="446,363;446,498;695,498;695,648;446,648;446,783;0,573;446,363" o:connectangles="0,0,0,0,0,0,0,0"/>
                  </v:shape>
                </v:group>
                <w10:wrap anchorx="page"/>
              </v:group>
            </w:pict>
          </mc:Fallback>
        </mc:AlternateContent>
      </w:r>
      <w:r w:rsidR="00C900D5" w:rsidRPr="00D15B97">
        <w:rPr>
          <w:rFonts w:ascii="Arial" w:eastAsia="Arial" w:hAnsi="Arial" w:cs="Arial"/>
          <w:b/>
          <w:sz w:val="15"/>
          <w:szCs w:val="15"/>
        </w:rPr>
        <w:t xml:space="preserve">Authority </w:t>
      </w:r>
      <w:r w:rsidR="0026255B" w:rsidRPr="00D15B97">
        <w:rPr>
          <w:rFonts w:ascii="Arial" w:eastAsia="Arial" w:hAnsi="Arial" w:cs="Arial"/>
          <w:spacing w:val="1"/>
          <w:sz w:val="15"/>
          <w:szCs w:val="15"/>
        </w:rPr>
        <w:t>A</w:t>
      </w:r>
      <w:r w:rsidR="0026255B" w:rsidRPr="00D15B97">
        <w:rPr>
          <w:rFonts w:ascii="Arial" w:eastAsia="Arial" w:hAnsi="Arial" w:cs="Arial"/>
          <w:spacing w:val="-1"/>
          <w:sz w:val="15"/>
          <w:szCs w:val="15"/>
        </w:rPr>
        <w:t>pprove</w:t>
      </w:r>
      <w:r w:rsidR="0026255B" w:rsidRPr="00D15B97">
        <w:rPr>
          <w:rFonts w:ascii="Arial" w:eastAsia="Arial" w:hAnsi="Arial" w:cs="Arial"/>
          <w:sz w:val="15"/>
          <w:szCs w:val="15"/>
        </w:rPr>
        <w:t xml:space="preserve">* </w:t>
      </w:r>
      <w:r w:rsidR="0026255B" w:rsidRPr="00D15B97">
        <w:rPr>
          <w:rFonts w:ascii="Arial" w:eastAsia="Arial" w:hAnsi="Arial" w:cs="Arial"/>
          <w:spacing w:val="-1"/>
          <w:sz w:val="15"/>
          <w:szCs w:val="15"/>
        </w:rPr>
        <w:t>Change</w:t>
      </w:r>
      <w:r w:rsidR="0026255B" w:rsidRPr="00D15B97">
        <w:rPr>
          <w:rFonts w:ascii="Arial" w:eastAsia="Arial" w:hAnsi="Arial" w:cs="Arial"/>
          <w:sz w:val="15"/>
          <w:szCs w:val="15"/>
        </w:rPr>
        <w:t>s</w:t>
      </w:r>
      <w:r w:rsidR="0026255B" w:rsidRPr="00D15B97">
        <w:rPr>
          <w:rFonts w:ascii="Arial" w:eastAsia="Arial" w:hAnsi="Arial" w:cs="Arial"/>
          <w:spacing w:val="2"/>
          <w:sz w:val="15"/>
          <w:szCs w:val="15"/>
        </w:rPr>
        <w:t xml:space="preserve"> </w:t>
      </w:r>
      <w:r w:rsidR="0026255B" w:rsidRPr="00D15B97">
        <w:rPr>
          <w:rFonts w:ascii="Arial" w:eastAsia="Arial" w:hAnsi="Arial" w:cs="Arial"/>
          <w:spacing w:val="-1"/>
          <w:sz w:val="15"/>
          <w:szCs w:val="15"/>
        </w:rPr>
        <w:t>(o</w:t>
      </w:r>
      <w:r w:rsidR="0026255B" w:rsidRPr="00D15B97">
        <w:rPr>
          <w:rFonts w:ascii="Arial" w:eastAsia="Arial" w:hAnsi="Arial" w:cs="Arial"/>
          <w:sz w:val="15"/>
          <w:szCs w:val="15"/>
        </w:rPr>
        <w:t xml:space="preserve">r </w:t>
      </w:r>
      <w:r w:rsidR="0026255B" w:rsidRPr="00D15B97">
        <w:rPr>
          <w:rFonts w:ascii="Arial" w:eastAsia="Arial" w:hAnsi="Arial" w:cs="Arial"/>
          <w:spacing w:val="-1"/>
          <w:sz w:val="15"/>
          <w:szCs w:val="15"/>
        </w:rPr>
        <w:t>re</w:t>
      </w:r>
      <w:r w:rsidR="0026255B" w:rsidRPr="00D15B97">
        <w:rPr>
          <w:rFonts w:ascii="Arial" w:eastAsia="Arial" w:hAnsi="Arial" w:cs="Arial"/>
          <w:spacing w:val="1"/>
          <w:sz w:val="15"/>
          <w:szCs w:val="15"/>
        </w:rPr>
        <w:t>c</w:t>
      </w:r>
      <w:r w:rsidR="0026255B" w:rsidRPr="00D15B97">
        <w:rPr>
          <w:rFonts w:ascii="Arial" w:eastAsia="Arial" w:hAnsi="Arial" w:cs="Arial"/>
          <w:spacing w:val="-3"/>
          <w:sz w:val="15"/>
          <w:szCs w:val="15"/>
        </w:rPr>
        <w:t>o</w:t>
      </w:r>
      <w:r w:rsidR="0026255B" w:rsidRPr="00D15B97">
        <w:rPr>
          <w:rFonts w:ascii="Arial" w:eastAsia="Arial" w:hAnsi="Arial" w:cs="Arial"/>
          <w:sz w:val="15"/>
          <w:szCs w:val="15"/>
        </w:rPr>
        <w:t>m</w:t>
      </w:r>
      <w:r w:rsidR="0026255B" w:rsidRPr="00D15B97">
        <w:rPr>
          <w:rFonts w:ascii="Arial" w:eastAsia="Arial" w:hAnsi="Arial" w:cs="Arial"/>
          <w:spacing w:val="3"/>
          <w:sz w:val="15"/>
          <w:szCs w:val="15"/>
        </w:rPr>
        <w:t>m</w:t>
      </w:r>
      <w:r w:rsidR="0026255B" w:rsidRPr="00D15B97">
        <w:rPr>
          <w:rFonts w:ascii="Arial" w:eastAsia="Arial" w:hAnsi="Arial" w:cs="Arial"/>
          <w:spacing w:val="-1"/>
          <w:sz w:val="15"/>
          <w:szCs w:val="15"/>
        </w:rPr>
        <w:t>en</w:t>
      </w:r>
      <w:r w:rsidR="0026255B" w:rsidRPr="00D15B97">
        <w:rPr>
          <w:rFonts w:ascii="Arial" w:eastAsia="Arial" w:hAnsi="Arial" w:cs="Arial"/>
          <w:sz w:val="15"/>
          <w:szCs w:val="15"/>
        </w:rPr>
        <w:t xml:space="preserve">d </w:t>
      </w:r>
      <w:r w:rsidR="0026255B" w:rsidRPr="00D15B97">
        <w:rPr>
          <w:rFonts w:ascii="Arial" w:eastAsia="Arial" w:hAnsi="Arial" w:cs="Arial"/>
          <w:spacing w:val="-1"/>
          <w:sz w:val="15"/>
          <w:szCs w:val="15"/>
        </w:rPr>
        <w:t>o</w:t>
      </w:r>
      <w:r w:rsidR="0026255B" w:rsidRPr="00D15B97">
        <w:rPr>
          <w:rFonts w:ascii="Arial" w:eastAsia="Arial" w:hAnsi="Arial" w:cs="Arial"/>
          <w:spacing w:val="1"/>
          <w:sz w:val="15"/>
          <w:szCs w:val="15"/>
        </w:rPr>
        <w:t>t</w:t>
      </w:r>
      <w:r w:rsidR="0026255B" w:rsidRPr="00D15B97">
        <w:rPr>
          <w:rFonts w:ascii="Arial" w:eastAsia="Arial" w:hAnsi="Arial" w:cs="Arial"/>
          <w:spacing w:val="-1"/>
          <w:sz w:val="15"/>
          <w:szCs w:val="15"/>
        </w:rPr>
        <w:t>he</w:t>
      </w:r>
      <w:r w:rsidR="0026255B" w:rsidRPr="00D15B97">
        <w:rPr>
          <w:rFonts w:ascii="Arial" w:eastAsia="Arial" w:hAnsi="Arial" w:cs="Arial"/>
          <w:sz w:val="15"/>
          <w:szCs w:val="15"/>
        </w:rPr>
        <w:t xml:space="preserve">r </w:t>
      </w:r>
      <w:r w:rsidR="0026255B" w:rsidRPr="00D15B97">
        <w:rPr>
          <w:rFonts w:ascii="Arial" w:eastAsia="Arial" w:hAnsi="Arial" w:cs="Arial"/>
          <w:spacing w:val="-1"/>
          <w:sz w:val="15"/>
          <w:szCs w:val="15"/>
        </w:rPr>
        <w:t>ac</w:t>
      </w:r>
      <w:r w:rsidR="0026255B" w:rsidRPr="00D15B97">
        <w:rPr>
          <w:rFonts w:ascii="Arial" w:eastAsia="Arial" w:hAnsi="Arial" w:cs="Arial"/>
          <w:spacing w:val="1"/>
          <w:sz w:val="15"/>
          <w:szCs w:val="15"/>
        </w:rPr>
        <w:t>t</w:t>
      </w:r>
      <w:r w:rsidR="0026255B" w:rsidRPr="00D15B97">
        <w:rPr>
          <w:rFonts w:ascii="Arial" w:eastAsia="Arial" w:hAnsi="Arial" w:cs="Arial"/>
          <w:sz w:val="15"/>
          <w:szCs w:val="15"/>
        </w:rPr>
        <w:t>io</w:t>
      </w:r>
      <w:r w:rsidR="0026255B" w:rsidRPr="00D15B97">
        <w:rPr>
          <w:rFonts w:ascii="Arial" w:eastAsia="Arial" w:hAnsi="Arial" w:cs="Arial"/>
          <w:spacing w:val="-1"/>
          <w:sz w:val="15"/>
          <w:szCs w:val="15"/>
        </w:rPr>
        <w:t>n</w:t>
      </w:r>
      <w:r w:rsidR="0026255B" w:rsidRPr="00D15B97">
        <w:rPr>
          <w:rFonts w:ascii="Arial" w:eastAsia="Arial" w:hAnsi="Arial" w:cs="Arial"/>
          <w:sz w:val="15"/>
          <w:szCs w:val="15"/>
        </w:rPr>
        <w:t>)</w:t>
      </w:r>
    </w:p>
    <w:p w14:paraId="16B2265E" w14:textId="77777777" w:rsidR="00D15B97" w:rsidRDefault="0026255B">
      <w:pPr>
        <w:spacing w:before="40" w:after="0" w:line="241" w:lineRule="auto"/>
        <w:ind w:left="-14" w:right="2338"/>
        <w:jc w:val="center"/>
      </w:pPr>
      <w:r w:rsidRPr="00984CD6">
        <w:br w:type="column"/>
      </w:r>
    </w:p>
    <w:p w14:paraId="4B76A350" w14:textId="77777777" w:rsidR="00015D47" w:rsidRPr="00D15B97" w:rsidRDefault="0026255B">
      <w:pPr>
        <w:spacing w:before="40" w:after="0" w:line="241" w:lineRule="auto"/>
        <w:ind w:left="-14" w:right="2338"/>
        <w:jc w:val="center"/>
        <w:rPr>
          <w:rFonts w:ascii="Arial" w:eastAsia="Arial" w:hAnsi="Arial" w:cs="Arial"/>
          <w:sz w:val="15"/>
          <w:szCs w:val="15"/>
        </w:rPr>
      </w:pPr>
      <w:r w:rsidRPr="00D15B97">
        <w:rPr>
          <w:rFonts w:ascii="Arial" w:eastAsia="Arial" w:hAnsi="Arial" w:cs="Arial"/>
          <w:spacing w:val="-1"/>
          <w:sz w:val="15"/>
          <w:szCs w:val="15"/>
        </w:rPr>
        <w:t>DCR</w:t>
      </w:r>
      <w:r w:rsidRPr="00D15B97">
        <w:rPr>
          <w:rFonts w:ascii="Arial" w:eastAsia="Arial" w:hAnsi="Arial" w:cs="Arial"/>
          <w:sz w:val="15"/>
          <w:szCs w:val="15"/>
        </w:rPr>
        <w:t>P</w:t>
      </w:r>
      <w:r w:rsidRPr="00D15B97">
        <w:rPr>
          <w:rFonts w:ascii="Arial" w:eastAsia="Arial" w:hAnsi="Arial" w:cs="Arial"/>
          <w:spacing w:val="2"/>
          <w:sz w:val="15"/>
          <w:szCs w:val="15"/>
        </w:rPr>
        <w:t xml:space="preserve"> </w:t>
      </w:r>
      <w:r w:rsidRPr="00D15B97">
        <w:rPr>
          <w:rFonts w:ascii="Arial" w:eastAsia="Arial" w:hAnsi="Arial" w:cs="Arial"/>
          <w:spacing w:val="-1"/>
          <w:sz w:val="15"/>
          <w:szCs w:val="15"/>
        </w:rPr>
        <w:t>rev</w:t>
      </w:r>
      <w:r w:rsidRPr="00D15B97">
        <w:rPr>
          <w:rFonts w:ascii="Arial" w:eastAsia="Arial" w:hAnsi="Arial" w:cs="Arial"/>
          <w:sz w:val="15"/>
          <w:szCs w:val="15"/>
        </w:rPr>
        <w:t>ie</w:t>
      </w:r>
      <w:r w:rsidRPr="00D15B97">
        <w:rPr>
          <w:rFonts w:ascii="Arial" w:eastAsia="Arial" w:hAnsi="Arial" w:cs="Arial"/>
          <w:spacing w:val="-4"/>
          <w:sz w:val="15"/>
          <w:szCs w:val="15"/>
        </w:rPr>
        <w:t>w</w:t>
      </w:r>
      <w:r w:rsidRPr="00D15B97">
        <w:rPr>
          <w:rFonts w:ascii="Arial" w:eastAsia="Arial" w:hAnsi="Arial" w:cs="Arial"/>
          <w:sz w:val="15"/>
          <w:szCs w:val="15"/>
        </w:rPr>
        <w:t xml:space="preserve">s </w:t>
      </w:r>
      <w:r w:rsidRPr="00D15B97">
        <w:rPr>
          <w:rFonts w:ascii="Arial" w:eastAsia="Arial" w:hAnsi="Arial" w:cs="Arial"/>
          <w:spacing w:val="1"/>
          <w:sz w:val="15"/>
          <w:szCs w:val="15"/>
        </w:rPr>
        <w:t>c</w:t>
      </w:r>
      <w:r w:rsidRPr="00D15B97">
        <w:rPr>
          <w:rFonts w:ascii="Arial" w:eastAsia="Arial" w:hAnsi="Arial" w:cs="Arial"/>
          <w:spacing w:val="-1"/>
          <w:sz w:val="15"/>
          <w:szCs w:val="15"/>
        </w:rPr>
        <w:t>on</w:t>
      </w:r>
      <w:r w:rsidRPr="00D15B97">
        <w:rPr>
          <w:rFonts w:ascii="Arial" w:eastAsia="Arial" w:hAnsi="Arial" w:cs="Arial"/>
          <w:spacing w:val="1"/>
          <w:sz w:val="15"/>
          <w:szCs w:val="15"/>
        </w:rPr>
        <w:t>s</w:t>
      </w:r>
      <w:r w:rsidRPr="00D15B97">
        <w:rPr>
          <w:rFonts w:ascii="Arial" w:eastAsia="Arial" w:hAnsi="Arial" w:cs="Arial"/>
          <w:spacing w:val="-1"/>
          <w:sz w:val="15"/>
          <w:szCs w:val="15"/>
        </w:rPr>
        <w:t>u</w:t>
      </w:r>
      <w:r w:rsidRPr="00D15B97">
        <w:rPr>
          <w:rFonts w:ascii="Arial" w:eastAsia="Arial" w:hAnsi="Arial" w:cs="Arial"/>
          <w:spacing w:val="-2"/>
          <w:sz w:val="15"/>
          <w:szCs w:val="15"/>
        </w:rPr>
        <w:t>l</w:t>
      </w:r>
      <w:r w:rsidRPr="00D15B97">
        <w:rPr>
          <w:rFonts w:ascii="Arial" w:eastAsia="Arial" w:hAnsi="Arial" w:cs="Arial"/>
          <w:spacing w:val="1"/>
          <w:sz w:val="15"/>
          <w:szCs w:val="15"/>
        </w:rPr>
        <w:t>t</w:t>
      </w:r>
      <w:r w:rsidRPr="00D15B97">
        <w:rPr>
          <w:rFonts w:ascii="Arial" w:eastAsia="Arial" w:hAnsi="Arial" w:cs="Arial"/>
          <w:spacing w:val="-1"/>
          <w:sz w:val="15"/>
          <w:szCs w:val="15"/>
        </w:rPr>
        <w:t>a</w:t>
      </w:r>
      <w:r w:rsidRPr="00D15B97">
        <w:rPr>
          <w:rFonts w:ascii="Arial" w:eastAsia="Arial" w:hAnsi="Arial" w:cs="Arial"/>
          <w:spacing w:val="1"/>
          <w:sz w:val="15"/>
          <w:szCs w:val="15"/>
        </w:rPr>
        <w:t>t</w:t>
      </w:r>
      <w:r w:rsidRPr="00D15B97">
        <w:rPr>
          <w:rFonts w:ascii="Arial" w:eastAsia="Arial" w:hAnsi="Arial" w:cs="Arial"/>
          <w:sz w:val="15"/>
          <w:szCs w:val="15"/>
        </w:rPr>
        <w:t xml:space="preserve">ion </w:t>
      </w:r>
      <w:r w:rsidRPr="00D15B97">
        <w:rPr>
          <w:rFonts w:ascii="Arial" w:eastAsia="Arial" w:hAnsi="Arial" w:cs="Arial"/>
          <w:spacing w:val="-1"/>
          <w:sz w:val="15"/>
          <w:szCs w:val="15"/>
        </w:rPr>
        <w:t>an</w:t>
      </w:r>
      <w:r w:rsidRPr="00D15B97">
        <w:rPr>
          <w:rFonts w:ascii="Arial" w:eastAsia="Arial" w:hAnsi="Arial" w:cs="Arial"/>
          <w:sz w:val="15"/>
          <w:szCs w:val="15"/>
        </w:rPr>
        <w:t xml:space="preserve">d </w:t>
      </w:r>
      <w:r w:rsidR="002318AE" w:rsidRPr="00D15B97">
        <w:rPr>
          <w:rFonts w:ascii="Arial" w:eastAsia="Arial" w:hAnsi="Arial" w:cs="Arial"/>
          <w:b/>
          <w:spacing w:val="-1"/>
          <w:sz w:val="15"/>
          <w:szCs w:val="15"/>
        </w:rPr>
        <w:t>DNOs</w:t>
      </w:r>
      <w:r w:rsidRPr="00D15B97">
        <w:rPr>
          <w:rFonts w:ascii="Arial" w:eastAsia="Arial" w:hAnsi="Arial" w:cs="Arial"/>
          <w:sz w:val="15"/>
          <w:szCs w:val="15"/>
        </w:rPr>
        <w:t xml:space="preserve"> </w:t>
      </w:r>
      <w:r w:rsidRPr="00D15B97">
        <w:rPr>
          <w:rFonts w:ascii="Arial" w:eastAsia="Arial" w:hAnsi="Arial" w:cs="Arial"/>
          <w:spacing w:val="-1"/>
          <w:sz w:val="15"/>
          <w:szCs w:val="15"/>
        </w:rPr>
        <w:t>Repor</w:t>
      </w:r>
      <w:r w:rsidRPr="00D15B97">
        <w:rPr>
          <w:rFonts w:ascii="Arial" w:eastAsia="Arial" w:hAnsi="Arial" w:cs="Arial"/>
          <w:sz w:val="15"/>
          <w:szCs w:val="15"/>
        </w:rPr>
        <w:t>t</w:t>
      </w:r>
      <w:r w:rsidRPr="00D15B97">
        <w:rPr>
          <w:rFonts w:ascii="Arial" w:eastAsia="Arial" w:hAnsi="Arial" w:cs="Arial"/>
          <w:spacing w:val="2"/>
          <w:sz w:val="15"/>
          <w:szCs w:val="15"/>
        </w:rPr>
        <w:t xml:space="preserve"> </w:t>
      </w:r>
      <w:r w:rsidRPr="00D15B97">
        <w:rPr>
          <w:rFonts w:ascii="Arial" w:eastAsia="Arial" w:hAnsi="Arial" w:cs="Arial"/>
          <w:spacing w:val="1"/>
          <w:sz w:val="15"/>
          <w:szCs w:val="15"/>
        </w:rPr>
        <w:t>t</w:t>
      </w:r>
      <w:r w:rsidRPr="00D15B97">
        <w:rPr>
          <w:rFonts w:ascii="Arial" w:eastAsia="Arial" w:hAnsi="Arial" w:cs="Arial"/>
          <w:sz w:val="15"/>
          <w:szCs w:val="15"/>
        </w:rPr>
        <w:t xml:space="preserve">o </w:t>
      </w:r>
      <w:r w:rsidR="00C900D5" w:rsidRPr="00D15B97">
        <w:rPr>
          <w:rFonts w:ascii="Arial" w:eastAsia="Arial" w:hAnsi="Arial" w:cs="Arial"/>
          <w:b/>
          <w:sz w:val="15"/>
          <w:szCs w:val="15"/>
        </w:rPr>
        <w:t>Authority</w:t>
      </w:r>
    </w:p>
    <w:p w14:paraId="216412A0" w14:textId="77777777" w:rsidR="00015D47" w:rsidRPr="00984CD6" w:rsidRDefault="00015D47">
      <w:pPr>
        <w:spacing w:after="0"/>
        <w:jc w:val="center"/>
        <w:sectPr w:rsidR="00015D47" w:rsidRPr="00984CD6">
          <w:type w:val="continuous"/>
          <w:pgSz w:w="11920" w:h="16860"/>
          <w:pgMar w:top="1580" w:right="1560" w:bottom="960" w:left="1560" w:header="720" w:footer="720" w:gutter="0"/>
          <w:cols w:num="2" w:space="720" w:equalWidth="0">
            <w:col w:w="3669" w:space="1708"/>
            <w:col w:w="3423"/>
          </w:cols>
        </w:sectPr>
      </w:pPr>
    </w:p>
    <w:p w14:paraId="172B4072" w14:textId="77777777" w:rsidR="00015D47" w:rsidRPr="00984CD6" w:rsidRDefault="00015D47">
      <w:pPr>
        <w:spacing w:before="3" w:after="0" w:line="150" w:lineRule="exact"/>
        <w:rPr>
          <w:sz w:val="15"/>
          <w:szCs w:val="15"/>
        </w:rPr>
      </w:pPr>
    </w:p>
    <w:p w14:paraId="7154115B" w14:textId="77777777" w:rsidR="00015D47" w:rsidRPr="00984CD6" w:rsidRDefault="00015D47">
      <w:pPr>
        <w:spacing w:after="0" w:line="200" w:lineRule="exact"/>
        <w:rPr>
          <w:sz w:val="20"/>
          <w:szCs w:val="20"/>
        </w:rPr>
      </w:pPr>
    </w:p>
    <w:p w14:paraId="412AB5E3" w14:textId="77777777" w:rsidR="00015D47" w:rsidRPr="00984CD6" w:rsidRDefault="00015D47">
      <w:pPr>
        <w:spacing w:after="0" w:line="200" w:lineRule="exact"/>
        <w:rPr>
          <w:sz w:val="20"/>
          <w:szCs w:val="20"/>
        </w:rPr>
      </w:pPr>
    </w:p>
    <w:p w14:paraId="1E90999D" w14:textId="77777777" w:rsidR="00015D47" w:rsidRPr="00984CD6" w:rsidRDefault="0026255B">
      <w:pPr>
        <w:spacing w:before="40" w:after="0" w:line="244" w:lineRule="auto"/>
        <w:ind w:left="1011" w:right="5019"/>
        <w:rPr>
          <w:rFonts w:ascii="Times New Roman" w:eastAsia="Times New Roman" w:hAnsi="Times New Roman" w:cs="Times New Roman"/>
          <w:sz w:val="16"/>
          <w:szCs w:val="16"/>
        </w:rPr>
      </w:pPr>
      <w:r w:rsidRPr="00984CD6">
        <w:rPr>
          <w:rFonts w:ascii="Times New Roman" w:eastAsia="Times New Roman" w:hAnsi="Times New Roman" w:cs="Times New Roman"/>
          <w:spacing w:val="-1"/>
          <w:sz w:val="16"/>
          <w:szCs w:val="16"/>
        </w:rPr>
        <w:t>*</w:t>
      </w:r>
      <w:proofErr w:type="spellStart"/>
      <w:r w:rsidRPr="00984CD6">
        <w:rPr>
          <w:rFonts w:ascii="Times New Roman" w:eastAsia="Times New Roman" w:hAnsi="Times New Roman" w:cs="Times New Roman"/>
          <w:spacing w:val="-1"/>
          <w:sz w:val="16"/>
          <w:szCs w:val="16"/>
        </w:rPr>
        <w:t>Of</w:t>
      </w:r>
      <w:r w:rsidRPr="00984CD6">
        <w:rPr>
          <w:rFonts w:ascii="Times New Roman" w:eastAsia="Times New Roman" w:hAnsi="Times New Roman" w:cs="Times New Roman"/>
          <w:spacing w:val="1"/>
          <w:sz w:val="16"/>
          <w:szCs w:val="16"/>
        </w:rPr>
        <w:t>g</w:t>
      </w:r>
      <w:r w:rsidRPr="00984CD6">
        <w:rPr>
          <w:rFonts w:ascii="Times New Roman" w:eastAsia="Times New Roman" w:hAnsi="Times New Roman" w:cs="Times New Roman"/>
          <w:spacing w:val="-2"/>
          <w:sz w:val="16"/>
          <w:szCs w:val="16"/>
        </w:rPr>
        <w:t>e</w:t>
      </w:r>
      <w:r w:rsidRPr="00984CD6">
        <w:rPr>
          <w:rFonts w:ascii="Times New Roman" w:eastAsia="Times New Roman" w:hAnsi="Times New Roman" w:cs="Times New Roman"/>
          <w:sz w:val="16"/>
          <w:szCs w:val="16"/>
        </w:rPr>
        <w:t>m</w:t>
      </w:r>
      <w:proofErr w:type="spellEnd"/>
      <w:r w:rsidRPr="00984CD6">
        <w:rPr>
          <w:rFonts w:ascii="Times New Roman" w:eastAsia="Times New Roman" w:hAnsi="Times New Roman" w:cs="Times New Roman"/>
          <w:sz w:val="16"/>
          <w:szCs w:val="16"/>
        </w:rPr>
        <w:t xml:space="preserve"> </w:t>
      </w:r>
      <w:r w:rsidRPr="00984CD6">
        <w:rPr>
          <w:rFonts w:ascii="Times New Roman" w:eastAsia="Times New Roman" w:hAnsi="Times New Roman" w:cs="Times New Roman"/>
          <w:spacing w:val="-3"/>
          <w:sz w:val="16"/>
          <w:szCs w:val="16"/>
        </w:rPr>
        <w:t>w</w:t>
      </w:r>
      <w:r w:rsidRPr="00984CD6">
        <w:rPr>
          <w:rFonts w:ascii="Times New Roman" w:eastAsia="Times New Roman" w:hAnsi="Times New Roman" w:cs="Times New Roman"/>
          <w:spacing w:val="1"/>
          <w:sz w:val="16"/>
          <w:szCs w:val="16"/>
        </w:rPr>
        <w:t>il</w:t>
      </w:r>
      <w:r w:rsidRPr="00984CD6">
        <w:rPr>
          <w:rFonts w:ascii="Times New Roman" w:eastAsia="Times New Roman" w:hAnsi="Times New Roman" w:cs="Times New Roman"/>
          <w:sz w:val="16"/>
          <w:szCs w:val="16"/>
        </w:rPr>
        <w:t>l</w:t>
      </w:r>
      <w:r w:rsidRPr="00984CD6">
        <w:rPr>
          <w:rFonts w:ascii="Times New Roman" w:eastAsia="Times New Roman" w:hAnsi="Times New Roman" w:cs="Times New Roman"/>
          <w:spacing w:val="-1"/>
          <w:sz w:val="16"/>
          <w:szCs w:val="16"/>
        </w:rPr>
        <w:t xml:space="preserve"> </w:t>
      </w:r>
      <w:r w:rsidRPr="00984CD6">
        <w:rPr>
          <w:rFonts w:ascii="Times New Roman" w:eastAsia="Times New Roman" w:hAnsi="Times New Roman" w:cs="Times New Roman"/>
          <w:spacing w:val="1"/>
          <w:sz w:val="16"/>
          <w:szCs w:val="16"/>
        </w:rPr>
        <w:t>n</w:t>
      </w:r>
      <w:r w:rsidRPr="00984CD6">
        <w:rPr>
          <w:rFonts w:ascii="Times New Roman" w:eastAsia="Times New Roman" w:hAnsi="Times New Roman" w:cs="Times New Roman"/>
          <w:spacing w:val="-2"/>
          <w:sz w:val="16"/>
          <w:szCs w:val="16"/>
        </w:rPr>
        <w:t>ee</w:t>
      </w:r>
      <w:r w:rsidRPr="00984CD6">
        <w:rPr>
          <w:rFonts w:ascii="Times New Roman" w:eastAsia="Times New Roman" w:hAnsi="Times New Roman" w:cs="Times New Roman"/>
          <w:sz w:val="16"/>
          <w:szCs w:val="16"/>
        </w:rPr>
        <w:t>d</w:t>
      </w:r>
      <w:r w:rsidRPr="00984CD6">
        <w:rPr>
          <w:rFonts w:ascii="Times New Roman" w:eastAsia="Times New Roman" w:hAnsi="Times New Roman" w:cs="Times New Roman"/>
          <w:spacing w:val="2"/>
          <w:sz w:val="16"/>
          <w:szCs w:val="16"/>
        </w:rPr>
        <w:t xml:space="preserve"> </w:t>
      </w:r>
      <w:r w:rsidRPr="00984CD6">
        <w:rPr>
          <w:rFonts w:ascii="Times New Roman" w:eastAsia="Times New Roman" w:hAnsi="Times New Roman" w:cs="Times New Roman"/>
          <w:spacing w:val="1"/>
          <w:sz w:val="16"/>
          <w:szCs w:val="16"/>
        </w:rPr>
        <w:t>t</w:t>
      </w:r>
      <w:r w:rsidRPr="00984CD6">
        <w:rPr>
          <w:rFonts w:ascii="Times New Roman" w:eastAsia="Times New Roman" w:hAnsi="Times New Roman" w:cs="Times New Roman"/>
          <w:sz w:val="16"/>
          <w:szCs w:val="16"/>
        </w:rPr>
        <w:t>o s</w:t>
      </w:r>
      <w:r w:rsidRPr="00984CD6">
        <w:rPr>
          <w:rFonts w:ascii="Times New Roman" w:eastAsia="Times New Roman" w:hAnsi="Times New Roman" w:cs="Times New Roman"/>
          <w:spacing w:val="-2"/>
          <w:sz w:val="16"/>
          <w:szCs w:val="16"/>
        </w:rPr>
        <w:t>e</w:t>
      </w:r>
      <w:r w:rsidRPr="00984CD6">
        <w:rPr>
          <w:rFonts w:ascii="Times New Roman" w:eastAsia="Times New Roman" w:hAnsi="Times New Roman" w:cs="Times New Roman"/>
          <w:spacing w:val="1"/>
          <w:sz w:val="16"/>
          <w:szCs w:val="16"/>
        </w:rPr>
        <w:t>p</w:t>
      </w:r>
      <w:r w:rsidRPr="00984CD6">
        <w:rPr>
          <w:rFonts w:ascii="Times New Roman" w:eastAsia="Times New Roman" w:hAnsi="Times New Roman" w:cs="Times New Roman"/>
          <w:sz w:val="16"/>
          <w:szCs w:val="16"/>
        </w:rPr>
        <w:t>a</w:t>
      </w:r>
      <w:r w:rsidRPr="00984CD6">
        <w:rPr>
          <w:rFonts w:ascii="Times New Roman" w:eastAsia="Times New Roman" w:hAnsi="Times New Roman" w:cs="Times New Roman"/>
          <w:spacing w:val="-1"/>
          <w:sz w:val="16"/>
          <w:szCs w:val="16"/>
        </w:rPr>
        <w:t>r</w:t>
      </w:r>
      <w:r w:rsidRPr="00984CD6">
        <w:rPr>
          <w:rFonts w:ascii="Times New Roman" w:eastAsia="Times New Roman" w:hAnsi="Times New Roman" w:cs="Times New Roman"/>
          <w:spacing w:val="-2"/>
          <w:sz w:val="16"/>
          <w:szCs w:val="16"/>
        </w:rPr>
        <w:t>a</w:t>
      </w:r>
      <w:r w:rsidRPr="00984CD6">
        <w:rPr>
          <w:rFonts w:ascii="Times New Roman" w:eastAsia="Times New Roman" w:hAnsi="Times New Roman" w:cs="Times New Roman"/>
          <w:spacing w:val="1"/>
          <w:sz w:val="16"/>
          <w:szCs w:val="16"/>
        </w:rPr>
        <w:t>t</w:t>
      </w:r>
      <w:r w:rsidRPr="00984CD6">
        <w:rPr>
          <w:rFonts w:ascii="Times New Roman" w:eastAsia="Times New Roman" w:hAnsi="Times New Roman" w:cs="Times New Roman"/>
          <w:spacing w:val="-2"/>
          <w:sz w:val="16"/>
          <w:szCs w:val="16"/>
        </w:rPr>
        <w:t>e</w:t>
      </w:r>
      <w:r w:rsidRPr="00984CD6">
        <w:rPr>
          <w:rFonts w:ascii="Times New Roman" w:eastAsia="Times New Roman" w:hAnsi="Times New Roman" w:cs="Times New Roman"/>
          <w:spacing w:val="1"/>
          <w:sz w:val="16"/>
          <w:szCs w:val="16"/>
        </w:rPr>
        <w:t>l</w:t>
      </w:r>
      <w:r w:rsidRPr="00984CD6">
        <w:rPr>
          <w:rFonts w:ascii="Times New Roman" w:eastAsia="Times New Roman" w:hAnsi="Times New Roman" w:cs="Times New Roman"/>
          <w:sz w:val="16"/>
          <w:szCs w:val="16"/>
        </w:rPr>
        <w:t>y</w:t>
      </w:r>
      <w:r w:rsidRPr="00984CD6">
        <w:rPr>
          <w:rFonts w:ascii="Times New Roman" w:eastAsia="Times New Roman" w:hAnsi="Times New Roman" w:cs="Times New Roman"/>
          <w:spacing w:val="-3"/>
          <w:sz w:val="16"/>
          <w:szCs w:val="16"/>
        </w:rPr>
        <w:t xml:space="preserve"> </w:t>
      </w:r>
      <w:r w:rsidRPr="00984CD6">
        <w:rPr>
          <w:rFonts w:ascii="Times New Roman" w:eastAsia="Times New Roman" w:hAnsi="Times New Roman" w:cs="Times New Roman"/>
          <w:sz w:val="16"/>
          <w:szCs w:val="16"/>
        </w:rPr>
        <w:t>c</w:t>
      </w:r>
      <w:r w:rsidRPr="00984CD6">
        <w:rPr>
          <w:rFonts w:ascii="Times New Roman" w:eastAsia="Times New Roman" w:hAnsi="Times New Roman" w:cs="Times New Roman"/>
          <w:spacing w:val="-1"/>
          <w:sz w:val="16"/>
          <w:szCs w:val="16"/>
        </w:rPr>
        <w:t>o</w:t>
      </w:r>
      <w:r w:rsidRPr="00984CD6">
        <w:rPr>
          <w:rFonts w:ascii="Times New Roman" w:eastAsia="Times New Roman" w:hAnsi="Times New Roman" w:cs="Times New Roman"/>
          <w:spacing w:val="1"/>
          <w:sz w:val="16"/>
          <w:szCs w:val="16"/>
        </w:rPr>
        <w:t>n</w:t>
      </w:r>
      <w:r w:rsidRPr="00984CD6">
        <w:rPr>
          <w:rFonts w:ascii="Times New Roman" w:eastAsia="Times New Roman" w:hAnsi="Times New Roman" w:cs="Times New Roman"/>
          <w:sz w:val="16"/>
          <w:szCs w:val="16"/>
        </w:rPr>
        <w:t>s</w:t>
      </w:r>
      <w:r w:rsidRPr="00984CD6">
        <w:rPr>
          <w:rFonts w:ascii="Times New Roman" w:eastAsia="Times New Roman" w:hAnsi="Times New Roman" w:cs="Times New Roman"/>
          <w:spacing w:val="-1"/>
          <w:sz w:val="16"/>
          <w:szCs w:val="16"/>
        </w:rPr>
        <w:t>ul</w:t>
      </w:r>
      <w:r w:rsidRPr="00984CD6">
        <w:rPr>
          <w:rFonts w:ascii="Times New Roman" w:eastAsia="Times New Roman" w:hAnsi="Times New Roman" w:cs="Times New Roman"/>
          <w:sz w:val="16"/>
          <w:szCs w:val="16"/>
        </w:rPr>
        <w:t>t</w:t>
      </w:r>
      <w:r w:rsidRPr="00984CD6">
        <w:rPr>
          <w:rFonts w:ascii="Times New Roman" w:eastAsia="Times New Roman" w:hAnsi="Times New Roman" w:cs="Times New Roman"/>
          <w:spacing w:val="1"/>
          <w:sz w:val="16"/>
          <w:szCs w:val="16"/>
        </w:rPr>
        <w:t xml:space="preserve"> </w:t>
      </w:r>
      <w:r w:rsidRPr="00984CD6">
        <w:rPr>
          <w:rFonts w:ascii="Times New Roman" w:eastAsia="Times New Roman" w:hAnsi="Times New Roman" w:cs="Times New Roman"/>
          <w:spacing w:val="-1"/>
          <w:sz w:val="16"/>
          <w:szCs w:val="16"/>
        </w:rPr>
        <w:t>o</w:t>
      </w:r>
      <w:r w:rsidRPr="00984CD6">
        <w:rPr>
          <w:rFonts w:ascii="Times New Roman" w:eastAsia="Times New Roman" w:hAnsi="Times New Roman" w:cs="Times New Roman"/>
          <w:sz w:val="16"/>
          <w:szCs w:val="16"/>
        </w:rPr>
        <w:t>n a</w:t>
      </w:r>
      <w:r w:rsidRPr="00984CD6">
        <w:rPr>
          <w:rFonts w:ascii="Times New Roman" w:eastAsia="Times New Roman" w:hAnsi="Times New Roman" w:cs="Times New Roman"/>
          <w:spacing w:val="1"/>
          <w:sz w:val="16"/>
          <w:szCs w:val="16"/>
        </w:rPr>
        <w:t>n</w:t>
      </w:r>
      <w:r w:rsidRPr="00984CD6">
        <w:rPr>
          <w:rFonts w:ascii="Times New Roman" w:eastAsia="Times New Roman" w:hAnsi="Times New Roman" w:cs="Times New Roman"/>
          <w:sz w:val="16"/>
          <w:szCs w:val="16"/>
        </w:rPr>
        <w:t>y</w:t>
      </w:r>
      <w:r w:rsidRPr="00984CD6">
        <w:rPr>
          <w:rFonts w:ascii="Times New Roman" w:eastAsia="Times New Roman" w:hAnsi="Times New Roman" w:cs="Times New Roman"/>
          <w:spacing w:val="-3"/>
          <w:sz w:val="16"/>
          <w:szCs w:val="16"/>
        </w:rPr>
        <w:t xml:space="preserve"> </w:t>
      </w:r>
      <w:r w:rsidRPr="00984CD6">
        <w:rPr>
          <w:rFonts w:ascii="Times New Roman" w:eastAsia="Times New Roman" w:hAnsi="Times New Roman" w:cs="Times New Roman"/>
          <w:sz w:val="16"/>
          <w:szCs w:val="16"/>
        </w:rPr>
        <w:t>c</w:t>
      </w:r>
      <w:r w:rsidRPr="00984CD6">
        <w:rPr>
          <w:rFonts w:ascii="Times New Roman" w:eastAsia="Times New Roman" w:hAnsi="Times New Roman" w:cs="Times New Roman"/>
          <w:spacing w:val="-1"/>
          <w:sz w:val="16"/>
          <w:szCs w:val="16"/>
        </w:rPr>
        <w:t>h</w:t>
      </w:r>
      <w:r w:rsidRPr="00984CD6">
        <w:rPr>
          <w:rFonts w:ascii="Times New Roman" w:eastAsia="Times New Roman" w:hAnsi="Times New Roman" w:cs="Times New Roman"/>
          <w:sz w:val="16"/>
          <w:szCs w:val="16"/>
        </w:rPr>
        <w:t>a</w:t>
      </w:r>
      <w:r w:rsidRPr="00984CD6">
        <w:rPr>
          <w:rFonts w:ascii="Times New Roman" w:eastAsia="Times New Roman" w:hAnsi="Times New Roman" w:cs="Times New Roman"/>
          <w:spacing w:val="1"/>
          <w:sz w:val="16"/>
          <w:szCs w:val="16"/>
        </w:rPr>
        <w:t>n</w:t>
      </w:r>
      <w:r w:rsidRPr="00984CD6">
        <w:rPr>
          <w:rFonts w:ascii="Times New Roman" w:eastAsia="Times New Roman" w:hAnsi="Times New Roman" w:cs="Times New Roman"/>
          <w:spacing w:val="-1"/>
          <w:sz w:val="16"/>
          <w:szCs w:val="16"/>
        </w:rPr>
        <w:t>g</w:t>
      </w:r>
      <w:r w:rsidRPr="00984CD6">
        <w:rPr>
          <w:rFonts w:ascii="Times New Roman" w:eastAsia="Times New Roman" w:hAnsi="Times New Roman" w:cs="Times New Roman"/>
          <w:sz w:val="16"/>
          <w:szCs w:val="16"/>
        </w:rPr>
        <w:t>e</w:t>
      </w:r>
      <w:r w:rsidRPr="00984CD6">
        <w:rPr>
          <w:rFonts w:ascii="Times New Roman" w:eastAsia="Times New Roman" w:hAnsi="Times New Roman" w:cs="Times New Roman"/>
          <w:spacing w:val="-1"/>
          <w:sz w:val="16"/>
          <w:szCs w:val="16"/>
        </w:rPr>
        <w:t xml:space="preserve"> </w:t>
      </w:r>
      <w:r w:rsidRPr="00984CD6">
        <w:rPr>
          <w:rFonts w:ascii="Times New Roman" w:eastAsia="Times New Roman" w:hAnsi="Times New Roman" w:cs="Times New Roman"/>
          <w:spacing w:val="1"/>
          <w:sz w:val="16"/>
          <w:szCs w:val="16"/>
        </w:rPr>
        <w:t>t</w:t>
      </w:r>
      <w:r w:rsidRPr="00984CD6">
        <w:rPr>
          <w:rFonts w:ascii="Times New Roman" w:eastAsia="Times New Roman" w:hAnsi="Times New Roman" w:cs="Times New Roman"/>
          <w:sz w:val="16"/>
          <w:szCs w:val="16"/>
        </w:rPr>
        <w:t xml:space="preserve">o </w:t>
      </w:r>
      <w:r w:rsidRPr="00984CD6">
        <w:rPr>
          <w:rFonts w:ascii="Times New Roman" w:eastAsia="Times New Roman" w:hAnsi="Times New Roman" w:cs="Times New Roman"/>
          <w:spacing w:val="-2"/>
          <w:sz w:val="16"/>
          <w:szCs w:val="16"/>
        </w:rPr>
        <w:t>E</w:t>
      </w:r>
      <w:r w:rsidRPr="00984CD6">
        <w:rPr>
          <w:rFonts w:ascii="Times New Roman" w:eastAsia="Times New Roman" w:hAnsi="Times New Roman" w:cs="Times New Roman"/>
          <w:sz w:val="16"/>
          <w:szCs w:val="16"/>
        </w:rPr>
        <w:t>R</w:t>
      </w:r>
      <w:r w:rsidRPr="00984CD6">
        <w:rPr>
          <w:rFonts w:ascii="Times New Roman" w:eastAsia="Times New Roman" w:hAnsi="Times New Roman" w:cs="Times New Roman"/>
          <w:spacing w:val="1"/>
          <w:sz w:val="16"/>
          <w:szCs w:val="16"/>
        </w:rPr>
        <w:t xml:space="preserve"> </w:t>
      </w:r>
      <w:r w:rsidRPr="00984CD6">
        <w:rPr>
          <w:rFonts w:ascii="Times New Roman" w:eastAsia="Times New Roman" w:hAnsi="Times New Roman" w:cs="Times New Roman"/>
          <w:spacing w:val="-3"/>
          <w:sz w:val="16"/>
          <w:szCs w:val="16"/>
        </w:rPr>
        <w:t>P</w:t>
      </w:r>
      <w:r w:rsidRPr="00984CD6">
        <w:rPr>
          <w:rFonts w:ascii="Times New Roman" w:eastAsia="Times New Roman" w:hAnsi="Times New Roman" w:cs="Times New Roman"/>
          <w:spacing w:val="1"/>
          <w:sz w:val="16"/>
          <w:szCs w:val="16"/>
        </w:rPr>
        <w:t>2</w:t>
      </w:r>
      <w:r w:rsidRPr="00984CD6">
        <w:rPr>
          <w:rFonts w:ascii="Times New Roman" w:eastAsia="Times New Roman" w:hAnsi="Times New Roman" w:cs="Times New Roman"/>
          <w:spacing w:val="-1"/>
          <w:sz w:val="16"/>
          <w:szCs w:val="16"/>
        </w:rPr>
        <w:t>/</w:t>
      </w:r>
      <w:r w:rsidR="00C900D5">
        <w:rPr>
          <w:rFonts w:ascii="Times New Roman" w:eastAsia="Times New Roman" w:hAnsi="Times New Roman" w:cs="Times New Roman"/>
          <w:sz w:val="16"/>
          <w:szCs w:val="16"/>
        </w:rPr>
        <w:t>6</w:t>
      </w:r>
      <w:r w:rsidRPr="00984CD6">
        <w:rPr>
          <w:rFonts w:ascii="Times New Roman" w:eastAsia="Times New Roman" w:hAnsi="Times New Roman" w:cs="Times New Roman"/>
          <w:spacing w:val="2"/>
          <w:sz w:val="16"/>
          <w:szCs w:val="16"/>
        </w:rPr>
        <w:t xml:space="preserve"> </w:t>
      </w:r>
      <w:r w:rsidRPr="00984CD6">
        <w:rPr>
          <w:rFonts w:ascii="Times New Roman" w:eastAsia="Times New Roman" w:hAnsi="Times New Roman" w:cs="Times New Roman"/>
          <w:sz w:val="16"/>
          <w:szCs w:val="16"/>
        </w:rPr>
        <w:t>–</w:t>
      </w:r>
      <w:r w:rsidRPr="00984CD6">
        <w:rPr>
          <w:rFonts w:ascii="Times New Roman" w:eastAsia="Times New Roman" w:hAnsi="Times New Roman" w:cs="Times New Roman"/>
          <w:spacing w:val="2"/>
          <w:sz w:val="16"/>
          <w:szCs w:val="16"/>
        </w:rPr>
        <w:t xml:space="preserve"> </w:t>
      </w:r>
      <w:r w:rsidRPr="00984CD6">
        <w:rPr>
          <w:rFonts w:ascii="Times New Roman" w:eastAsia="Times New Roman" w:hAnsi="Times New Roman" w:cs="Times New Roman"/>
          <w:sz w:val="16"/>
          <w:szCs w:val="16"/>
        </w:rPr>
        <w:t>s</w:t>
      </w:r>
      <w:r w:rsidRPr="00984CD6">
        <w:rPr>
          <w:rFonts w:ascii="Times New Roman" w:eastAsia="Times New Roman" w:hAnsi="Times New Roman" w:cs="Times New Roman"/>
          <w:spacing w:val="-2"/>
          <w:sz w:val="16"/>
          <w:szCs w:val="16"/>
        </w:rPr>
        <w:t>e</w:t>
      </w:r>
      <w:r w:rsidRPr="00984CD6">
        <w:rPr>
          <w:rFonts w:ascii="Times New Roman" w:eastAsia="Times New Roman" w:hAnsi="Times New Roman" w:cs="Times New Roman"/>
          <w:sz w:val="16"/>
          <w:szCs w:val="16"/>
        </w:rPr>
        <w:t>e</w:t>
      </w:r>
      <w:r w:rsidRPr="00984CD6">
        <w:rPr>
          <w:rFonts w:ascii="Times New Roman" w:eastAsia="Times New Roman" w:hAnsi="Times New Roman" w:cs="Times New Roman"/>
          <w:spacing w:val="-1"/>
          <w:sz w:val="16"/>
          <w:szCs w:val="16"/>
        </w:rPr>
        <w:t xml:space="preserve"> </w:t>
      </w:r>
      <w:r w:rsidRPr="00984CD6">
        <w:rPr>
          <w:rFonts w:ascii="Times New Roman" w:eastAsia="Times New Roman" w:hAnsi="Times New Roman" w:cs="Times New Roman"/>
          <w:spacing w:val="1"/>
          <w:sz w:val="16"/>
          <w:szCs w:val="16"/>
        </w:rPr>
        <w:t>4</w:t>
      </w:r>
      <w:r w:rsidRPr="00984CD6">
        <w:rPr>
          <w:rFonts w:ascii="Times New Roman" w:eastAsia="Times New Roman" w:hAnsi="Times New Roman" w:cs="Times New Roman"/>
          <w:spacing w:val="-2"/>
          <w:sz w:val="16"/>
          <w:szCs w:val="16"/>
        </w:rPr>
        <w:t>.</w:t>
      </w:r>
      <w:r w:rsidRPr="00984CD6">
        <w:rPr>
          <w:rFonts w:ascii="Times New Roman" w:eastAsia="Times New Roman" w:hAnsi="Times New Roman" w:cs="Times New Roman"/>
          <w:spacing w:val="1"/>
          <w:sz w:val="16"/>
          <w:szCs w:val="16"/>
        </w:rPr>
        <w:t>2</w:t>
      </w:r>
      <w:r w:rsidRPr="00984CD6">
        <w:rPr>
          <w:rFonts w:ascii="Times New Roman" w:eastAsia="Times New Roman" w:hAnsi="Times New Roman" w:cs="Times New Roman"/>
          <w:spacing w:val="-2"/>
          <w:sz w:val="16"/>
          <w:szCs w:val="16"/>
        </w:rPr>
        <w:t>.</w:t>
      </w:r>
      <w:r w:rsidRPr="00984CD6">
        <w:rPr>
          <w:rFonts w:ascii="Times New Roman" w:eastAsia="Times New Roman" w:hAnsi="Times New Roman" w:cs="Times New Roman"/>
          <w:spacing w:val="1"/>
          <w:sz w:val="16"/>
          <w:szCs w:val="16"/>
        </w:rPr>
        <w:t>1</w:t>
      </w:r>
      <w:r w:rsidRPr="00984CD6">
        <w:rPr>
          <w:rFonts w:ascii="Times New Roman" w:eastAsia="Times New Roman" w:hAnsi="Times New Roman" w:cs="Times New Roman"/>
          <w:spacing w:val="-2"/>
          <w:sz w:val="16"/>
          <w:szCs w:val="16"/>
        </w:rPr>
        <w:t>.</w:t>
      </w:r>
      <w:r w:rsidRPr="00984CD6">
        <w:rPr>
          <w:rFonts w:ascii="Times New Roman" w:eastAsia="Times New Roman" w:hAnsi="Times New Roman" w:cs="Times New Roman"/>
          <w:sz w:val="16"/>
          <w:szCs w:val="16"/>
        </w:rPr>
        <w:t>2</w:t>
      </w:r>
    </w:p>
    <w:p w14:paraId="2C61CED7" w14:textId="77777777" w:rsidR="00015D47" w:rsidRPr="00984CD6" w:rsidRDefault="00015D47">
      <w:pPr>
        <w:spacing w:before="3" w:after="0" w:line="170" w:lineRule="exact"/>
        <w:rPr>
          <w:sz w:val="17"/>
          <w:szCs w:val="17"/>
        </w:rPr>
      </w:pPr>
    </w:p>
    <w:p w14:paraId="3F48C76D" w14:textId="77777777" w:rsidR="00015D47" w:rsidRPr="00984CD6" w:rsidRDefault="00015D47">
      <w:pPr>
        <w:spacing w:after="0" w:line="200" w:lineRule="exact"/>
        <w:rPr>
          <w:sz w:val="20"/>
          <w:szCs w:val="20"/>
        </w:rPr>
      </w:pPr>
    </w:p>
    <w:p w14:paraId="661778B6" w14:textId="77777777" w:rsidR="00015D47" w:rsidRPr="00984CD6" w:rsidRDefault="00015D47">
      <w:pPr>
        <w:spacing w:after="0" w:line="200" w:lineRule="exact"/>
        <w:rPr>
          <w:sz w:val="20"/>
          <w:szCs w:val="20"/>
        </w:rPr>
      </w:pPr>
    </w:p>
    <w:p w14:paraId="2D7ECF56" w14:textId="77777777" w:rsidR="00015D47" w:rsidRPr="00984CD6" w:rsidRDefault="0026255B">
      <w:pPr>
        <w:spacing w:before="29" w:after="0" w:line="240" w:lineRule="auto"/>
        <w:ind w:left="3954" w:right="3930"/>
        <w:jc w:val="center"/>
        <w:rPr>
          <w:rFonts w:ascii="Times New Roman" w:eastAsia="Times New Roman" w:hAnsi="Times New Roman" w:cs="Times New Roman"/>
          <w:sz w:val="24"/>
          <w:szCs w:val="24"/>
        </w:rPr>
      </w:pPr>
      <w:r w:rsidRPr="00984CD6">
        <w:rPr>
          <w:rFonts w:ascii="Times New Roman" w:eastAsia="Times New Roman" w:hAnsi="Times New Roman" w:cs="Times New Roman"/>
          <w:b/>
          <w:bCs/>
        </w:rPr>
        <w:t>Figure</w:t>
      </w:r>
      <w:r w:rsidRPr="00984CD6">
        <w:rPr>
          <w:rFonts w:ascii="Times New Roman" w:eastAsia="Times New Roman" w:hAnsi="Times New Roman" w:cs="Times New Roman"/>
          <w:b/>
          <w:bCs/>
          <w:spacing w:val="6"/>
        </w:rPr>
        <w:t xml:space="preserve"> </w:t>
      </w:r>
      <w:r w:rsidRPr="00984CD6">
        <w:rPr>
          <w:rFonts w:ascii="Times New Roman" w:eastAsia="Times New Roman" w:hAnsi="Times New Roman" w:cs="Times New Roman"/>
          <w:b/>
          <w:bCs/>
          <w:sz w:val="24"/>
          <w:szCs w:val="24"/>
        </w:rPr>
        <w:t>1</w:t>
      </w:r>
    </w:p>
    <w:p w14:paraId="74E4DB53" w14:textId="77777777" w:rsidR="00015D47" w:rsidRPr="00984CD6" w:rsidRDefault="00015D47">
      <w:pPr>
        <w:spacing w:before="16" w:after="0" w:line="260" w:lineRule="exact"/>
        <w:rPr>
          <w:sz w:val="26"/>
          <w:szCs w:val="26"/>
        </w:rPr>
      </w:pPr>
    </w:p>
    <w:p w14:paraId="0ABEEB21" w14:textId="77777777" w:rsidR="00015D47" w:rsidRPr="00984CD6" w:rsidRDefault="0026255B">
      <w:pPr>
        <w:spacing w:after="0" w:line="240" w:lineRule="auto"/>
        <w:ind w:left="1292" w:right="1274"/>
        <w:jc w:val="center"/>
        <w:rPr>
          <w:rFonts w:ascii="Times New Roman" w:eastAsia="Times New Roman" w:hAnsi="Times New Roman" w:cs="Times New Roman"/>
          <w:sz w:val="24"/>
          <w:szCs w:val="24"/>
        </w:rPr>
      </w:pPr>
      <w:proofErr w:type="gramStart"/>
      <w:r w:rsidRPr="00984CD6">
        <w:rPr>
          <w:rFonts w:ascii="Times New Roman" w:eastAsia="Times New Roman" w:hAnsi="Times New Roman" w:cs="Times New Roman"/>
          <w:b/>
          <w:bCs/>
          <w:spacing w:val="-3"/>
          <w:sz w:val="24"/>
          <w:szCs w:val="24"/>
        </w:rPr>
        <w:t>P</w:t>
      </w:r>
      <w:r w:rsidRPr="00984CD6">
        <w:rPr>
          <w:rFonts w:ascii="Times New Roman" w:eastAsia="Times New Roman" w:hAnsi="Times New Roman" w:cs="Times New Roman"/>
          <w:b/>
          <w:bCs/>
          <w:sz w:val="24"/>
          <w:szCs w:val="24"/>
        </w:rPr>
        <w:t>ROCED</w:t>
      </w:r>
      <w:r w:rsidRPr="00984CD6">
        <w:rPr>
          <w:rFonts w:ascii="Times New Roman" w:eastAsia="Times New Roman" w:hAnsi="Times New Roman" w:cs="Times New Roman"/>
          <w:b/>
          <w:bCs/>
          <w:spacing w:val="1"/>
          <w:sz w:val="24"/>
          <w:szCs w:val="24"/>
        </w:rPr>
        <w:t>U</w:t>
      </w:r>
      <w:r w:rsidRPr="00984CD6">
        <w:rPr>
          <w:rFonts w:ascii="Times New Roman" w:eastAsia="Times New Roman" w:hAnsi="Times New Roman" w:cs="Times New Roman"/>
          <w:b/>
          <w:bCs/>
          <w:sz w:val="24"/>
          <w:szCs w:val="24"/>
        </w:rPr>
        <w:t xml:space="preserve">RE </w:t>
      </w:r>
      <w:r w:rsidRPr="00984CD6">
        <w:rPr>
          <w:rFonts w:ascii="Times New Roman" w:eastAsia="Times New Roman" w:hAnsi="Times New Roman" w:cs="Times New Roman"/>
          <w:b/>
          <w:bCs/>
          <w:spacing w:val="-2"/>
          <w:sz w:val="24"/>
          <w:szCs w:val="24"/>
        </w:rPr>
        <w:t>F</w:t>
      </w:r>
      <w:r w:rsidRPr="00984CD6">
        <w:rPr>
          <w:rFonts w:ascii="Times New Roman" w:eastAsia="Times New Roman" w:hAnsi="Times New Roman" w:cs="Times New Roman"/>
          <w:b/>
          <w:bCs/>
          <w:sz w:val="24"/>
          <w:szCs w:val="24"/>
        </w:rPr>
        <w:t>OR</w:t>
      </w:r>
      <w:r w:rsidRPr="00984CD6">
        <w:rPr>
          <w:rFonts w:ascii="Times New Roman" w:eastAsia="Times New Roman" w:hAnsi="Times New Roman" w:cs="Times New Roman"/>
          <w:b/>
          <w:bCs/>
          <w:spacing w:val="2"/>
          <w:sz w:val="24"/>
          <w:szCs w:val="24"/>
        </w:rPr>
        <w:t xml:space="preserve"> A</w:t>
      </w:r>
      <w:r w:rsidRPr="00984CD6">
        <w:rPr>
          <w:rFonts w:ascii="Times New Roman" w:eastAsia="Times New Roman" w:hAnsi="Times New Roman" w:cs="Times New Roman"/>
          <w:b/>
          <w:bCs/>
          <w:spacing w:val="-1"/>
          <w:sz w:val="24"/>
          <w:szCs w:val="24"/>
        </w:rPr>
        <w:t>M</w:t>
      </w:r>
      <w:r w:rsidRPr="00984CD6">
        <w:rPr>
          <w:rFonts w:ascii="Times New Roman" w:eastAsia="Times New Roman" w:hAnsi="Times New Roman" w:cs="Times New Roman"/>
          <w:b/>
          <w:bCs/>
          <w:sz w:val="24"/>
          <w:szCs w:val="24"/>
        </w:rPr>
        <w:t>EN</w:t>
      </w:r>
      <w:r w:rsidRPr="00984CD6">
        <w:rPr>
          <w:rFonts w:ascii="Times New Roman" w:eastAsia="Times New Roman" w:hAnsi="Times New Roman" w:cs="Times New Roman"/>
          <w:b/>
          <w:bCs/>
          <w:spacing w:val="-1"/>
          <w:sz w:val="24"/>
          <w:szCs w:val="24"/>
        </w:rPr>
        <w:t>D</w:t>
      </w:r>
      <w:r w:rsidRPr="00984CD6">
        <w:rPr>
          <w:rFonts w:ascii="Times New Roman" w:eastAsia="Times New Roman" w:hAnsi="Times New Roman" w:cs="Times New Roman"/>
          <w:b/>
          <w:bCs/>
          <w:sz w:val="24"/>
          <w:szCs w:val="24"/>
        </w:rPr>
        <w:t xml:space="preserve">ING </w:t>
      </w:r>
      <w:r w:rsidR="001C060B" w:rsidRPr="001C060B">
        <w:rPr>
          <w:rFonts w:ascii="Times New Roman" w:eastAsia="Times New Roman" w:hAnsi="Times New Roman" w:cs="Times New Roman"/>
          <w:b/>
          <w:bCs/>
          <w:sz w:val="24"/>
          <w:szCs w:val="24"/>
        </w:rPr>
        <w:t>ANNEX</w:t>
      </w:r>
      <w:proofErr w:type="gramEnd"/>
      <w:r w:rsidR="001C060B" w:rsidRPr="001C060B">
        <w:rPr>
          <w:rFonts w:ascii="Times New Roman" w:eastAsia="Times New Roman" w:hAnsi="Times New Roman" w:cs="Times New Roman"/>
          <w:b/>
          <w:bCs/>
          <w:sz w:val="24"/>
          <w:szCs w:val="24"/>
        </w:rPr>
        <w:t xml:space="preserve"> 1 STANDARD</w:t>
      </w:r>
      <w:r w:rsidRPr="00984CD6">
        <w:rPr>
          <w:rFonts w:ascii="Times New Roman" w:eastAsia="Times New Roman" w:hAnsi="Times New Roman" w:cs="Times New Roman"/>
          <w:b/>
          <w:bCs/>
          <w:sz w:val="24"/>
          <w:szCs w:val="24"/>
        </w:rPr>
        <w:t>S</w:t>
      </w:r>
    </w:p>
    <w:p w14:paraId="594EFAB9" w14:textId="77777777" w:rsidR="00015D47" w:rsidRPr="00984CD6" w:rsidRDefault="00015D47">
      <w:pPr>
        <w:spacing w:after="0"/>
        <w:jc w:val="center"/>
        <w:sectPr w:rsidR="00015D47" w:rsidRPr="00984CD6">
          <w:type w:val="continuous"/>
          <w:pgSz w:w="11920" w:h="16860"/>
          <w:pgMar w:top="1580" w:right="1560" w:bottom="960" w:left="1560" w:header="720" w:footer="720" w:gutter="0"/>
          <w:cols w:space="720"/>
        </w:sectPr>
      </w:pPr>
    </w:p>
    <w:p w14:paraId="45F56BB7" w14:textId="77777777" w:rsidR="00015D47" w:rsidRPr="00984CD6" w:rsidRDefault="00015D47">
      <w:pPr>
        <w:spacing w:before="1" w:after="0" w:line="100" w:lineRule="exact"/>
        <w:rPr>
          <w:sz w:val="10"/>
          <w:szCs w:val="10"/>
        </w:rPr>
      </w:pPr>
    </w:p>
    <w:p w14:paraId="73322385" w14:textId="77777777" w:rsidR="00015D47" w:rsidRPr="00984CD6" w:rsidRDefault="00015D47">
      <w:pPr>
        <w:spacing w:after="0" w:line="200" w:lineRule="exact"/>
        <w:rPr>
          <w:sz w:val="20"/>
          <w:szCs w:val="20"/>
        </w:rPr>
      </w:pPr>
    </w:p>
    <w:p w14:paraId="65898F90" w14:textId="77777777" w:rsidR="00015D47" w:rsidRPr="00984CD6" w:rsidRDefault="00D15B97">
      <w:pPr>
        <w:spacing w:after="0" w:line="200" w:lineRule="exact"/>
        <w:rPr>
          <w:sz w:val="20"/>
          <w:szCs w:val="20"/>
        </w:rPr>
      </w:pPr>
      <w:r w:rsidRPr="00D15B97">
        <w:rPr>
          <w:noProof/>
          <w:sz w:val="15"/>
          <w:szCs w:val="15"/>
          <w:lang w:val="en-GB" w:eastAsia="en-GB"/>
        </w:rPr>
        <mc:AlternateContent>
          <mc:Choice Requires="wpg">
            <w:drawing>
              <wp:anchor distT="0" distB="0" distL="114300" distR="114300" simplePos="0" relativeHeight="251657728" behindDoc="1" locked="0" layoutInCell="1" allowOverlap="1" wp14:anchorId="182F911A" wp14:editId="73DE5E32">
                <wp:simplePos x="0" y="0"/>
                <wp:positionH relativeFrom="page">
                  <wp:posOffset>3690620</wp:posOffset>
                </wp:positionH>
                <wp:positionV relativeFrom="paragraph">
                  <wp:posOffset>313690</wp:posOffset>
                </wp:positionV>
                <wp:extent cx="450850" cy="276225"/>
                <wp:effectExtent l="0" t="10795" r="15875" b="8255"/>
                <wp:wrapNone/>
                <wp:docPr id="120"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5820" y="92"/>
                          <a:chExt cx="710" cy="435"/>
                        </a:xfrm>
                      </wpg:grpSpPr>
                      <wpg:grpSp>
                        <wpg:cNvPr id="121" name="Group 114"/>
                        <wpg:cNvGrpSpPr>
                          <a:grpSpLocks/>
                        </wpg:cNvGrpSpPr>
                        <wpg:grpSpPr bwMode="auto">
                          <a:xfrm>
                            <a:off x="5828" y="99"/>
                            <a:ext cx="695" cy="420"/>
                            <a:chOff x="5828" y="99"/>
                            <a:chExt cx="695" cy="420"/>
                          </a:xfrm>
                        </wpg:grpSpPr>
                        <wps:wsp>
                          <wps:cNvPr id="122" name="Freeform 115"/>
                          <wps:cNvSpPr>
                            <a:spLocks/>
                          </wps:cNvSpPr>
                          <wps:spPr bwMode="auto">
                            <a:xfrm>
                              <a:off x="5828" y="99"/>
                              <a:ext cx="695" cy="420"/>
                            </a:xfrm>
                            <a:custGeom>
                              <a:avLst/>
                              <a:gdLst>
                                <a:gd name="T0" fmla="+- 0 6077 5828"/>
                                <a:gd name="T1" fmla="*/ T0 w 695"/>
                                <a:gd name="T2" fmla="+- 0 99 99"/>
                                <a:gd name="T3" fmla="*/ 99 h 420"/>
                                <a:gd name="T4" fmla="+- 0 6077 5828"/>
                                <a:gd name="T5" fmla="*/ T4 w 695"/>
                                <a:gd name="T6" fmla="+- 0 234 99"/>
                                <a:gd name="T7" fmla="*/ 234 h 420"/>
                                <a:gd name="T8" fmla="+- 0 5828 5828"/>
                                <a:gd name="T9" fmla="*/ T8 w 695"/>
                                <a:gd name="T10" fmla="+- 0 234 99"/>
                                <a:gd name="T11" fmla="*/ 234 h 420"/>
                                <a:gd name="T12" fmla="+- 0 5828 5828"/>
                                <a:gd name="T13" fmla="*/ T12 w 695"/>
                                <a:gd name="T14" fmla="+- 0 384 99"/>
                                <a:gd name="T15" fmla="*/ 384 h 420"/>
                                <a:gd name="T16" fmla="+- 0 6077 5828"/>
                                <a:gd name="T17" fmla="*/ T16 w 695"/>
                                <a:gd name="T18" fmla="+- 0 384 99"/>
                                <a:gd name="T19" fmla="*/ 384 h 420"/>
                                <a:gd name="T20" fmla="+- 0 6077 5828"/>
                                <a:gd name="T21" fmla="*/ T20 w 695"/>
                                <a:gd name="T22" fmla="+- 0 519 99"/>
                                <a:gd name="T23" fmla="*/ 519 h 420"/>
                                <a:gd name="T24" fmla="+- 0 6523 5828"/>
                                <a:gd name="T25" fmla="*/ T24 w 695"/>
                                <a:gd name="T26" fmla="+- 0 309 99"/>
                                <a:gd name="T27" fmla="*/ 309 h 420"/>
                                <a:gd name="T28" fmla="+- 0 6077 5828"/>
                                <a:gd name="T29" fmla="*/ T28 w 695"/>
                                <a:gd name="T30" fmla="+- 0 99 99"/>
                                <a:gd name="T31" fmla="*/ 99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3" name="Group 112"/>
                        <wpg:cNvGrpSpPr>
                          <a:grpSpLocks/>
                        </wpg:cNvGrpSpPr>
                        <wpg:grpSpPr bwMode="auto">
                          <a:xfrm>
                            <a:off x="5828" y="99"/>
                            <a:ext cx="695" cy="420"/>
                            <a:chOff x="5828" y="99"/>
                            <a:chExt cx="695" cy="420"/>
                          </a:xfrm>
                        </wpg:grpSpPr>
                        <wps:wsp>
                          <wps:cNvPr id="124" name="Freeform 113"/>
                          <wps:cNvSpPr>
                            <a:spLocks/>
                          </wps:cNvSpPr>
                          <wps:spPr bwMode="auto">
                            <a:xfrm>
                              <a:off x="5828" y="99"/>
                              <a:ext cx="695" cy="420"/>
                            </a:xfrm>
                            <a:custGeom>
                              <a:avLst/>
                              <a:gdLst>
                                <a:gd name="T0" fmla="+- 0 6077 5828"/>
                                <a:gd name="T1" fmla="*/ T0 w 695"/>
                                <a:gd name="T2" fmla="+- 0 99 99"/>
                                <a:gd name="T3" fmla="*/ 99 h 420"/>
                                <a:gd name="T4" fmla="+- 0 6077 5828"/>
                                <a:gd name="T5" fmla="*/ T4 w 695"/>
                                <a:gd name="T6" fmla="+- 0 234 99"/>
                                <a:gd name="T7" fmla="*/ 234 h 420"/>
                                <a:gd name="T8" fmla="+- 0 5828 5828"/>
                                <a:gd name="T9" fmla="*/ T8 w 695"/>
                                <a:gd name="T10" fmla="+- 0 234 99"/>
                                <a:gd name="T11" fmla="*/ 234 h 420"/>
                                <a:gd name="T12" fmla="+- 0 5828 5828"/>
                                <a:gd name="T13" fmla="*/ T12 w 695"/>
                                <a:gd name="T14" fmla="+- 0 384 99"/>
                                <a:gd name="T15" fmla="*/ 384 h 420"/>
                                <a:gd name="T16" fmla="+- 0 6077 5828"/>
                                <a:gd name="T17" fmla="*/ T16 w 695"/>
                                <a:gd name="T18" fmla="+- 0 384 99"/>
                                <a:gd name="T19" fmla="*/ 384 h 420"/>
                                <a:gd name="T20" fmla="+- 0 6077 5828"/>
                                <a:gd name="T21" fmla="*/ T20 w 695"/>
                                <a:gd name="T22" fmla="+- 0 519 99"/>
                                <a:gd name="T23" fmla="*/ 519 h 420"/>
                                <a:gd name="T24" fmla="+- 0 6523 5828"/>
                                <a:gd name="T25" fmla="*/ T24 w 695"/>
                                <a:gd name="T26" fmla="+- 0 309 99"/>
                                <a:gd name="T27" fmla="*/ 309 h 420"/>
                                <a:gd name="T28" fmla="+- 0 6077 5828"/>
                                <a:gd name="T29" fmla="*/ T28 w 695"/>
                                <a:gd name="T30" fmla="+- 0 99 99"/>
                                <a:gd name="T31" fmla="*/ 99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close/>
                                </a:path>
                              </a:pathLst>
                            </a:custGeom>
                            <a:noFill/>
                            <a:ln w="9525">
                              <a:solidFill>
                                <a:srgbClr val="0033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77EBD22" id="Group 111" o:spid="_x0000_s1026" style="position:absolute;margin-left:290.6pt;margin-top:24.7pt;width:35.5pt;height:21.75pt;z-index:-251658752;mso-position-horizontal-relative:page" coordorigin="5820,92"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">
                <v:group id="Group 114" o:spid="_x0000_s1027" style="position:absolute;left:5828;top:99;width:695;height:420" coordorigin="5828,99"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 id="Freeform 115" o:spid="_x0000_s1028" style="position:absolute;left:5828;top:99;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9js8QA&#10;AADcAAAADwAAAGRycy9kb3ducmV2LnhtbESPQYvCMBCF7wv+hzCCtzU1guxWo6iwIojIqge9Dc3Y&#10;FptJabJa/70RhL3N8N735s1k1tpK3KjxpWMNg34CgjhzpuRcw/Hw8/kFwgdkg5Vj0vAgD7Np52OC&#10;qXF3/qXbPuQihrBPUUMRQp1K6bOCLPq+q4mjdnGNxRDXJpemwXsMt5VUSTKSFkuOFwqsaVlQdt3/&#10;2ViD/fdiNNyhvMjddnPeqNN2pbTuddv5GESgNvyb3/TaRE4peD0TJ5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fY7PEAAAA3AAAAA8AAAAAAAAAAAAAAAAAmAIAAGRycy9k&#10;b3ducmV2LnhtbFBLBQYAAAAABAAEAPUAAACJAwAAAAA=&#10;" path="m249,r,135l,135,,285r249,l249,420,695,210,249,e" fillcolor="#9cf" stroked="f">
                    <v:path arrowok="t" o:connecttype="custom" o:connectlocs="249,99;249,234;0,234;0,384;249,384;249,519;695,309;249,99" o:connectangles="0,0,0,0,0,0,0,0"/>
                  </v:shape>
                </v:group>
                <v:group id="Group 112" o:spid="_x0000_s1029" style="position:absolute;left:5828;top:99;width:695;height:420" coordorigin="5828,99"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113" o:spid="_x0000_s1030" style="position:absolute;left:5828;top:99;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qj98MA&#10;AADcAAAADwAAAGRycy9kb3ducmV2LnhtbERPTWvCQBC9F/wPywje6sagRVJXUWupPaqV9jhkx2Qx&#10;O5tmVxP99d1Cobd5vM+ZLTpbiSs13jhWMBomIIhzpw0XCj4Or49TED4ga6wck4IbeVjMew8zzLRr&#10;eUfXfShEDGGfoYIyhDqT0uclWfRDVxNH7uQaiyHCppC6wTaG20qmSfIkLRqODSXWtC4pP+8vVsH2&#10;i/jlaDamvR937+n36nOS3N+UGvS75TOIQF34F/+5tzrOT8fw+0y8QM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qj98MAAADcAAAADwAAAAAAAAAAAAAAAACYAgAAZHJzL2Rv&#10;d25yZXYueG1sUEsFBgAAAAAEAAQA9QAAAIgDAAAAAA==&#10;" path="m249,r,135l,135,,285r249,l249,420,695,210,249,xe" filled="f" strokecolor="#036">
                    <v:path arrowok="t" o:connecttype="custom" o:connectlocs="249,99;249,234;0,234;0,384;249,384;249,519;695,309;249,99" o:connectangles="0,0,0,0,0,0,0,0"/>
                  </v:shape>
                </v:group>
                <w10:wrap anchorx="page"/>
              </v:group>
            </w:pict>
          </mc:Fallback>
        </mc:AlternateContent>
      </w:r>
      <w:r w:rsidR="009D1155">
        <w:rPr>
          <w:noProof/>
          <w:lang w:val="en-GB" w:eastAsia="en-GB"/>
        </w:rPr>
        <mc:AlternateContent>
          <mc:Choice Requires="wpg">
            <w:drawing>
              <wp:anchor distT="0" distB="0" distL="114300" distR="114300" simplePos="0" relativeHeight="251659776" behindDoc="1" locked="0" layoutInCell="1" allowOverlap="1" wp14:anchorId="34D09681" wp14:editId="412AB3BF">
                <wp:simplePos x="0" y="0"/>
                <wp:positionH relativeFrom="page">
                  <wp:posOffset>5801995</wp:posOffset>
                </wp:positionH>
                <wp:positionV relativeFrom="paragraph">
                  <wp:posOffset>336550</wp:posOffset>
                </wp:positionV>
                <wp:extent cx="676275" cy="266700"/>
                <wp:effectExtent l="10795" t="5715" r="8255" b="13335"/>
                <wp:wrapNone/>
                <wp:docPr id="105"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275" cy="266700"/>
                          <a:chOff x="9137" y="-1791"/>
                          <a:chExt cx="1065" cy="420"/>
                        </a:xfrm>
                      </wpg:grpSpPr>
                      <wps:wsp>
                        <wps:cNvPr id="106" name="Freeform 97"/>
                        <wps:cNvSpPr>
                          <a:spLocks/>
                        </wps:cNvSpPr>
                        <wps:spPr bwMode="auto">
                          <a:xfrm>
                            <a:off x="9137" y="-1791"/>
                            <a:ext cx="1065" cy="420"/>
                          </a:xfrm>
                          <a:custGeom>
                            <a:avLst/>
                            <a:gdLst>
                              <a:gd name="T0" fmla="+- 0 9137 9137"/>
                              <a:gd name="T1" fmla="*/ T0 w 1065"/>
                              <a:gd name="T2" fmla="+- 0 -1371 -1791"/>
                              <a:gd name="T3" fmla="*/ -1371 h 420"/>
                              <a:gd name="T4" fmla="+- 0 10202 9137"/>
                              <a:gd name="T5" fmla="*/ T4 w 1065"/>
                              <a:gd name="T6" fmla="+- 0 -1371 -1791"/>
                              <a:gd name="T7" fmla="*/ -1371 h 420"/>
                              <a:gd name="T8" fmla="+- 0 10202 9137"/>
                              <a:gd name="T9" fmla="*/ T8 w 1065"/>
                              <a:gd name="T10" fmla="+- 0 -1791 -1791"/>
                              <a:gd name="T11" fmla="*/ -1791 h 420"/>
                              <a:gd name="T12" fmla="+- 0 9137 9137"/>
                              <a:gd name="T13" fmla="*/ T12 w 1065"/>
                              <a:gd name="T14" fmla="+- 0 -1791 -1791"/>
                              <a:gd name="T15" fmla="*/ -1791 h 420"/>
                              <a:gd name="T16" fmla="+- 0 9137 9137"/>
                              <a:gd name="T17" fmla="*/ T16 w 1065"/>
                              <a:gd name="T18" fmla="+- 0 -1371 -1791"/>
                              <a:gd name="T19" fmla="*/ -1371 h 420"/>
                            </a:gdLst>
                            <a:ahLst/>
                            <a:cxnLst>
                              <a:cxn ang="0">
                                <a:pos x="T1" y="T3"/>
                              </a:cxn>
                              <a:cxn ang="0">
                                <a:pos x="T5" y="T7"/>
                              </a:cxn>
                              <a:cxn ang="0">
                                <a:pos x="T9" y="T11"/>
                              </a:cxn>
                              <a:cxn ang="0">
                                <a:pos x="T13" y="T15"/>
                              </a:cxn>
                              <a:cxn ang="0">
                                <a:pos x="T17" y="T19"/>
                              </a:cxn>
                            </a:cxnLst>
                            <a:rect l="0" t="0" r="r" b="b"/>
                            <a:pathLst>
                              <a:path w="1065" h="420">
                                <a:moveTo>
                                  <a:pt x="0" y="420"/>
                                </a:moveTo>
                                <a:lnTo>
                                  <a:pt x="1065" y="420"/>
                                </a:lnTo>
                                <a:lnTo>
                                  <a:pt x="1065" y="0"/>
                                </a:lnTo>
                                <a:lnTo>
                                  <a:pt x="0" y="0"/>
                                </a:lnTo>
                                <a:lnTo>
                                  <a:pt x="0" y="420"/>
                                </a:lnTo>
                                <a:close/>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8255957" id="Group 96" o:spid="_x0000_s1026" style="position:absolute;margin-left:456.85pt;margin-top:26.5pt;width:53.25pt;height:21pt;z-index:-251656704;mso-position-horizontal-relative:page" coordorigin="9137,-1791" coordsize="1065,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">
                <v:shape id="Freeform 97" o:spid="_x0000_s1027" style="position:absolute;left:9137;top:-1791;width:1065;height:420;visibility:visible;mso-wrap-style:square;v-text-anchor:top" coordsize="106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K8ZsIA&#10;AADcAAAADwAAAGRycy9kb3ducmV2LnhtbERPPWvDMBDdA/0P4gpZQiM3gxvcKKEtBLwVpwGvh3W1&#10;TK2TkeTY6a+vCoFs93iftzvMthcX8qFzrOB5nYEgbpzuuFVw/jo+bUGEiKyxd0wKrhTgsH9Y7LDQ&#10;buKKLqfYihTCoUAFJsahkDI0hiyGtRuIE/ftvMWYoG+l9jilcNvLTZbl0mLHqcHgQB+Gmp/TaBX4&#10;qR5fVp919Vue87Kyhsf3vlZq+Ti/vYKINMe7+OYudZqf5fD/TLp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YrxmwgAAANwAAAAPAAAAAAAAAAAAAAAAAJgCAABkcnMvZG93&#10;bnJldi54bWxQSwUGAAAAAAQABAD1AAAAhwMAAAAA&#10;" path="m,420r1065,l1065,,,,,420xe" filled="f" strokecolor="red">
                  <v:path arrowok="t" o:connecttype="custom" o:connectlocs="0,-1371;1065,-1371;1065,-1791;0,-1791;0,-1371" o:connectangles="0,0,0,0,0"/>
                </v:shape>
                <w10:wrap anchorx="page"/>
              </v:group>
            </w:pict>
          </mc:Fallback>
        </mc:AlternateContent>
      </w:r>
      <w:r w:rsidR="009D1155">
        <w:rPr>
          <w:noProof/>
          <w:lang w:val="en-GB" w:eastAsia="en-GB"/>
        </w:rPr>
        <mc:AlternateContent>
          <mc:Choice Requires="wpg">
            <w:drawing>
              <wp:anchor distT="0" distB="0" distL="114300" distR="114300" simplePos="0" relativeHeight="251651584" behindDoc="1" locked="0" layoutInCell="1" allowOverlap="1" wp14:anchorId="1E3E7AE9" wp14:editId="5DFDEBEC">
                <wp:simplePos x="0" y="0"/>
                <wp:positionH relativeFrom="page">
                  <wp:posOffset>4224020</wp:posOffset>
                </wp:positionH>
                <wp:positionV relativeFrom="paragraph">
                  <wp:posOffset>74295</wp:posOffset>
                </wp:positionV>
                <wp:extent cx="909955" cy="724535"/>
                <wp:effectExtent l="13970" t="5715" r="9525" b="12700"/>
                <wp:wrapNone/>
                <wp:docPr id="109"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6652" y="-2151"/>
                          <a:chExt cx="1433" cy="1141"/>
                        </a:xfrm>
                      </wpg:grpSpPr>
                      <wps:wsp>
                        <wps:cNvPr id="110" name="Freeform 101"/>
                        <wps:cNvSpPr>
                          <a:spLocks/>
                        </wps:cNvSpPr>
                        <wps:spPr bwMode="auto">
                          <a:xfrm>
                            <a:off x="6652" y="-2151"/>
                            <a:ext cx="1433" cy="1141"/>
                          </a:xfrm>
                          <a:custGeom>
                            <a:avLst/>
                            <a:gdLst>
                              <a:gd name="T0" fmla="+- 0 6652 6652"/>
                              <a:gd name="T1" fmla="*/ T0 w 1433"/>
                              <a:gd name="T2" fmla="+- 0 -1010 -2151"/>
                              <a:gd name="T3" fmla="*/ -1010 h 1141"/>
                              <a:gd name="T4" fmla="+- 0 8085 6652"/>
                              <a:gd name="T5" fmla="*/ T4 w 1433"/>
                              <a:gd name="T6" fmla="+- 0 -1010 -2151"/>
                              <a:gd name="T7" fmla="*/ -1010 h 1141"/>
                              <a:gd name="T8" fmla="+- 0 8085 6652"/>
                              <a:gd name="T9" fmla="*/ T8 w 1433"/>
                              <a:gd name="T10" fmla="+- 0 -2151 -2151"/>
                              <a:gd name="T11" fmla="*/ -2151 h 1141"/>
                              <a:gd name="T12" fmla="+- 0 6652 6652"/>
                              <a:gd name="T13" fmla="*/ T12 w 1433"/>
                              <a:gd name="T14" fmla="+- 0 -2151 -2151"/>
                              <a:gd name="T15" fmla="*/ -2151 h 1141"/>
                              <a:gd name="T16" fmla="+- 0 6652 6652"/>
                              <a:gd name="T17" fmla="*/ T16 w 1433"/>
                              <a:gd name="T18" fmla="+- 0 -1010 -2151"/>
                              <a:gd name="T19" fmla="*/ -1010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2D40B31" id="Group 100" o:spid="_x0000_s1026" style="position:absolute;margin-left:332.6pt;margin-top:5.85pt;width:71.65pt;height:57.05pt;z-index:-251664896;mso-position-horizontal-relative:page" coordorigin="6652,-2151"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">
                <v:shape id="Freeform 101" o:spid="_x0000_s1027" style="position:absolute;left:6652;top:-2151;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Wdx8IA&#10;AADcAAAADwAAAGRycy9kb3ducmV2LnhtbESPMW8CMQyF90r8h8hI3UqODlV1EFBpQWUtdOhoXczl&#10;4OJEl8Cl/x4PlbrZes/vfV6ui+/VjYbUBTYwn1WgiJtgO24NfB93T6+gUka22AcmA7+UYL2aPCyx&#10;tmHkL7odcqskhFONBlzOsdY6NY48plmIxKKdwuAxyzq02g44Srjv9XNVvWiPHUuDw0jvjprL4eoN&#10;/Gw3boMlnrF8xM9jP26j58qYx2l5W4DKVPK/+e96bwV/LvjyjEy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1Z3HwgAAANwAAAAPAAAAAAAAAAAAAAAAAJgCAABkcnMvZG93&#10;bnJldi54bWxQSwUGAAAAAAQABAD1AAAAhwMAAAAA&#10;" path="m,1141r1433,l1433,,,,,1141xe" filled="f">
                  <v:path arrowok="t" o:connecttype="custom" o:connectlocs="0,-1010;1433,-1010;1433,-2151;0,-2151;0,-1010" o:connectangles="0,0,0,0,0"/>
                </v:shape>
                <w10:wrap anchorx="page"/>
              </v:group>
            </w:pict>
          </mc:Fallback>
        </mc:AlternateContent>
      </w:r>
      <w:r w:rsidR="009D1155">
        <w:rPr>
          <w:noProof/>
          <w:lang w:val="en-GB" w:eastAsia="en-GB"/>
        </w:rPr>
        <mc:AlternateContent>
          <mc:Choice Requires="wpg">
            <w:drawing>
              <wp:anchor distT="0" distB="0" distL="114300" distR="114300" simplePos="0" relativeHeight="251650560" behindDoc="1" locked="0" layoutInCell="1" allowOverlap="1" wp14:anchorId="7150AE2C" wp14:editId="3F36CE56">
                <wp:simplePos x="0" y="0"/>
                <wp:positionH relativeFrom="page">
                  <wp:posOffset>2685415</wp:posOffset>
                </wp:positionH>
                <wp:positionV relativeFrom="paragraph">
                  <wp:posOffset>74930</wp:posOffset>
                </wp:positionV>
                <wp:extent cx="909955" cy="724535"/>
                <wp:effectExtent l="8890" t="5715" r="5080" b="12700"/>
                <wp:wrapNone/>
                <wp:docPr id="111"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4229" y="-2151"/>
                          <a:chExt cx="1433" cy="1141"/>
                        </a:xfrm>
                      </wpg:grpSpPr>
                      <wps:wsp>
                        <wps:cNvPr id="112" name="Freeform 103"/>
                        <wps:cNvSpPr>
                          <a:spLocks/>
                        </wps:cNvSpPr>
                        <wps:spPr bwMode="auto">
                          <a:xfrm>
                            <a:off x="4229" y="-2151"/>
                            <a:ext cx="1433" cy="1141"/>
                          </a:xfrm>
                          <a:custGeom>
                            <a:avLst/>
                            <a:gdLst>
                              <a:gd name="T0" fmla="+- 0 4229 4229"/>
                              <a:gd name="T1" fmla="*/ T0 w 1433"/>
                              <a:gd name="T2" fmla="+- 0 -1010 -2151"/>
                              <a:gd name="T3" fmla="*/ -1010 h 1141"/>
                              <a:gd name="T4" fmla="+- 0 5662 4229"/>
                              <a:gd name="T5" fmla="*/ T4 w 1433"/>
                              <a:gd name="T6" fmla="+- 0 -1010 -2151"/>
                              <a:gd name="T7" fmla="*/ -1010 h 1141"/>
                              <a:gd name="T8" fmla="+- 0 5662 4229"/>
                              <a:gd name="T9" fmla="*/ T8 w 1433"/>
                              <a:gd name="T10" fmla="+- 0 -2151 -2151"/>
                              <a:gd name="T11" fmla="*/ -2151 h 1141"/>
                              <a:gd name="T12" fmla="+- 0 4229 4229"/>
                              <a:gd name="T13" fmla="*/ T12 w 1433"/>
                              <a:gd name="T14" fmla="+- 0 -2151 -2151"/>
                              <a:gd name="T15" fmla="*/ -2151 h 1141"/>
                              <a:gd name="T16" fmla="+- 0 4229 4229"/>
                              <a:gd name="T17" fmla="*/ T16 w 1433"/>
                              <a:gd name="T18" fmla="+- 0 -1010 -2151"/>
                              <a:gd name="T19" fmla="*/ -1010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39A77B9" id="Group 102" o:spid="_x0000_s1026" style="position:absolute;margin-left:211.45pt;margin-top:5.9pt;width:71.65pt;height:57.05pt;z-index:-251665920;mso-position-horizontal-relative:page" coordorigin="4229,-2151"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">
                <v:shape id="Freeform 103" o:spid="_x0000_s1027" style="position:absolute;left:4229;top:-2151;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umK8AA&#10;AADcAAAADwAAAGRycy9kb3ducmV2LnhtbERPPW/CMBDdK/U/WFepW+PAUFUBExGgatcCA+MpPuJA&#10;fLZiQ9x/X1eq1O2e3uct62QHcacx9I4VzIoSBHHrdM+dguPh/eUNRIjIGgfHpOCbAtSrx4clVtpN&#10;/EX3fexEDuFQoQITo6+kDK0hi6FwnjhzZzdajBmOndQjTjncDnJelq/SYs+5waCnjaH2ur9ZBadd&#10;YxpM/oJp6z8Ow7Tzlkulnp/SegEiUor/4j/3p87zZ3P4fSZfIF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0umK8AAAADcAAAADwAAAAAAAAAAAAAAAACYAgAAZHJzL2Rvd25y&#10;ZXYueG1sUEsFBgAAAAAEAAQA9QAAAIUDAAAAAA==&#10;" path="m,1141r1433,l1433,,,,,1141xe" filled="f">
                  <v:path arrowok="t" o:connecttype="custom" o:connectlocs="0,-1010;1433,-1010;1433,-2151;0,-2151;0,-1010" o:connectangles="0,0,0,0,0"/>
                </v:shape>
                <w10:wrap anchorx="page"/>
              </v:group>
            </w:pict>
          </mc:Fallback>
        </mc:AlternateContent>
      </w:r>
      <w:r w:rsidR="009D1155">
        <w:rPr>
          <w:noProof/>
          <w:lang w:val="en-GB" w:eastAsia="en-GB"/>
        </w:rPr>
        <mc:AlternateContent>
          <mc:Choice Requires="wpg">
            <w:drawing>
              <wp:anchor distT="0" distB="0" distL="114300" distR="114300" simplePos="0" relativeHeight="251649536" behindDoc="1" locked="0" layoutInCell="1" allowOverlap="1" wp14:anchorId="349698ED" wp14:editId="10759437">
                <wp:simplePos x="0" y="0"/>
                <wp:positionH relativeFrom="page">
                  <wp:posOffset>1133475</wp:posOffset>
                </wp:positionH>
                <wp:positionV relativeFrom="paragraph">
                  <wp:posOffset>64770</wp:posOffset>
                </wp:positionV>
                <wp:extent cx="909955" cy="724535"/>
                <wp:effectExtent l="9525" t="5715" r="13970" b="12700"/>
                <wp:wrapNone/>
                <wp:docPr id="113"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1770" y="-2151"/>
                          <a:chExt cx="1433" cy="1141"/>
                        </a:xfrm>
                      </wpg:grpSpPr>
                      <wps:wsp>
                        <wps:cNvPr id="114" name="Freeform 105"/>
                        <wps:cNvSpPr>
                          <a:spLocks/>
                        </wps:cNvSpPr>
                        <wps:spPr bwMode="auto">
                          <a:xfrm>
                            <a:off x="1770" y="-2151"/>
                            <a:ext cx="1433" cy="1141"/>
                          </a:xfrm>
                          <a:custGeom>
                            <a:avLst/>
                            <a:gdLst>
                              <a:gd name="T0" fmla="+- 0 1770 1770"/>
                              <a:gd name="T1" fmla="*/ T0 w 1433"/>
                              <a:gd name="T2" fmla="+- 0 -1010 -2151"/>
                              <a:gd name="T3" fmla="*/ -1010 h 1141"/>
                              <a:gd name="T4" fmla="+- 0 3203 1770"/>
                              <a:gd name="T5" fmla="*/ T4 w 1433"/>
                              <a:gd name="T6" fmla="+- 0 -1010 -2151"/>
                              <a:gd name="T7" fmla="*/ -1010 h 1141"/>
                              <a:gd name="T8" fmla="+- 0 3203 1770"/>
                              <a:gd name="T9" fmla="*/ T8 w 1433"/>
                              <a:gd name="T10" fmla="+- 0 -2151 -2151"/>
                              <a:gd name="T11" fmla="*/ -2151 h 1141"/>
                              <a:gd name="T12" fmla="+- 0 1770 1770"/>
                              <a:gd name="T13" fmla="*/ T12 w 1433"/>
                              <a:gd name="T14" fmla="+- 0 -2151 -2151"/>
                              <a:gd name="T15" fmla="*/ -2151 h 1141"/>
                              <a:gd name="T16" fmla="+- 0 1770 1770"/>
                              <a:gd name="T17" fmla="*/ T16 w 1433"/>
                              <a:gd name="T18" fmla="+- 0 -1010 -2151"/>
                              <a:gd name="T19" fmla="*/ -1010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9B957AB" id="Group 104" o:spid="_x0000_s1026" style="position:absolute;margin-left:89.25pt;margin-top:5.1pt;width:71.65pt;height:57.05pt;z-index:-251666944;mso-position-horizontal-relative:page" coordorigin="1770,-2151"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">
                <v:shape id="Freeform 105" o:spid="_x0000_s1027" style="position:absolute;left:1770;top:-2151;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bxL8A&#10;AADcAAAADwAAAGRycy9kb3ducmV2LnhtbERPS2sCMRC+F/wPYQRvNWsRKVujqFXs1cfB47CZbrbd&#10;TMImuvHfN4LQ23x8z5kvk23FjbrQOFYwGRcgiCunG64VnE+713cQISJrbB2TgjsFWC4GL3Mstev5&#10;QLdjrEUO4VCiAhOjL6UMlSGLYew8cea+XWcxZtjVUnfY53DbyreimEmLDecGg542hqrf49UquGzX&#10;Zo3J/2D69PtT22+95UKp0TCtPkBESvFf/HR/6Tx/MoXHM/kCuf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H7pvEvwAAANwAAAAPAAAAAAAAAAAAAAAAAJgCAABkcnMvZG93bnJl&#10;di54bWxQSwUGAAAAAAQABAD1AAAAhAMAAAAA&#10;" path="m,1141r1433,l1433,,,,,1141xe" filled="f">
                  <v:path arrowok="t" o:connecttype="custom" o:connectlocs="0,-1010;1433,-1010;1433,-2151;0,-2151;0,-1010" o:connectangles="0,0,0,0,0"/>
                </v:shape>
                <w10:wrap anchorx="page"/>
              </v:group>
            </w:pict>
          </mc:Fallback>
        </mc:AlternateContent>
      </w:r>
    </w:p>
    <w:p w14:paraId="695576E1" w14:textId="77777777" w:rsidR="00015D47" w:rsidRPr="00984CD6" w:rsidRDefault="00015D47">
      <w:pPr>
        <w:spacing w:after="0"/>
        <w:sectPr w:rsidR="00015D47" w:rsidRPr="00984CD6">
          <w:pgSz w:w="11920" w:h="16860"/>
          <w:pgMar w:top="1540" w:right="1680" w:bottom="960" w:left="1680" w:header="743" w:footer="771" w:gutter="0"/>
          <w:cols w:space="720"/>
        </w:sectPr>
      </w:pPr>
    </w:p>
    <w:p w14:paraId="0EBE8157" w14:textId="77777777" w:rsidR="00015D47" w:rsidRPr="00D15B97" w:rsidRDefault="0026255B">
      <w:pPr>
        <w:spacing w:before="40" w:after="0" w:line="240" w:lineRule="auto"/>
        <w:ind w:left="310" w:right="48"/>
        <w:jc w:val="center"/>
        <w:rPr>
          <w:rFonts w:ascii="Arial" w:eastAsia="Arial" w:hAnsi="Arial" w:cs="Arial"/>
          <w:sz w:val="15"/>
          <w:szCs w:val="15"/>
        </w:rPr>
      </w:pPr>
      <w:r w:rsidRPr="00D15B97">
        <w:rPr>
          <w:rFonts w:ascii="Arial" w:eastAsia="Arial" w:hAnsi="Arial" w:cs="Arial"/>
          <w:b/>
          <w:spacing w:val="-1"/>
          <w:sz w:val="15"/>
          <w:szCs w:val="15"/>
        </w:rPr>
        <w:lastRenderedPageBreak/>
        <w:t>U</w:t>
      </w:r>
      <w:r w:rsidRPr="00D15B97">
        <w:rPr>
          <w:rFonts w:ascii="Arial" w:eastAsia="Arial" w:hAnsi="Arial" w:cs="Arial"/>
          <w:b/>
          <w:spacing w:val="1"/>
          <w:sz w:val="15"/>
          <w:szCs w:val="15"/>
        </w:rPr>
        <w:t>s</w:t>
      </w:r>
      <w:r w:rsidRPr="00D15B97">
        <w:rPr>
          <w:rFonts w:ascii="Arial" w:eastAsia="Arial" w:hAnsi="Arial" w:cs="Arial"/>
          <w:b/>
          <w:spacing w:val="-1"/>
          <w:sz w:val="15"/>
          <w:szCs w:val="15"/>
        </w:rPr>
        <w:t>e</w:t>
      </w:r>
      <w:r w:rsidRPr="00D15B97">
        <w:rPr>
          <w:rFonts w:ascii="Arial" w:eastAsia="Arial" w:hAnsi="Arial" w:cs="Arial"/>
          <w:b/>
          <w:sz w:val="15"/>
          <w:szCs w:val="15"/>
        </w:rPr>
        <w:t xml:space="preserve">r </w:t>
      </w:r>
      <w:r w:rsidRPr="00D15B97">
        <w:rPr>
          <w:rFonts w:ascii="Arial" w:eastAsia="Arial" w:hAnsi="Arial" w:cs="Arial"/>
          <w:spacing w:val="-1"/>
          <w:sz w:val="15"/>
          <w:szCs w:val="15"/>
        </w:rPr>
        <w:t>o</w:t>
      </w:r>
      <w:r w:rsidRPr="00D15B97">
        <w:rPr>
          <w:rFonts w:ascii="Arial" w:eastAsia="Arial" w:hAnsi="Arial" w:cs="Arial"/>
          <w:sz w:val="15"/>
          <w:szCs w:val="15"/>
        </w:rPr>
        <w:t xml:space="preserve">r </w:t>
      </w:r>
      <w:r w:rsidRPr="00D15B97">
        <w:rPr>
          <w:rFonts w:ascii="Arial" w:eastAsia="Arial" w:hAnsi="Arial" w:cs="Arial"/>
          <w:b/>
          <w:spacing w:val="-1"/>
          <w:sz w:val="15"/>
          <w:szCs w:val="15"/>
        </w:rPr>
        <w:t>DN</w:t>
      </w:r>
      <w:r w:rsidRPr="00D15B97">
        <w:rPr>
          <w:rFonts w:ascii="Arial" w:eastAsia="Arial" w:hAnsi="Arial" w:cs="Arial"/>
          <w:b/>
          <w:sz w:val="15"/>
          <w:szCs w:val="15"/>
        </w:rPr>
        <w:t>O</w:t>
      </w:r>
    </w:p>
    <w:p w14:paraId="3D7493CA" w14:textId="77777777" w:rsidR="00015D47" w:rsidRPr="00D15B97" w:rsidRDefault="005933CA">
      <w:pPr>
        <w:spacing w:before="5" w:after="0" w:line="182" w:lineRule="exact"/>
        <w:ind w:left="229" w:right="-34" w:firstLine="1"/>
        <w:jc w:val="center"/>
        <w:rPr>
          <w:rFonts w:ascii="Arial" w:eastAsia="Arial" w:hAnsi="Arial" w:cs="Arial"/>
          <w:sz w:val="15"/>
          <w:szCs w:val="15"/>
        </w:rPr>
      </w:pPr>
      <w:r w:rsidRPr="00D15B97">
        <w:rPr>
          <w:noProof/>
          <w:sz w:val="15"/>
          <w:szCs w:val="15"/>
          <w:lang w:val="en-GB" w:eastAsia="en-GB"/>
        </w:rPr>
        <mc:AlternateContent>
          <mc:Choice Requires="wpg">
            <w:drawing>
              <wp:anchor distT="0" distB="0" distL="114300" distR="114300" simplePos="0" relativeHeight="251656704" behindDoc="1" locked="0" layoutInCell="1" allowOverlap="1" wp14:anchorId="09C3CCD6" wp14:editId="3795F2D4">
                <wp:simplePos x="0" y="0"/>
                <wp:positionH relativeFrom="page">
                  <wp:posOffset>2133600</wp:posOffset>
                </wp:positionH>
                <wp:positionV relativeFrom="paragraph">
                  <wp:posOffset>57785</wp:posOffset>
                </wp:positionV>
                <wp:extent cx="450850" cy="276225"/>
                <wp:effectExtent l="0" t="10160" r="15875" b="8890"/>
                <wp:wrapNone/>
                <wp:docPr id="125"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3360" y="91"/>
                          <a:chExt cx="710" cy="435"/>
                        </a:xfrm>
                      </wpg:grpSpPr>
                      <wpg:grpSp>
                        <wpg:cNvPr id="126" name="Group 119"/>
                        <wpg:cNvGrpSpPr>
                          <a:grpSpLocks/>
                        </wpg:cNvGrpSpPr>
                        <wpg:grpSpPr bwMode="auto">
                          <a:xfrm>
                            <a:off x="3368" y="99"/>
                            <a:ext cx="695" cy="420"/>
                            <a:chOff x="3368" y="99"/>
                            <a:chExt cx="695" cy="420"/>
                          </a:xfrm>
                        </wpg:grpSpPr>
                        <wps:wsp>
                          <wps:cNvPr id="127" name="Freeform 120"/>
                          <wps:cNvSpPr>
                            <a:spLocks/>
                          </wps:cNvSpPr>
                          <wps:spPr bwMode="auto">
                            <a:xfrm>
                              <a:off x="3368" y="99"/>
                              <a:ext cx="695" cy="420"/>
                            </a:xfrm>
                            <a:custGeom>
                              <a:avLst/>
                              <a:gdLst>
                                <a:gd name="T0" fmla="+- 0 3617 3368"/>
                                <a:gd name="T1" fmla="*/ T0 w 695"/>
                                <a:gd name="T2" fmla="+- 0 99 99"/>
                                <a:gd name="T3" fmla="*/ 99 h 420"/>
                                <a:gd name="T4" fmla="+- 0 3617 3368"/>
                                <a:gd name="T5" fmla="*/ T4 w 695"/>
                                <a:gd name="T6" fmla="+- 0 234 99"/>
                                <a:gd name="T7" fmla="*/ 234 h 420"/>
                                <a:gd name="T8" fmla="+- 0 3368 3368"/>
                                <a:gd name="T9" fmla="*/ T8 w 695"/>
                                <a:gd name="T10" fmla="+- 0 234 99"/>
                                <a:gd name="T11" fmla="*/ 234 h 420"/>
                                <a:gd name="T12" fmla="+- 0 3368 3368"/>
                                <a:gd name="T13" fmla="*/ T12 w 695"/>
                                <a:gd name="T14" fmla="+- 0 384 99"/>
                                <a:gd name="T15" fmla="*/ 384 h 420"/>
                                <a:gd name="T16" fmla="+- 0 3617 3368"/>
                                <a:gd name="T17" fmla="*/ T16 w 695"/>
                                <a:gd name="T18" fmla="+- 0 384 99"/>
                                <a:gd name="T19" fmla="*/ 384 h 420"/>
                                <a:gd name="T20" fmla="+- 0 3617 3368"/>
                                <a:gd name="T21" fmla="*/ T20 w 695"/>
                                <a:gd name="T22" fmla="+- 0 519 99"/>
                                <a:gd name="T23" fmla="*/ 519 h 420"/>
                                <a:gd name="T24" fmla="+- 0 4063 3368"/>
                                <a:gd name="T25" fmla="*/ T24 w 695"/>
                                <a:gd name="T26" fmla="+- 0 309 99"/>
                                <a:gd name="T27" fmla="*/ 309 h 420"/>
                                <a:gd name="T28" fmla="+- 0 3617 3368"/>
                                <a:gd name="T29" fmla="*/ T28 w 695"/>
                                <a:gd name="T30" fmla="+- 0 99 99"/>
                                <a:gd name="T31" fmla="*/ 99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 name="Group 117"/>
                        <wpg:cNvGrpSpPr>
                          <a:grpSpLocks/>
                        </wpg:cNvGrpSpPr>
                        <wpg:grpSpPr bwMode="auto">
                          <a:xfrm>
                            <a:off x="3368" y="99"/>
                            <a:ext cx="695" cy="420"/>
                            <a:chOff x="3368" y="99"/>
                            <a:chExt cx="695" cy="420"/>
                          </a:xfrm>
                        </wpg:grpSpPr>
                        <wps:wsp>
                          <wps:cNvPr id="129" name="Freeform 118"/>
                          <wps:cNvSpPr>
                            <a:spLocks/>
                          </wps:cNvSpPr>
                          <wps:spPr bwMode="auto">
                            <a:xfrm>
                              <a:off x="3368" y="99"/>
                              <a:ext cx="695" cy="420"/>
                            </a:xfrm>
                            <a:custGeom>
                              <a:avLst/>
                              <a:gdLst>
                                <a:gd name="T0" fmla="+- 0 3617 3368"/>
                                <a:gd name="T1" fmla="*/ T0 w 695"/>
                                <a:gd name="T2" fmla="+- 0 99 99"/>
                                <a:gd name="T3" fmla="*/ 99 h 420"/>
                                <a:gd name="T4" fmla="+- 0 3617 3368"/>
                                <a:gd name="T5" fmla="*/ T4 w 695"/>
                                <a:gd name="T6" fmla="+- 0 234 99"/>
                                <a:gd name="T7" fmla="*/ 234 h 420"/>
                                <a:gd name="T8" fmla="+- 0 3368 3368"/>
                                <a:gd name="T9" fmla="*/ T8 w 695"/>
                                <a:gd name="T10" fmla="+- 0 234 99"/>
                                <a:gd name="T11" fmla="*/ 234 h 420"/>
                                <a:gd name="T12" fmla="+- 0 3368 3368"/>
                                <a:gd name="T13" fmla="*/ T12 w 695"/>
                                <a:gd name="T14" fmla="+- 0 384 99"/>
                                <a:gd name="T15" fmla="*/ 384 h 420"/>
                                <a:gd name="T16" fmla="+- 0 3617 3368"/>
                                <a:gd name="T17" fmla="*/ T16 w 695"/>
                                <a:gd name="T18" fmla="+- 0 384 99"/>
                                <a:gd name="T19" fmla="*/ 384 h 420"/>
                                <a:gd name="T20" fmla="+- 0 3617 3368"/>
                                <a:gd name="T21" fmla="*/ T20 w 695"/>
                                <a:gd name="T22" fmla="+- 0 519 99"/>
                                <a:gd name="T23" fmla="*/ 519 h 420"/>
                                <a:gd name="T24" fmla="+- 0 4063 3368"/>
                                <a:gd name="T25" fmla="*/ T24 w 695"/>
                                <a:gd name="T26" fmla="+- 0 309 99"/>
                                <a:gd name="T27" fmla="*/ 309 h 420"/>
                                <a:gd name="T28" fmla="+- 0 3617 3368"/>
                                <a:gd name="T29" fmla="*/ T28 w 695"/>
                                <a:gd name="T30" fmla="+- 0 99 99"/>
                                <a:gd name="T31" fmla="*/ 99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close/>
                                </a:path>
                              </a:pathLst>
                            </a:custGeom>
                            <a:noFill/>
                            <a:ln w="9525">
                              <a:solidFill>
                                <a:srgbClr val="0033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A9F93CE" id="Group 116" o:spid="_x0000_s1026" style="position:absolute;margin-left:168pt;margin-top:4.55pt;width:35.5pt;height:21.75pt;z-index:-251659776;mso-position-horizontal-relative:page" coordorigin="3360,91"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">
                <v:group id="Group 119" o:spid="_x0000_s1027" style="position:absolute;left:3368;top:99;width:695;height:420" coordorigin="3368,99"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shape id="Freeform 120" o:spid="_x0000_s1028" style="position:absolute;left:3368;top:99;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jAK8YA&#10;AADcAAAADwAAAGRycy9kb3ducmV2LnhtbESPQWvCQBCF74L/YRmhN7MxBW3TrNIWKoUgoakHexuy&#10;YxLMzobsqum/7xYEbzO89715k21G04kLDa61rGARxSCIK6tbrhXsvz/mTyCcR9bYWSYFv+Rgs55O&#10;Mky1vfIXXUpfixDCLkUFjfd9KqWrGjLoItsTB+1oB4M+rEMt9YDXEG46mcTxUhpsOVxosKf3hqpT&#10;eTahBrvnt+VjgfIoi13+kyeH3TZR6mE2vr6A8DT6u/lGf+rAJSv4fyZM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ujAK8YAAADcAAAADwAAAAAAAAAAAAAAAACYAgAAZHJz&#10;L2Rvd25yZXYueG1sUEsFBgAAAAAEAAQA9QAAAIsDAAAAAA==&#10;" path="m249,r,135l,135,,285r249,l249,420,695,210,249,e" fillcolor="#9cf" stroked="f">
                    <v:path arrowok="t" o:connecttype="custom" o:connectlocs="249,99;249,234;0,234;0,384;249,384;249,519;695,309;249,99" o:connectangles="0,0,0,0,0,0,0,0"/>
                  </v:shape>
                </v:group>
                <v:group id="Group 117" o:spid="_x0000_s1029" style="position:absolute;left:3368;top:99;width:695;height:420" coordorigin="3368,99"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Freeform 118" o:spid="_x0000_s1030" style="position:absolute;left:3368;top:99;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MacMA&#10;AADcAAAADwAAAGRycy9kb3ducmV2LnhtbERPTWvCQBC9F/wPywje6saAUlNXUWupPaqV9jhkx2Qx&#10;O5tmVxP99d1Cobd5vM+ZLTpbiSs13jhWMBomIIhzpw0XCj4Or49PIHxA1lg5JgU38rCY9x5mmGnX&#10;8o6u+1CIGMI+QwVlCHUmpc9LsuiHriaO3Mk1FkOETSF1g20Mt5VMk2QiLRqODSXWtC4pP+8vVsH2&#10;i/jlaDamvR937+n36nOc3N+UGvS75TOIQF34F/+5tzrOT6fw+0y8QM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MacMAAADcAAAADwAAAAAAAAAAAAAAAACYAgAAZHJzL2Rv&#10;d25yZXYueG1sUEsFBgAAAAAEAAQA9QAAAIgDAAAAAA==&#10;" path="m249,r,135l,135,,285r249,l249,420,695,210,249,xe" filled="f" strokecolor="#036">
                    <v:path arrowok="t" o:connecttype="custom" o:connectlocs="249,99;249,234;0,234;0,384;249,384;249,519;695,309;249,99" o:connectangles="0,0,0,0,0,0,0,0"/>
                  </v:shape>
                </v:group>
                <w10:wrap anchorx="page"/>
              </v:group>
            </w:pict>
          </mc:Fallback>
        </mc:AlternateContent>
      </w:r>
      <w:proofErr w:type="gramStart"/>
      <w:r w:rsidR="0026255B" w:rsidRPr="00D15B97">
        <w:rPr>
          <w:rFonts w:ascii="Arial" w:eastAsia="Arial" w:hAnsi="Arial" w:cs="Arial"/>
          <w:spacing w:val="-1"/>
          <w:sz w:val="15"/>
          <w:szCs w:val="15"/>
        </w:rPr>
        <w:t>ra</w:t>
      </w:r>
      <w:r w:rsidR="0026255B" w:rsidRPr="00D15B97">
        <w:rPr>
          <w:rFonts w:ascii="Arial" w:eastAsia="Arial" w:hAnsi="Arial" w:cs="Arial"/>
          <w:sz w:val="15"/>
          <w:szCs w:val="15"/>
        </w:rPr>
        <w:t>i</w:t>
      </w:r>
      <w:r w:rsidR="0026255B" w:rsidRPr="00D15B97">
        <w:rPr>
          <w:rFonts w:ascii="Arial" w:eastAsia="Arial" w:hAnsi="Arial" w:cs="Arial"/>
          <w:spacing w:val="1"/>
          <w:sz w:val="15"/>
          <w:szCs w:val="15"/>
        </w:rPr>
        <w:t>s</w:t>
      </w:r>
      <w:r w:rsidR="0026255B" w:rsidRPr="00D15B97">
        <w:rPr>
          <w:rFonts w:ascii="Arial" w:eastAsia="Arial" w:hAnsi="Arial" w:cs="Arial"/>
          <w:spacing w:val="-1"/>
          <w:sz w:val="15"/>
          <w:szCs w:val="15"/>
        </w:rPr>
        <w:t>e</w:t>
      </w:r>
      <w:r w:rsidR="0026255B" w:rsidRPr="00D15B97">
        <w:rPr>
          <w:rFonts w:ascii="Arial" w:eastAsia="Arial" w:hAnsi="Arial" w:cs="Arial"/>
          <w:sz w:val="15"/>
          <w:szCs w:val="15"/>
        </w:rPr>
        <w:t>s</w:t>
      </w:r>
      <w:proofErr w:type="gramEnd"/>
      <w:r w:rsidR="0026255B" w:rsidRPr="00D15B97">
        <w:rPr>
          <w:rFonts w:ascii="Arial" w:eastAsia="Arial" w:hAnsi="Arial" w:cs="Arial"/>
          <w:sz w:val="15"/>
          <w:szCs w:val="15"/>
        </w:rPr>
        <w:t xml:space="preserve"> </w:t>
      </w:r>
      <w:r w:rsidR="0026255B" w:rsidRPr="00D15B97">
        <w:rPr>
          <w:rFonts w:ascii="Arial" w:eastAsia="Arial" w:hAnsi="Arial" w:cs="Arial"/>
          <w:spacing w:val="-2"/>
          <w:sz w:val="15"/>
          <w:szCs w:val="15"/>
        </w:rPr>
        <w:t>i</w:t>
      </w:r>
      <w:r w:rsidR="0026255B" w:rsidRPr="00D15B97">
        <w:rPr>
          <w:rFonts w:ascii="Arial" w:eastAsia="Arial" w:hAnsi="Arial" w:cs="Arial"/>
          <w:spacing w:val="1"/>
          <w:sz w:val="15"/>
          <w:szCs w:val="15"/>
        </w:rPr>
        <w:t>ss</w:t>
      </w:r>
      <w:r w:rsidR="0026255B" w:rsidRPr="00D15B97">
        <w:rPr>
          <w:rFonts w:ascii="Arial" w:eastAsia="Arial" w:hAnsi="Arial" w:cs="Arial"/>
          <w:spacing w:val="-1"/>
          <w:sz w:val="15"/>
          <w:szCs w:val="15"/>
        </w:rPr>
        <w:t>u</w:t>
      </w:r>
      <w:r w:rsidR="0026255B" w:rsidRPr="00D15B97">
        <w:rPr>
          <w:rFonts w:ascii="Arial" w:eastAsia="Arial" w:hAnsi="Arial" w:cs="Arial"/>
          <w:sz w:val="15"/>
          <w:szCs w:val="15"/>
        </w:rPr>
        <w:t xml:space="preserve">e </w:t>
      </w:r>
      <w:r w:rsidR="0026255B" w:rsidRPr="00D15B97">
        <w:rPr>
          <w:rFonts w:ascii="Arial" w:eastAsia="Arial" w:hAnsi="Arial" w:cs="Arial"/>
          <w:spacing w:val="-3"/>
          <w:sz w:val="15"/>
          <w:szCs w:val="15"/>
        </w:rPr>
        <w:t>w</w:t>
      </w:r>
      <w:r w:rsidR="0026255B" w:rsidRPr="00D15B97">
        <w:rPr>
          <w:rFonts w:ascii="Arial" w:eastAsia="Arial" w:hAnsi="Arial" w:cs="Arial"/>
          <w:sz w:val="15"/>
          <w:szCs w:val="15"/>
        </w:rPr>
        <w:t>i</w:t>
      </w:r>
      <w:r w:rsidR="0026255B" w:rsidRPr="00D15B97">
        <w:rPr>
          <w:rFonts w:ascii="Arial" w:eastAsia="Arial" w:hAnsi="Arial" w:cs="Arial"/>
          <w:spacing w:val="1"/>
          <w:sz w:val="15"/>
          <w:szCs w:val="15"/>
        </w:rPr>
        <w:t>t</w:t>
      </w:r>
      <w:r w:rsidR="0026255B" w:rsidRPr="00D15B97">
        <w:rPr>
          <w:rFonts w:ascii="Arial" w:eastAsia="Arial" w:hAnsi="Arial" w:cs="Arial"/>
          <w:sz w:val="15"/>
          <w:szCs w:val="15"/>
        </w:rPr>
        <w:t xml:space="preserve">h </w:t>
      </w:r>
      <w:r w:rsidR="0026255B" w:rsidRPr="00D15B97">
        <w:rPr>
          <w:rFonts w:ascii="Arial" w:eastAsia="Arial" w:hAnsi="Arial" w:cs="Arial"/>
          <w:spacing w:val="1"/>
          <w:sz w:val="15"/>
          <w:szCs w:val="15"/>
        </w:rPr>
        <w:t>A</w:t>
      </w:r>
      <w:r w:rsidR="0026255B" w:rsidRPr="00D15B97">
        <w:rPr>
          <w:rFonts w:ascii="Arial" w:eastAsia="Arial" w:hAnsi="Arial" w:cs="Arial"/>
          <w:spacing w:val="-1"/>
          <w:sz w:val="15"/>
          <w:szCs w:val="15"/>
        </w:rPr>
        <w:t>ppend</w:t>
      </w:r>
      <w:r w:rsidR="0026255B" w:rsidRPr="00D15B97">
        <w:rPr>
          <w:rFonts w:ascii="Arial" w:eastAsia="Arial" w:hAnsi="Arial" w:cs="Arial"/>
          <w:sz w:val="15"/>
          <w:szCs w:val="15"/>
        </w:rPr>
        <w:t>ix</w:t>
      </w:r>
      <w:r w:rsidR="0026255B" w:rsidRPr="00D15B97">
        <w:rPr>
          <w:rFonts w:ascii="Arial" w:eastAsia="Arial" w:hAnsi="Arial" w:cs="Arial"/>
          <w:spacing w:val="-2"/>
          <w:sz w:val="15"/>
          <w:szCs w:val="15"/>
        </w:rPr>
        <w:t xml:space="preserve"> </w:t>
      </w:r>
      <w:r w:rsidR="0026255B" w:rsidRPr="00D15B97">
        <w:rPr>
          <w:rFonts w:ascii="Arial" w:eastAsia="Arial" w:hAnsi="Arial" w:cs="Arial"/>
          <w:sz w:val="15"/>
          <w:szCs w:val="15"/>
        </w:rPr>
        <w:t>2</w:t>
      </w:r>
    </w:p>
    <w:p w14:paraId="3C56742A" w14:textId="77777777" w:rsidR="00015D47" w:rsidRPr="00D15B97" w:rsidRDefault="0026255B">
      <w:pPr>
        <w:spacing w:after="0" w:line="179" w:lineRule="exact"/>
        <w:ind w:left="451" w:right="186"/>
        <w:jc w:val="center"/>
        <w:rPr>
          <w:rFonts w:ascii="Arial" w:eastAsia="Arial" w:hAnsi="Arial" w:cs="Arial"/>
          <w:sz w:val="15"/>
          <w:szCs w:val="15"/>
        </w:rPr>
      </w:pPr>
      <w:r w:rsidRPr="00D15B97">
        <w:rPr>
          <w:rFonts w:ascii="Arial" w:eastAsia="Arial" w:hAnsi="Arial" w:cs="Arial"/>
          <w:spacing w:val="1"/>
          <w:position w:val="-1"/>
          <w:sz w:val="15"/>
          <w:szCs w:val="15"/>
        </w:rPr>
        <w:t>St</w:t>
      </w:r>
      <w:r w:rsidRPr="00D15B97">
        <w:rPr>
          <w:rFonts w:ascii="Arial" w:eastAsia="Arial" w:hAnsi="Arial" w:cs="Arial"/>
          <w:spacing w:val="-1"/>
          <w:position w:val="-1"/>
          <w:sz w:val="15"/>
          <w:szCs w:val="15"/>
        </w:rPr>
        <w:t>andar</w:t>
      </w:r>
      <w:r w:rsidRPr="00D15B97">
        <w:rPr>
          <w:rFonts w:ascii="Arial" w:eastAsia="Arial" w:hAnsi="Arial" w:cs="Arial"/>
          <w:position w:val="-1"/>
          <w:sz w:val="15"/>
          <w:szCs w:val="15"/>
        </w:rPr>
        <w:t>d</w:t>
      </w:r>
    </w:p>
    <w:p w14:paraId="5BB3498C" w14:textId="77777777" w:rsidR="00D15B97" w:rsidRDefault="0026255B" w:rsidP="00C900D5">
      <w:pPr>
        <w:spacing w:before="40" w:after="0" w:line="240" w:lineRule="auto"/>
        <w:ind w:left="-34" w:right="-54"/>
        <w:jc w:val="center"/>
      </w:pPr>
      <w:r w:rsidRPr="00984CD6">
        <w:br w:type="column"/>
      </w:r>
    </w:p>
    <w:p w14:paraId="081954FB" w14:textId="77777777" w:rsidR="00015D47" w:rsidRPr="00D15B97" w:rsidRDefault="0026255B" w:rsidP="00C900D5">
      <w:pPr>
        <w:spacing w:before="40" w:after="0" w:line="240" w:lineRule="auto"/>
        <w:ind w:left="-34" w:right="-54"/>
        <w:jc w:val="center"/>
        <w:rPr>
          <w:rFonts w:ascii="Arial" w:eastAsia="Arial" w:hAnsi="Arial" w:cs="Arial"/>
          <w:sz w:val="15"/>
          <w:szCs w:val="15"/>
        </w:rPr>
      </w:pPr>
      <w:r w:rsidRPr="00D15B97">
        <w:rPr>
          <w:rFonts w:ascii="Arial" w:eastAsia="Arial" w:hAnsi="Arial" w:cs="Arial"/>
          <w:spacing w:val="-1"/>
          <w:sz w:val="15"/>
          <w:szCs w:val="15"/>
        </w:rPr>
        <w:t>Rev</w:t>
      </w:r>
      <w:r w:rsidRPr="00D15B97">
        <w:rPr>
          <w:rFonts w:ascii="Arial" w:eastAsia="Arial" w:hAnsi="Arial" w:cs="Arial"/>
          <w:sz w:val="15"/>
          <w:szCs w:val="15"/>
        </w:rPr>
        <w:t>i</w:t>
      </w:r>
      <w:r w:rsidRPr="00D15B97">
        <w:rPr>
          <w:rFonts w:ascii="Arial" w:eastAsia="Arial" w:hAnsi="Arial" w:cs="Arial"/>
          <w:spacing w:val="2"/>
          <w:sz w:val="15"/>
          <w:szCs w:val="15"/>
        </w:rPr>
        <w:t>e</w:t>
      </w:r>
      <w:r w:rsidRPr="00D15B97">
        <w:rPr>
          <w:rFonts w:ascii="Arial" w:eastAsia="Arial" w:hAnsi="Arial" w:cs="Arial"/>
          <w:sz w:val="15"/>
          <w:szCs w:val="15"/>
        </w:rPr>
        <w:t>w</w:t>
      </w:r>
      <w:r w:rsidRPr="00D15B97">
        <w:rPr>
          <w:rFonts w:ascii="Arial" w:eastAsia="Arial" w:hAnsi="Arial" w:cs="Arial"/>
          <w:spacing w:val="-2"/>
          <w:sz w:val="15"/>
          <w:szCs w:val="15"/>
        </w:rPr>
        <w:t xml:space="preserve"> </w:t>
      </w:r>
      <w:r w:rsidRPr="00D15B97">
        <w:rPr>
          <w:rFonts w:ascii="Arial" w:eastAsia="Arial" w:hAnsi="Arial" w:cs="Arial"/>
          <w:spacing w:val="-1"/>
          <w:sz w:val="15"/>
          <w:szCs w:val="15"/>
        </w:rPr>
        <w:t>b</w:t>
      </w:r>
      <w:r w:rsidRPr="00D15B97">
        <w:rPr>
          <w:rFonts w:ascii="Arial" w:eastAsia="Arial" w:hAnsi="Arial" w:cs="Arial"/>
          <w:sz w:val="15"/>
          <w:szCs w:val="15"/>
        </w:rPr>
        <w:t>y</w:t>
      </w:r>
    </w:p>
    <w:p w14:paraId="4EDDE1D9" w14:textId="77777777" w:rsidR="00D15B97" w:rsidRDefault="00C900D5" w:rsidP="005367FC">
      <w:pPr>
        <w:spacing w:before="40" w:after="0" w:line="240" w:lineRule="auto"/>
        <w:ind w:right="-68"/>
        <w:jc w:val="center"/>
        <w:rPr>
          <w:sz w:val="15"/>
          <w:szCs w:val="15"/>
        </w:rPr>
      </w:pPr>
      <w:r w:rsidRPr="00D15B97">
        <w:rPr>
          <w:rFonts w:ascii="Arial" w:eastAsia="Arial" w:hAnsi="Arial" w:cs="Arial"/>
          <w:spacing w:val="-1"/>
          <w:sz w:val="15"/>
          <w:szCs w:val="15"/>
        </w:rPr>
        <w:t xml:space="preserve">Panel </w:t>
      </w:r>
      <w:r w:rsidR="0026255B" w:rsidRPr="00D15B97">
        <w:rPr>
          <w:sz w:val="15"/>
          <w:szCs w:val="15"/>
        </w:rPr>
        <w:br w:type="column"/>
      </w:r>
    </w:p>
    <w:p w14:paraId="312E124E" w14:textId="77777777" w:rsidR="00015D47" w:rsidRPr="00D15B97" w:rsidRDefault="0026255B" w:rsidP="005367FC">
      <w:pPr>
        <w:spacing w:before="40" w:after="0" w:line="240" w:lineRule="auto"/>
        <w:ind w:right="-68"/>
        <w:jc w:val="center"/>
        <w:rPr>
          <w:rFonts w:ascii="Arial" w:eastAsia="Arial" w:hAnsi="Arial" w:cs="Arial"/>
          <w:sz w:val="15"/>
          <w:szCs w:val="15"/>
        </w:rPr>
      </w:pPr>
      <w:r w:rsidRPr="00D15B97">
        <w:rPr>
          <w:rFonts w:ascii="Arial" w:eastAsia="Arial" w:hAnsi="Arial" w:cs="Arial"/>
          <w:spacing w:val="1"/>
          <w:sz w:val="15"/>
          <w:szCs w:val="15"/>
        </w:rPr>
        <w:t>J</w:t>
      </w:r>
      <w:r w:rsidRPr="00D15B97">
        <w:rPr>
          <w:rFonts w:ascii="Arial" w:eastAsia="Arial" w:hAnsi="Arial" w:cs="Arial"/>
          <w:spacing w:val="-1"/>
          <w:sz w:val="15"/>
          <w:szCs w:val="15"/>
        </w:rPr>
        <w:t>ur</w:t>
      </w:r>
      <w:r w:rsidRPr="00D15B97">
        <w:rPr>
          <w:rFonts w:ascii="Arial" w:eastAsia="Arial" w:hAnsi="Arial" w:cs="Arial"/>
          <w:sz w:val="15"/>
          <w:szCs w:val="15"/>
        </w:rPr>
        <w:t>i</w:t>
      </w:r>
      <w:r w:rsidRPr="00D15B97">
        <w:rPr>
          <w:rFonts w:ascii="Arial" w:eastAsia="Arial" w:hAnsi="Arial" w:cs="Arial"/>
          <w:spacing w:val="1"/>
          <w:sz w:val="15"/>
          <w:szCs w:val="15"/>
        </w:rPr>
        <w:t>s</w:t>
      </w:r>
      <w:r w:rsidRPr="00D15B97">
        <w:rPr>
          <w:rFonts w:ascii="Arial" w:eastAsia="Arial" w:hAnsi="Arial" w:cs="Arial"/>
          <w:spacing w:val="-1"/>
          <w:sz w:val="15"/>
          <w:szCs w:val="15"/>
        </w:rPr>
        <w:t>d</w:t>
      </w:r>
      <w:r w:rsidRPr="00D15B97">
        <w:rPr>
          <w:rFonts w:ascii="Arial" w:eastAsia="Arial" w:hAnsi="Arial" w:cs="Arial"/>
          <w:spacing w:val="-2"/>
          <w:sz w:val="15"/>
          <w:szCs w:val="15"/>
        </w:rPr>
        <w:t>i</w:t>
      </w:r>
      <w:r w:rsidRPr="00D15B97">
        <w:rPr>
          <w:rFonts w:ascii="Arial" w:eastAsia="Arial" w:hAnsi="Arial" w:cs="Arial"/>
          <w:spacing w:val="-1"/>
          <w:sz w:val="15"/>
          <w:szCs w:val="15"/>
        </w:rPr>
        <w:t>c</w:t>
      </w:r>
      <w:r w:rsidRPr="00D15B97">
        <w:rPr>
          <w:rFonts w:ascii="Arial" w:eastAsia="Arial" w:hAnsi="Arial" w:cs="Arial"/>
          <w:spacing w:val="1"/>
          <w:sz w:val="15"/>
          <w:szCs w:val="15"/>
        </w:rPr>
        <w:t>t</w:t>
      </w:r>
      <w:r w:rsidRPr="00D15B97">
        <w:rPr>
          <w:rFonts w:ascii="Arial" w:eastAsia="Arial" w:hAnsi="Arial" w:cs="Arial"/>
          <w:sz w:val="15"/>
          <w:szCs w:val="15"/>
        </w:rPr>
        <w:t xml:space="preserve">ion </w:t>
      </w:r>
      <w:r w:rsidRPr="00D15B97">
        <w:rPr>
          <w:rFonts w:ascii="Arial" w:eastAsia="Arial" w:hAnsi="Arial" w:cs="Arial"/>
          <w:spacing w:val="-1"/>
          <w:sz w:val="15"/>
          <w:szCs w:val="15"/>
        </w:rPr>
        <w:t>an</w:t>
      </w:r>
      <w:r w:rsidRPr="00D15B97">
        <w:rPr>
          <w:rFonts w:ascii="Arial" w:eastAsia="Arial" w:hAnsi="Arial" w:cs="Arial"/>
          <w:sz w:val="15"/>
          <w:szCs w:val="15"/>
        </w:rPr>
        <w:t>d</w:t>
      </w:r>
    </w:p>
    <w:p w14:paraId="4F811752" w14:textId="77777777" w:rsidR="00015D47" w:rsidRPr="00D15B97" w:rsidRDefault="0026255B">
      <w:pPr>
        <w:spacing w:before="3" w:after="0" w:line="240" w:lineRule="auto"/>
        <w:ind w:left="41" w:right="-20"/>
        <w:rPr>
          <w:rFonts w:ascii="Arial" w:eastAsia="Arial" w:hAnsi="Arial" w:cs="Arial"/>
          <w:sz w:val="15"/>
          <w:szCs w:val="15"/>
        </w:rPr>
      </w:pPr>
      <w:r w:rsidRPr="00D15B97">
        <w:rPr>
          <w:rFonts w:ascii="Arial" w:eastAsia="Arial" w:hAnsi="Arial" w:cs="Arial"/>
          <w:spacing w:val="-2"/>
          <w:sz w:val="15"/>
          <w:szCs w:val="15"/>
        </w:rPr>
        <w:t>M</w:t>
      </w:r>
      <w:r w:rsidRPr="00D15B97">
        <w:rPr>
          <w:rFonts w:ascii="Arial" w:eastAsia="Arial" w:hAnsi="Arial" w:cs="Arial"/>
          <w:spacing w:val="-1"/>
          <w:sz w:val="15"/>
          <w:szCs w:val="15"/>
        </w:rPr>
        <w:t>a</w:t>
      </w:r>
      <w:r w:rsidRPr="00D15B97">
        <w:rPr>
          <w:rFonts w:ascii="Arial" w:eastAsia="Arial" w:hAnsi="Arial" w:cs="Arial"/>
          <w:spacing w:val="1"/>
          <w:sz w:val="15"/>
          <w:szCs w:val="15"/>
        </w:rPr>
        <w:t>t</w:t>
      </w:r>
      <w:r w:rsidRPr="00D15B97">
        <w:rPr>
          <w:rFonts w:ascii="Arial" w:eastAsia="Arial" w:hAnsi="Arial" w:cs="Arial"/>
          <w:spacing w:val="-1"/>
          <w:sz w:val="15"/>
          <w:szCs w:val="15"/>
        </w:rPr>
        <w:t>er</w:t>
      </w:r>
      <w:r w:rsidRPr="00D15B97">
        <w:rPr>
          <w:rFonts w:ascii="Arial" w:eastAsia="Arial" w:hAnsi="Arial" w:cs="Arial"/>
          <w:sz w:val="15"/>
          <w:szCs w:val="15"/>
        </w:rPr>
        <w:t>iali</w:t>
      </w:r>
      <w:r w:rsidRPr="00D15B97">
        <w:rPr>
          <w:rFonts w:ascii="Arial" w:eastAsia="Arial" w:hAnsi="Arial" w:cs="Arial"/>
          <w:spacing w:val="1"/>
          <w:sz w:val="15"/>
          <w:szCs w:val="15"/>
        </w:rPr>
        <w:t>t</w:t>
      </w:r>
      <w:r w:rsidRPr="00D15B97">
        <w:rPr>
          <w:rFonts w:ascii="Arial" w:eastAsia="Arial" w:hAnsi="Arial" w:cs="Arial"/>
          <w:sz w:val="15"/>
          <w:szCs w:val="15"/>
        </w:rPr>
        <w:t xml:space="preserve">y </w:t>
      </w:r>
      <w:r w:rsidRPr="00D15B97">
        <w:rPr>
          <w:rFonts w:ascii="Arial" w:eastAsia="Arial" w:hAnsi="Arial" w:cs="Arial"/>
          <w:spacing w:val="1"/>
          <w:sz w:val="15"/>
          <w:szCs w:val="15"/>
        </w:rPr>
        <w:t>t</w:t>
      </w:r>
      <w:r w:rsidRPr="00D15B97">
        <w:rPr>
          <w:rFonts w:ascii="Arial" w:eastAsia="Arial" w:hAnsi="Arial" w:cs="Arial"/>
          <w:spacing w:val="-3"/>
          <w:sz w:val="15"/>
          <w:szCs w:val="15"/>
        </w:rPr>
        <w:t>e</w:t>
      </w:r>
      <w:r w:rsidRPr="00D15B97">
        <w:rPr>
          <w:rFonts w:ascii="Arial" w:eastAsia="Arial" w:hAnsi="Arial" w:cs="Arial"/>
          <w:spacing w:val="1"/>
          <w:sz w:val="15"/>
          <w:szCs w:val="15"/>
        </w:rPr>
        <w:t>s</w:t>
      </w:r>
      <w:r w:rsidRPr="00D15B97">
        <w:rPr>
          <w:rFonts w:ascii="Arial" w:eastAsia="Arial" w:hAnsi="Arial" w:cs="Arial"/>
          <w:sz w:val="15"/>
          <w:szCs w:val="15"/>
        </w:rPr>
        <w:t>t</w:t>
      </w:r>
    </w:p>
    <w:p w14:paraId="26688E97" w14:textId="77777777" w:rsidR="00015D47" w:rsidRPr="00984CD6" w:rsidRDefault="0026255B">
      <w:pPr>
        <w:spacing w:after="0" w:line="200" w:lineRule="exact"/>
        <w:rPr>
          <w:sz w:val="20"/>
          <w:szCs w:val="20"/>
        </w:rPr>
      </w:pPr>
      <w:r w:rsidRPr="00984CD6">
        <w:br w:type="column"/>
      </w:r>
    </w:p>
    <w:p w14:paraId="1432FC9E" w14:textId="77777777" w:rsidR="00015D47" w:rsidRPr="00984CD6" w:rsidRDefault="00015D47">
      <w:pPr>
        <w:spacing w:before="3" w:after="0" w:line="200" w:lineRule="exact"/>
        <w:rPr>
          <w:sz w:val="20"/>
          <w:szCs w:val="20"/>
        </w:rPr>
      </w:pPr>
    </w:p>
    <w:p w14:paraId="0311F100" w14:textId="77777777" w:rsidR="00015D47" w:rsidRPr="00D15B97" w:rsidRDefault="005933CA">
      <w:pPr>
        <w:spacing w:after="0" w:line="240" w:lineRule="auto"/>
        <w:ind w:right="-20"/>
        <w:rPr>
          <w:rFonts w:ascii="Arial" w:eastAsia="Arial" w:hAnsi="Arial" w:cs="Arial"/>
          <w:sz w:val="15"/>
          <w:szCs w:val="15"/>
        </w:rPr>
      </w:pPr>
      <w:r w:rsidRPr="00D15B97">
        <w:rPr>
          <w:noProof/>
          <w:sz w:val="15"/>
          <w:szCs w:val="15"/>
          <w:lang w:val="en-GB" w:eastAsia="en-GB"/>
        </w:rPr>
        <mc:AlternateContent>
          <mc:Choice Requires="wpg">
            <w:drawing>
              <wp:anchor distT="0" distB="0" distL="114300" distR="114300" simplePos="0" relativeHeight="251658752" behindDoc="1" locked="0" layoutInCell="1" allowOverlap="1" wp14:anchorId="0E9174A1" wp14:editId="7D33EE25">
                <wp:simplePos x="0" y="0"/>
                <wp:positionH relativeFrom="page">
                  <wp:posOffset>5257800</wp:posOffset>
                </wp:positionH>
                <wp:positionV relativeFrom="paragraph">
                  <wp:posOffset>-54610</wp:posOffset>
                </wp:positionV>
                <wp:extent cx="450850" cy="276225"/>
                <wp:effectExtent l="9525" t="12065" r="15875" b="6985"/>
                <wp:wrapNone/>
                <wp:docPr id="115"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8280" y="-86"/>
                          <a:chExt cx="710" cy="435"/>
                        </a:xfrm>
                      </wpg:grpSpPr>
                      <wpg:grpSp>
                        <wpg:cNvPr id="116" name="Group 109"/>
                        <wpg:cNvGrpSpPr>
                          <a:grpSpLocks/>
                        </wpg:cNvGrpSpPr>
                        <wpg:grpSpPr bwMode="auto">
                          <a:xfrm>
                            <a:off x="8287" y="-78"/>
                            <a:ext cx="695" cy="420"/>
                            <a:chOff x="8287" y="-78"/>
                            <a:chExt cx="695" cy="420"/>
                          </a:xfrm>
                        </wpg:grpSpPr>
                        <wps:wsp>
                          <wps:cNvPr id="117" name="Freeform 110"/>
                          <wps:cNvSpPr>
                            <a:spLocks/>
                          </wps:cNvSpPr>
                          <wps:spPr bwMode="auto">
                            <a:xfrm>
                              <a:off x="8287" y="-78"/>
                              <a:ext cx="695" cy="420"/>
                            </a:xfrm>
                            <a:custGeom>
                              <a:avLst/>
                              <a:gdLst>
                                <a:gd name="T0" fmla="+- 0 8536 8287"/>
                                <a:gd name="T1" fmla="*/ T0 w 695"/>
                                <a:gd name="T2" fmla="+- 0 -78 -78"/>
                                <a:gd name="T3" fmla="*/ -78 h 420"/>
                                <a:gd name="T4" fmla="+- 0 8536 8287"/>
                                <a:gd name="T5" fmla="*/ T4 w 695"/>
                                <a:gd name="T6" fmla="+- 0 57 -78"/>
                                <a:gd name="T7" fmla="*/ 57 h 420"/>
                                <a:gd name="T8" fmla="+- 0 8287 8287"/>
                                <a:gd name="T9" fmla="*/ T8 w 695"/>
                                <a:gd name="T10" fmla="+- 0 57 -78"/>
                                <a:gd name="T11" fmla="*/ 57 h 420"/>
                                <a:gd name="T12" fmla="+- 0 8287 8287"/>
                                <a:gd name="T13" fmla="*/ T12 w 695"/>
                                <a:gd name="T14" fmla="+- 0 207 -78"/>
                                <a:gd name="T15" fmla="*/ 207 h 420"/>
                                <a:gd name="T16" fmla="+- 0 8536 8287"/>
                                <a:gd name="T17" fmla="*/ T16 w 695"/>
                                <a:gd name="T18" fmla="+- 0 207 -78"/>
                                <a:gd name="T19" fmla="*/ 207 h 420"/>
                                <a:gd name="T20" fmla="+- 0 8536 8287"/>
                                <a:gd name="T21" fmla="*/ T20 w 695"/>
                                <a:gd name="T22" fmla="+- 0 342 -78"/>
                                <a:gd name="T23" fmla="*/ 342 h 420"/>
                                <a:gd name="T24" fmla="+- 0 8982 8287"/>
                                <a:gd name="T25" fmla="*/ T24 w 695"/>
                                <a:gd name="T26" fmla="+- 0 132 -78"/>
                                <a:gd name="T27" fmla="*/ 132 h 420"/>
                                <a:gd name="T28" fmla="+- 0 8536 8287"/>
                                <a:gd name="T29" fmla="*/ T28 w 695"/>
                                <a:gd name="T30" fmla="+- 0 -78 -78"/>
                                <a:gd name="T31" fmla="*/ -78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8" name="Group 107"/>
                        <wpg:cNvGrpSpPr>
                          <a:grpSpLocks/>
                        </wpg:cNvGrpSpPr>
                        <wpg:grpSpPr bwMode="auto">
                          <a:xfrm>
                            <a:off x="8287" y="-78"/>
                            <a:ext cx="695" cy="420"/>
                            <a:chOff x="8287" y="-78"/>
                            <a:chExt cx="695" cy="420"/>
                          </a:xfrm>
                        </wpg:grpSpPr>
                        <wps:wsp>
                          <wps:cNvPr id="119" name="Freeform 108"/>
                          <wps:cNvSpPr>
                            <a:spLocks/>
                          </wps:cNvSpPr>
                          <wps:spPr bwMode="auto">
                            <a:xfrm>
                              <a:off x="8287" y="-78"/>
                              <a:ext cx="695" cy="420"/>
                            </a:xfrm>
                            <a:custGeom>
                              <a:avLst/>
                              <a:gdLst>
                                <a:gd name="T0" fmla="+- 0 8536 8287"/>
                                <a:gd name="T1" fmla="*/ T0 w 695"/>
                                <a:gd name="T2" fmla="+- 0 -78 -78"/>
                                <a:gd name="T3" fmla="*/ -78 h 420"/>
                                <a:gd name="T4" fmla="+- 0 8536 8287"/>
                                <a:gd name="T5" fmla="*/ T4 w 695"/>
                                <a:gd name="T6" fmla="+- 0 57 -78"/>
                                <a:gd name="T7" fmla="*/ 57 h 420"/>
                                <a:gd name="T8" fmla="+- 0 8287 8287"/>
                                <a:gd name="T9" fmla="*/ T8 w 695"/>
                                <a:gd name="T10" fmla="+- 0 57 -78"/>
                                <a:gd name="T11" fmla="*/ 57 h 420"/>
                                <a:gd name="T12" fmla="+- 0 8287 8287"/>
                                <a:gd name="T13" fmla="*/ T12 w 695"/>
                                <a:gd name="T14" fmla="+- 0 207 -78"/>
                                <a:gd name="T15" fmla="*/ 207 h 420"/>
                                <a:gd name="T16" fmla="+- 0 8536 8287"/>
                                <a:gd name="T17" fmla="*/ T16 w 695"/>
                                <a:gd name="T18" fmla="+- 0 207 -78"/>
                                <a:gd name="T19" fmla="*/ 207 h 420"/>
                                <a:gd name="T20" fmla="+- 0 8536 8287"/>
                                <a:gd name="T21" fmla="*/ T20 w 695"/>
                                <a:gd name="T22" fmla="+- 0 342 -78"/>
                                <a:gd name="T23" fmla="*/ 342 h 420"/>
                                <a:gd name="T24" fmla="+- 0 8982 8287"/>
                                <a:gd name="T25" fmla="*/ T24 w 695"/>
                                <a:gd name="T26" fmla="+- 0 132 -78"/>
                                <a:gd name="T27" fmla="*/ 132 h 420"/>
                                <a:gd name="T28" fmla="+- 0 8536 8287"/>
                                <a:gd name="T29" fmla="*/ T28 w 695"/>
                                <a:gd name="T30" fmla="+- 0 -78 -78"/>
                                <a:gd name="T31" fmla="*/ -78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15FE839" id="Group 106" o:spid="_x0000_s1026" style="position:absolute;margin-left:414pt;margin-top:-4.3pt;width:35.5pt;height:21.75pt;z-index:-251657728;mso-position-horizontal-relative:page" coordorigin="8280,-86"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">
                <v:group id="Group 109" o:spid="_x0000_s1027" style="position:absolute;left:8287;top:-78;width:695;height:420" coordorigin="8287,-78"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shape id="Freeform 110" o:spid="_x0000_s1028" style="position:absolute;left:8287;top:-78;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QKlsUA&#10;AADcAAAADwAAAGRycy9kb3ducmV2LnhtbESPT4vCMBDF74LfIYywN03tgn+qUXYFF0FErB70NjRj&#10;W2wmpclq/fabBcHbDO/93ryZL1tTiTs1rrSsYDiIQBBnVpecKzgd1/0JCOeRNVaWScGTHCwX3c4c&#10;E20ffKB76nMRQtglqKDwvk6kdFlBBt3A1sRBu9rGoA9rk0vd4COEm0rGUTSSBksOFwqsaVVQdkt/&#10;TajBbvo9+tyjvMr9bnvZxufdT6zUR6/9moHw1Pq3+UVvdOCGY/h/Jkw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AqWxQAAANwAAAAPAAAAAAAAAAAAAAAAAJgCAABkcnMv&#10;ZG93bnJldi54bWxQSwUGAAAAAAQABAD1AAAAigMAAAAA&#10;" path="m249,r,135l,135,,285r249,l249,420,695,210,249,e" fillcolor="#9cf" stroked="f">
                    <v:path arrowok="t" o:connecttype="custom" o:connectlocs="249,-78;249,57;0,57;0,207;249,207;249,342;695,132;249,-78" o:connectangles="0,0,0,0,0,0,0,0"/>
                  </v:shape>
                </v:group>
                <v:group id="Group 107" o:spid="_x0000_s1029" style="position:absolute;left:8287;top:-78;width:695;height:420" coordorigin="8287,-78"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 id="Freeform 108" o:spid="_x0000_s1030" style="position:absolute;left:8287;top:-78;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6V8MA&#10;AADcAAAADwAAAGRycy9kb3ducmV2LnhtbERPTWvCQBC9C/6HZYTedKMHTaOriKLopdWkeB6y0yQ1&#10;OxuyW4399d1Cwds83ucsVp2pxY1aV1lWMB5FIIhzqysuFHxku2EMwnlkjbVlUvAgB6tlv7fARNs7&#10;n+mW+kKEEHYJKii9bxIpXV6SQTeyDXHgPm1r0AfYFlK3eA/hppaTKJpKgxWHhhIb2pSUX9NvoyD+&#10;Oe3fs9nX2yRy20u2SePj2cZKvQy69RyEp84/xf/ugw7zx6/w90y4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6V8MAAADcAAAADwAAAAAAAAAAAAAAAACYAgAAZHJzL2Rv&#10;d25yZXYueG1sUEsFBgAAAAAEAAQA9QAAAIgDAAAAAA==&#10;" path="m249,r,135l,135,,285r249,l249,420,695,210,249,xe" filled="f" strokecolor="#330">
                    <v:path arrowok="t" o:connecttype="custom" o:connectlocs="249,-78;249,57;0,57;0,207;249,207;249,342;695,132;249,-78" o:connectangles="0,0,0,0,0,0,0,0"/>
                  </v:shape>
                </v:group>
                <w10:wrap anchorx="page"/>
              </v:group>
            </w:pict>
          </mc:Fallback>
        </mc:AlternateContent>
      </w:r>
      <w:r w:rsidR="0026255B" w:rsidRPr="00D15B97">
        <w:rPr>
          <w:rFonts w:ascii="Arial" w:eastAsia="Arial" w:hAnsi="Arial" w:cs="Arial"/>
          <w:sz w:val="15"/>
          <w:szCs w:val="15"/>
        </w:rPr>
        <w:t>Fail</w:t>
      </w:r>
    </w:p>
    <w:p w14:paraId="625737EF" w14:textId="77777777" w:rsidR="00015D47" w:rsidRPr="00984CD6" w:rsidRDefault="00015D47">
      <w:pPr>
        <w:spacing w:after="0"/>
        <w:sectPr w:rsidR="00015D47" w:rsidRPr="00984CD6">
          <w:type w:val="continuous"/>
          <w:pgSz w:w="11920" w:h="16860"/>
          <w:pgMar w:top="1580" w:right="1680" w:bottom="960" w:left="1680" w:header="720" w:footer="720" w:gutter="0"/>
          <w:cols w:num="4" w:space="720" w:equalWidth="0">
            <w:col w:w="1372" w:space="1526"/>
            <w:col w:w="738" w:space="1497"/>
            <w:col w:w="1114" w:space="1616"/>
            <w:col w:w="697"/>
          </w:cols>
        </w:sectPr>
      </w:pPr>
    </w:p>
    <w:p w14:paraId="4709A8BD" w14:textId="77777777" w:rsidR="00015D47" w:rsidRPr="00984CD6" w:rsidRDefault="00015D47">
      <w:pPr>
        <w:spacing w:before="2" w:after="0" w:line="140" w:lineRule="exact"/>
        <w:rPr>
          <w:sz w:val="14"/>
          <w:szCs w:val="14"/>
        </w:rPr>
      </w:pPr>
    </w:p>
    <w:p w14:paraId="589B2E21" w14:textId="77777777" w:rsidR="00015D47" w:rsidRPr="00984CD6" w:rsidRDefault="00015D47">
      <w:pPr>
        <w:spacing w:after="0" w:line="200" w:lineRule="exact"/>
        <w:rPr>
          <w:sz w:val="20"/>
          <w:szCs w:val="20"/>
        </w:rPr>
      </w:pPr>
    </w:p>
    <w:p w14:paraId="54458F2A" w14:textId="77777777" w:rsidR="00015D47" w:rsidRPr="00984CD6" w:rsidRDefault="00015D47">
      <w:pPr>
        <w:spacing w:after="0" w:line="200" w:lineRule="exact"/>
        <w:rPr>
          <w:sz w:val="20"/>
          <w:szCs w:val="20"/>
        </w:rPr>
      </w:pPr>
    </w:p>
    <w:p w14:paraId="0B921CAC" w14:textId="77777777" w:rsidR="00015D47" w:rsidRPr="00984CD6" w:rsidRDefault="00015D47">
      <w:pPr>
        <w:spacing w:after="0" w:line="200" w:lineRule="exact"/>
        <w:rPr>
          <w:sz w:val="20"/>
          <w:szCs w:val="20"/>
        </w:rPr>
      </w:pPr>
    </w:p>
    <w:p w14:paraId="7F62A0DD" w14:textId="77777777" w:rsidR="00015D47" w:rsidRPr="00984CD6" w:rsidRDefault="00015D47">
      <w:pPr>
        <w:spacing w:after="0" w:line="200" w:lineRule="exact"/>
        <w:rPr>
          <w:sz w:val="20"/>
          <w:szCs w:val="20"/>
        </w:rPr>
      </w:pPr>
    </w:p>
    <w:p w14:paraId="05C228D6" w14:textId="77777777" w:rsidR="00015D47" w:rsidRPr="00984CD6" w:rsidRDefault="00015D47">
      <w:pPr>
        <w:spacing w:after="0" w:line="200" w:lineRule="exact"/>
        <w:rPr>
          <w:sz w:val="20"/>
          <w:szCs w:val="20"/>
        </w:rPr>
      </w:pPr>
    </w:p>
    <w:p w14:paraId="04A55876" w14:textId="77777777" w:rsidR="00015D47" w:rsidRPr="00984CD6" w:rsidRDefault="00015D47">
      <w:pPr>
        <w:spacing w:after="0" w:line="200" w:lineRule="exact"/>
        <w:rPr>
          <w:sz w:val="20"/>
          <w:szCs w:val="20"/>
        </w:rPr>
      </w:pPr>
    </w:p>
    <w:p w14:paraId="563F5B9E" w14:textId="77777777" w:rsidR="00015D47" w:rsidRPr="00984CD6" w:rsidRDefault="00015D47">
      <w:pPr>
        <w:spacing w:after="0"/>
        <w:sectPr w:rsidR="00015D47" w:rsidRPr="00984CD6">
          <w:type w:val="continuous"/>
          <w:pgSz w:w="11920" w:h="16860"/>
          <w:pgMar w:top="1580" w:right="1680" w:bottom="960" w:left="1680" w:header="720" w:footer="720" w:gutter="0"/>
          <w:cols w:space="720"/>
        </w:sectPr>
      </w:pPr>
    </w:p>
    <w:p w14:paraId="57AA9171" w14:textId="77777777" w:rsidR="00D15B97" w:rsidRDefault="00D15B97">
      <w:pPr>
        <w:spacing w:before="40" w:after="0" w:line="242" w:lineRule="auto"/>
        <w:ind w:left="2718" w:right="-34" w:hanging="2"/>
        <w:jc w:val="center"/>
        <w:rPr>
          <w:rFonts w:ascii="Arial" w:eastAsia="Arial" w:hAnsi="Arial" w:cs="Arial"/>
          <w:spacing w:val="1"/>
          <w:sz w:val="15"/>
          <w:szCs w:val="15"/>
        </w:rPr>
      </w:pPr>
    </w:p>
    <w:p w14:paraId="459A7C1C" w14:textId="77777777" w:rsidR="00015D47" w:rsidRPr="00D15B97" w:rsidRDefault="005933CA">
      <w:pPr>
        <w:spacing w:before="40" w:after="0" w:line="242" w:lineRule="auto"/>
        <w:ind w:left="2718" w:right="-34" w:hanging="2"/>
        <w:jc w:val="center"/>
        <w:rPr>
          <w:rFonts w:ascii="Arial" w:eastAsia="Arial" w:hAnsi="Arial" w:cs="Arial"/>
          <w:sz w:val="15"/>
          <w:szCs w:val="15"/>
        </w:rPr>
      </w:pPr>
      <w:r w:rsidRPr="00D15B97">
        <w:rPr>
          <w:noProof/>
          <w:sz w:val="15"/>
          <w:szCs w:val="15"/>
          <w:lang w:val="en-GB" w:eastAsia="en-GB"/>
        </w:rPr>
        <mc:AlternateContent>
          <mc:Choice Requires="wpg">
            <w:drawing>
              <wp:anchor distT="0" distB="0" distL="114300" distR="114300" simplePos="0" relativeHeight="251652608" behindDoc="1" locked="0" layoutInCell="1" allowOverlap="1" wp14:anchorId="4C440158" wp14:editId="67F46934">
                <wp:simplePos x="0" y="0"/>
                <wp:positionH relativeFrom="page">
                  <wp:posOffset>4251325</wp:posOffset>
                </wp:positionH>
                <wp:positionV relativeFrom="paragraph">
                  <wp:posOffset>-22860</wp:posOffset>
                </wp:positionV>
                <wp:extent cx="909955" cy="724535"/>
                <wp:effectExtent l="12700" t="5715" r="10795" b="12700"/>
                <wp:wrapNone/>
                <wp:docPr id="107"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6695" y="-36"/>
                          <a:chExt cx="1433" cy="1141"/>
                        </a:xfrm>
                      </wpg:grpSpPr>
                      <wps:wsp>
                        <wps:cNvPr id="108" name="Freeform 99"/>
                        <wps:cNvSpPr>
                          <a:spLocks/>
                        </wps:cNvSpPr>
                        <wps:spPr bwMode="auto">
                          <a:xfrm>
                            <a:off x="6695" y="-36"/>
                            <a:ext cx="1433" cy="1141"/>
                          </a:xfrm>
                          <a:custGeom>
                            <a:avLst/>
                            <a:gdLst>
                              <a:gd name="T0" fmla="+- 0 6695 6695"/>
                              <a:gd name="T1" fmla="*/ T0 w 1433"/>
                              <a:gd name="T2" fmla="+- 0 1105 -36"/>
                              <a:gd name="T3" fmla="*/ 1105 h 1141"/>
                              <a:gd name="T4" fmla="+- 0 8128 6695"/>
                              <a:gd name="T5" fmla="*/ T4 w 1433"/>
                              <a:gd name="T6" fmla="+- 0 1105 -36"/>
                              <a:gd name="T7" fmla="*/ 1105 h 1141"/>
                              <a:gd name="T8" fmla="+- 0 8128 6695"/>
                              <a:gd name="T9" fmla="*/ T8 w 1433"/>
                              <a:gd name="T10" fmla="+- 0 -36 -36"/>
                              <a:gd name="T11" fmla="*/ -36 h 1141"/>
                              <a:gd name="T12" fmla="+- 0 6695 6695"/>
                              <a:gd name="T13" fmla="*/ T12 w 1433"/>
                              <a:gd name="T14" fmla="+- 0 -36 -36"/>
                              <a:gd name="T15" fmla="*/ -36 h 1141"/>
                              <a:gd name="T16" fmla="+- 0 6695 6695"/>
                              <a:gd name="T17" fmla="*/ T16 w 1433"/>
                              <a:gd name="T18" fmla="+- 0 1105 -36"/>
                              <a:gd name="T19" fmla="*/ 1105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985CB01" id="Group 98" o:spid="_x0000_s1026" style="position:absolute;margin-left:334.75pt;margin-top:-1.8pt;width:71.65pt;height:57.05pt;z-index:-251663872;mso-position-horizontal-relative:page" coordorigin="6695,-36"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">
                <v:shape id="Freeform 99" o:spid="_x0000_s1027" style="position:absolute;left:6695;top:-36;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oHHMEA&#10;AADcAAAADwAAAGRycy9kb3ducmV2LnhtbESPMU8DMQyFdyT+Q2QkNpqUAaGjadWWIlhpOzBaF/dy&#10;7cWJLqEX/j0ekNhsvef3Pi9WNQzqSmPuI1uYzwwo4ja6njsLx8PbwzOoXJAdDpHJwg9lWC1vbxbY&#10;uDjxJ133pVMSwrlBC76U1GidW08B8ywmYtFOcQxYZB077UacJDwM+tGYJx2wZ2nwmGjrqb3sv4OF&#10;r93Gb7CmM9bX9H4Ypl0KbKy9v6vrF1CFavk3/11/OME3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6BxzBAAAA3AAAAA8AAAAAAAAAAAAAAAAAmAIAAGRycy9kb3du&#10;cmV2LnhtbFBLBQYAAAAABAAEAPUAAACGAwAAAAA=&#10;" path="m,1141r1433,l1433,,,,,1141xe" filled="f">
                  <v:path arrowok="t" o:connecttype="custom" o:connectlocs="0,1105;1433,1105;1433,-36;0,-36;0,1105" o:connectangles="0,0,0,0,0"/>
                </v:shape>
                <w10:wrap anchorx="page"/>
              </v:group>
            </w:pict>
          </mc:Fallback>
        </mc:AlternateContent>
      </w:r>
      <w:r w:rsidRPr="00D15B97">
        <w:rPr>
          <w:noProof/>
          <w:sz w:val="15"/>
          <w:szCs w:val="15"/>
          <w:lang w:val="en-GB" w:eastAsia="en-GB"/>
        </w:rPr>
        <mc:AlternateContent>
          <mc:Choice Requires="wpg">
            <w:drawing>
              <wp:anchor distT="0" distB="0" distL="114300" distR="114300" simplePos="0" relativeHeight="251660800" behindDoc="1" locked="0" layoutInCell="1" allowOverlap="1" wp14:anchorId="2674E0BC" wp14:editId="6CDE54E6">
                <wp:simplePos x="0" y="0"/>
                <wp:positionH relativeFrom="page">
                  <wp:posOffset>3684270</wp:posOffset>
                </wp:positionH>
                <wp:positionV relativeFrom="paragraph">
                  <wp:posOffset>175260</wp:posOffset>
                </wp:positionV>
                <wp:extent cx="450850" cy="276225"/>
                <wp:effectExtent l="17145" t="13335" r="8255" b="5715"/>
                <wp:wrapNone/>
                <wp:docPr id="100"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5803" y="276"/>
                          <a:chExt cx="710" cy="435"/>
                        </a:xfrm>
                      </wpg:grpSpPr>
                      <wpg:grpSp>
                        <wpg:cNvPr id="101" name="Group 94"/>
                        <wpg:cNvGrpSpPr>
                          <a:grpSpLocks/>
                        </wpg:cNvGrpSpPr>
                        <wpg:grpSpPr bwMode="auto">
                          <a:xfrm>
                            <a:off x="5810" y="284"/>
                            <a:ext cx="695" cy="420"/>
                            <a:chOff x="5810" y="284"/>
                            <a:chExt cx="695" cy="420"/>
                          </a:xfrm>
                        </wpg:grpSpPr>
                        <wps:wsp>
                          <wps:cNvPr id="102" name="Freeform 95"/>
                          <wps:cNvSpPr>
                            <a:spLocks/>
                          </wps:cNvSpPr>
                          <wps:spPr bwMode="auto">
                            <a:xfrm>
                              <a:off x="5810" y="284"/>
                              <a:ext cx="695" cy="420"/>
                            </a:xfrm>
                            <a:custGeom>
                              <a:avLst/>
                              <a:gdLst>
                                <a:gd name="T0" fmla="+- 0 6256 5810"/>
                                <a:gd name="T1" fmla="*/ T0 w 695"/>
                                <a:gd name="T2" fmla="+- 0 284 284"/>
                                <a:gd name="T3" fmla="*/ 284 h 420"/>
                                <a:gd name="T4" fmla="+- 0 5810 5810"/>
                                <a:gd name="T5" fmla="*/ T4 w 695"/>
                                <a:gd name="T6" fmla="+- 0 494 284"/>
                                <a:gd name="T7" fmla="*/ 494 h 420"/>
                                <a:gd name="T8" fmla="+- 0 6256 5810"/>
                                <a:gd name="T9" fmla="*/ T8 w 695"/>
                                <a:gd name="T10" fmla="+- 0 704 284"/>
                                <a:gd name="T11" fmla="*/ 704 h 420"/>
                                <a:gd name="T12" fmla="+- 0 6256 5810"/>
                                <a:gd name="T13" fmla="*/ T12 w 695"/>
                                <a:gd name="T14" fmla="+- 0 569 284"/>
                                <a:gd name="T15" fmla="*/ 569 h 420"/>
                                <a:gd name="T16" fmla="+- 0 6505 5810"/>
                                <a:gd name="T17" fmla="*/ T16 w 695"/>
                                <a:gd name="T18" fmla="+- 0 569 284"/>
                                <a:gd name="T19" fmla="*/ 569 h 420"/>
                                <a:gd name="T20" fmla="+- 0 6505 5810"/>
                                <a:gd name="T21" fmla="*/ T20 w 695"/>
                                <a:gd name="T22" fmla="+- 0 419 284"/>
                                <a:gd name="T23" fmla="*/ 419 h 420"/>
                                <a:gd name="T24" fmla="+- 0 6256 5810"/>
                                <a:gd name="T25" fmla="*/ T24 w 695"/>
                                <a:gd name="T26" fmla="+- 0 419 284"/>
                                <a:gd name="T27" fmla="*/ 419 h 420"/>
                                <a:gd name="T28" fmla="+- 0 6256 5810"/>
                                <a:gd name="T29" fmla="*/ T28 w 695"/>
                                <a:gd name="T30" fmla="+- 0 284 284"/>
                                <a:gd name="T31" fmla="*/ 284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446" y="0"/>
                                  </a:moveTo>
                                  <a:lnTo>
                                    <a:pt x="0" y="210"/>
                                  </a:lnTo>
                                  <a:lnTo>
                                    <a:pt x="446" y="420"/>
                                  </a:lnTo>
                                  <a:lnTo>
                                    <a:pt x="446" y="285"/>
                                  </a:lnTo>
                                  <a:lnTo>
                                    <a:pt x="695" y="285"/>
                                  </a:lnTo>
                                  <a:lnTo>
                                    <a:pt x="695" y="135"/>
                                  </a:lnTo>
                                  <a:lnTo>
                                    <a:pt x="446" y="135"/>
                                  </a:lnTo>
                                  <a:lnTo>
                                    <a:pt x="446"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3" name="Group 92"/>
                        <wpg:cNvGrpSpPr>
                          <a:grpSpLocks/>
                        </wpg:cNvGrpSpPr>
                        <wpg:grpSpPr bwMode="auto">
                          <a:xfrm>
                            <a:off x="5810" y="284"/>
                            <a:ext cx="695" cy="420"/>
                            <a:chOff x="5810" y="284"/>
                            <a:chExt cx="695" cy="420"/>
                          </a:xfrm>
                        </wpg:grpSpPr>
                        <wps:wsp>
                          <wps:cNvPr id="104" name="Freeform 93"/>
                          <wps:cNvSpPr>
                            <a:spLocks/>
                          </wps:cNvSpPr>
                          <wps:spPr bwMode="auto">
                            <a:xfrm>
                              <a:off x="5810" y="284"/>
                              <a:ext cx="695" cy="420"/>
                            </a:xfrm>
                            <a:custGeom>
                              <a:avLst/>
                              <a:gdLst>
                                <a:gd name="T0" fmla="+- 0 6256 5810"/>
                                <a:gd name="T1" fmla="*/ T0 w 695"/>
                                <a:gd name="T2" fmla="+- 0 284 284"/>
                                <a:gd name="T3" fmla="*/ 284 h 420"/>
                                <a:gd name="T4" fmla="+- 0 6256 5810"/>
                                <a:gd name="T5" fmla="*/ T4 w 695"/>
                                <a:gd name="T6" fmla="+- 0 419 284"/>
                                <a:gd name="T7" fmla="*/ 419 h 420"/>
                                <a:gd name="T8" fmla="+- 0 6505 5810"/>
                                <a:gd name="T9" fmla="*/ T8 w 695"/>
                                <a:gd name="T10" fmla="+- 0 419 284"/>
                                <a:gd name="T11" fmla="*/ 419 h 420"/>
                                <a:gd name="T12" fmla="+- 0 6505 5810"/>
                                <a:gd name="T13" fmla="*/ T12 w 695"/>
                                <a:gd name="T14" fmla="+- 0 569 284"/>
                                <a:gd name="T15" fmla="*/ 569 h 420"/>
                                <a:gd name="T16" fmla="+- 0 6256 5810"/>
                                <a:gd name="T17" fmla="*/ T16 w 695"/>
                                <a:gd name="T18" fmla="+- 0 569 284"/>
                                <a:gd name="T19" fmla="*/ 569 h 420"/>
                                <a:gd name="T20" fmla="+- 0 6256 5810"/>
                                <a:gd name="T21" fmla="*/ T20 w 695"/>
                                <a:gd name="T22" fmla="+- 0 704 284"/>
                                <a:gd name="T23" fmla="*/ 704 h 420"/>
                                <a:gd name="T24" fmla="+- 0 5810 5810"/>
                                <a:gd name="T25" fmla="*/ T24 w 695"/>
                                <a:gd name="T26" fmla="+- 0 494 284"/>
                                <a:gd name="T27" fmla="*/ 494 h 420"/>
                                <a:gd name="T28" fmla="+- 0 6256 5810"/>
                                <a:gd name="T29" fmla="*/ T28 w 695"/>
                                <a:gd name="T30" fmla="+- 0 284 284"/>
                                <a:gd name="T31" fmla="*/ 284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446" y="0"/>
                                  </a:moveTo>
                                  <a:lnTo>
                                    <a:pt x="446" y="135"/>
                                  </a:lnTo>
                                  <a:lnTo>
                                    <a:pt x="695" y="135"/>
                                  </a:lnTo>
                                  <a:lnTo>
                                    <a:pt x="695" y="285"/>
                                  </a:lnTo>
                                  <a:lnTo>
                                    <a:pt x="446" y="285"/>
                                  </a:lnTo>
                                  <a:lnTo>
                                    <a:pt x="446" y="420"/>
                                  </a:lnTo>
                                  <a:lnTo>
                                    <a:pt x="0" y="210"/>
                                  </a:lnTo>
                                  <a:lnTo>
                                    <a:pt x="446" y="0"/>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78D4EEC" id="Group 91" o:spid="_x0000_s1026" style="position:absolute;margin-left:290.1pt;margin-top:13.8pt;width:35.5pt;height:21.75pt;z-index:-251655680;mso-position-horizontal-relative:page" coordorigin="5803,276"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">
                <v:group id="Group 94" o:spid="_x0000_s1027" style="position:absolute;left:5810;top:284;width:695;height:420" coordorigin="5810,284"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95" o:spid="_x0000_s1028" style="position:absolute;left:5810;top:284;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o/08QA&#10;AADcAAAADwAAAGRycy9kb3ducmV2LnhtbESPQYvCMBCF78L+hzAL3jTdCqLVtOwuKIKI6O5Bb0Mz&#10;tsVmUpqo9d8bQfA2w3vfmzfzrDO1uFLrKssKvoYRCOLc6ooLBf9/i8EEhPPIGmvLpOBODrL0ozfH&#10;RNsb7+i694UIIewSVFB63yRSurwkg25oG+KgnWxr0Ie1LaRu8RbCTS3jKBpLgxWHCyU29FtSft5f&#10;TKjBbvozHm1RnuR2sz6u48NmGSvV/+y+ZyA8df5tftErHbgohuczYQKZ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qP9PEAAAA3AAAAA8AAAAAAAAAAAAAAAAAmAIAAGRycy9k&#10;b3ducmV2LnhtbFBLBQYAAAAABAAEAPUAAACJAwAAAAA=&#10;" path="m446,l,210,446,420r,-135l695,285r,-150l446,135,446,e" fillcolor="#9cf" stroked="f">
                    <v:path arrowok="t" o:connecttype="custom" o:connectlocs="446,284;0,494;446,704;446,569;695,569;695,419;446,419;446,284" o:connectangles="0,0,0,0,0,0,0,0"/>
                  </v:shape>
                </v:group>
                <v:group id="Group 92" o:spid="_x0000_s1029" style="position:absolute;left:5810;top:284;width:695;height:420" coordorigin="5810,284"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93" o:spid="_x0000_s1030" style="position:absolute;left:5810;top:284;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5DFMMA&#10;AADcAAAADwAAAGRycy9kb3ducmV2LnhtbERPTWvCQBC9F/oflil4q7tKaUN0FbG06KXVRDwP2TGJ&#10;ZmdDdtW0v75bELzN433OdN7bRlyo87VjDaOhAkFcOFNzqWGXfzwnIHxANtg4Jg0/5GE+e3yYYmrc&#10;lbd0yUIpYgj7FDVUIbSplL6oyKIfupY4cgfXWQwRdqU0HV5juG3kWKlXabHm2FBhS8uKilN2thqS&#10;383nd/52/Bor/77Pl1my3rpE68FTv5iACNSHu/jmXpk4X73A/zPxAj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5DFMMAAADcAAAADwAAAAAAAAAAAAAAAACYAgAAZHJzL2Rv&#10;d25yZXYueG1sUEsFBgAAAAAEAAQA9QAAAIgDAAAAAA==&#10;" path="m446,r,135l695,135r,150l446,285r,135l,210,446,xe" filled="f" strokecolor="#330">
                    <v:path arrowok="t" o:connecttype="custom" o:connectlocs="446,284;446,419;695,419;695,569;446,569;446,704;0,494;446,284" o:connectangles="0,0,0,0,0,0,0,0"/>
                  </v:shape>
                </v:group>
                <w10:wrap anchorx="page"/>
              </v:group>
            </w:pict>
          </mc:Fallback>
        </mc:AlternateContent>
      </w:r>
      <w:r w:rsidRPr="00D15B97">
        <w:rPr>
          <w:noProof/>
          <w:sz w:val="15"/>
          <w:szCs w:val="15"/>
          <w:lang w:val="en-GB" w:eastAsia="en-GB"/>
        </w:rPr>
        <mc:AlternateContent>
          <mc:Choice Requires="wpg">
            <w:drawing>
              <wp:anchor distT="0" distB="0" distL="114300" distR="114300" simplePos="0" relativeHeight="251664896" behindDoc="1" locked="0" layoutInCell="1" allowOverlap="1" wp14:anchorId="286BFC22" wp14:editId="51B47280">
                <wp:simplePos x="0" y="0"/>
                <wp:positionH relativeFrom="page">
                  <wp:posOffset>4540250</wp:posOffset>
                </wp:positionH>
                <wp:positionV relativeFrom="paragraph">
                  <wp:posOffset>-545465</wp:posOffset>
                </wp:positionV>
                <wp:extent cx="237490" cy="437515"/>
                <wp:effectExtent l="15875" t="6985" r="13335" b="3175"/>
                <wp:wrapNone/>
                <wp:docPr id="94"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437515"/>
                          <a:chOff x="7150" y="-859"/>
                          <a:chExt cx="374" cy="689"/>
                        </a:xfrm>
                      </wpg:grpSpPr>
                      <wpg:grpSp>
                        <wpg:cNvPr id="95" name="Group 88"/>
                        <wpg:cNvGrpSpPr>
                          <a:grpSpLocks/>
                        </wpg:cNvGrpSpPr>
                        <wpg:grpSpPr bwMode="auto">
                          <a:xfrm>
                            <a:off x="7158" y="-851"/>
                            <a:ext cx="359" cy="674"/>
                            <a:chOff x="7158" y="-851"/>
                            <a:chExt cx="359" cy="674"/>
                          </a:xfrm>
                        </wpg:grpSpPr>
                        <wps:wsp>
                          <wps:cNvPr id="96" name="Freeform 90"/>
                          <wps:cNvSpPr>
                            <a:spLocks/>
                          </wps:cNvSpPr>
                          <wps:spPr bwMode="auto">
                            <a:xfrm>
                              <a:off x="7158" y="-851"/>
                              <a:ext cx="359" cy="674"/>
                            </a:xfrm>
                            <a:custGeom>
                              <a:avLst/>
                              <a:gdLst>
                                <a:gd name="T0" fmla="+- 0 7517 7158"/>
                                <a:gd name="T1" fmla="*/ T0 w 359"/>
                                <a:gd name="T2" fmla="+- 0 -610 -851"/>
                                <a:gd name="T3" fmla="*/ -610 h 674"/>
                                <a:gd name="T4" fmla="+- 0 7158 7158"/>
                                <a:gd name="T5" fmla="*/ T4 w 359"/>
                                <a:gd name="T6" fmla="+- 0 -610 -851"/>
                                <a:gd name="T7" fmla="*/ -610 h 674"/>
                                <a:gd name="T8" fmla="+- 0 7338 7158"/>
                                <a:gd name="T9" fmla="*/ T8 w 359"/>
                                <a:gd name="T10" fmla="+- 0 -177 -851"/>
                                <a:gd name="T11" fmla="*/ -177 h 674"/>
                                <a:gd name="T12" fmla="+- 0 7517 7158"/>
                                <a:gd name="T13" fmla="*/ T12 w 359"/>
                                <a:gd name="T14" fmla="+- 0 -610 -851"/>
                                <a:gd name="T15" fmla="*/ -610 h 674"/>
                              </a:gdLst>
                              <a:ahLst/>
                              <a:cxnLst>
                                <a:cxn ang="0">
                                  <a:pos x="T1" y="T3"/>
                                </a:cxn>
                                <a:cxn ang="0">
                                  <a:pos x="T5" y="T7"/>
                                </a:cxn>
                                <a:cxn ang="0">
                                  <a:pos x="T9" y="T11"/>
                                </a:cxn>
                                <a:cxn ang="0">
                                  <a:pos x="T13" y="T15"/>
                                </a:cxn>
                              </a:cxnLst>
                              <a:rect l="0" t="0" r="r" b="b"/>
                              <a:pathLst>
                                <a:path w="359" h="674">
                                  <a:moveTo>
                                    <a:pt x="359" y="241"/>
                                  </a:moveTo>
                                  <a:lnTo>
                                    <a:pt x="0" y="241"/>
                                  </a:lnTo>
                                  <a:lnTo>
                                    <a:pt x="180" y="674"/>
                                  </a:lnTo>
                                  <a:lnTo>
                                    <a:pt x="359" y="241"/>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89"/>
                          <wps:cNvSpPr>
                            <a:spLocks/>
                          </wps:cNvSpPr>
                          <wps:spPr bwMode="auto">
                            <a:xfrm>
                              <a:off x="7158" y="-851"/>
                              <a:ext cx="359" cy="674"/>
                            </a:xfrm>
                            <a:custGeom>
                              <a:avLst/>
                              <a:gdLst>
                                <a:gd name="T0" fmla="+- 0 7402 7158"/>
                                <a:gd name="T1" fmla="*/ T0 w 359"/>
                                <a:gd name="T2" fmla="+- 0 -851 -851"/>
                                <a:gd name="T3" fmla="*/ -851 h 674"/>
                                <a:gd name="T4" fmla="+- 0 7273 7158"/>
                                <a:gd name="T5" fmla="*/ T4 w 359"/>
                                <a:gd name="T6" fmla="+- 0 -851 -851"/>
                                <a:gd name="T7" fmla="*/ -851 h 674"/>
                                <a:gd name="T8" fmla="+- 0 7273 7158"/>
                                <a:gd name="T9" fmla="*/ T8 w 359"/>
                                <a:gd name="T10" fmla="+- 0 -610 -851"/>
                                <a:gd name="T11" fmla="*/ -610 h 674"/>
                                <a:gd name="T12" fmla="+- 0 7402 7158"/>
                                <a:gd name="T13" fmla="*/ T12 w 359"/>
                                <a:gd name="T14" fmla="+- 0 -610 -851"/>
                                <a:gd name="T15" fmla="*/ -610 h 674"/>
                                <a:gd name="T16" fmla="+- 0 7402 7158"/>
                                <a:gd name="T17" fmla="*/ T16 w 359"/>
                                <a:gd name="T18" fmla="+- 0 -851 -851"/>
                                <a:gd name="T19" fmla="*/ -851 h 674"/>
                              </a:gdLst>
                              <a:ahLst/>
                              <a:cxnLst>
                                <a:cxn ang="0">
                                  <a:pos x="T1" y="T3"/>
                                </a:cxn>
                                <a:cxn ang="0">
                                  <a:pos x="T5" y="T7"/>
                                </a:cxn>
                                <a:cxn ang="0">
                                  <a:pos x="T9" y="T11"/>
                                </a:cxn>
                                <a:cxn ang="0">
                                  <a:pos x="T13" y="T15"/>
                                </a:cxn>
                                <a:cxn ang="0">
                                  <a:pos x="T17" y="T19"/>
                                </a:cxn>
                              </a:cxnLst>
                              <a:rect l="0" t="0" r="r" b="b"/>
                              <a:pathLst>
                                <a:path w="359" h="674">
                                  <a:moveTo>
                                    <a:pt x="244" y="0"/>
                                  </a:moveTo>
                                  <a:lnTo>
                                    <a:pt x="115" y="0"/>
                                  </a:lnTo>
                                  <a:lnTo>
                                    <a:pt x="115" y="241"/>
                                  </a:lnTo>
                                  <a:lnTo>
                                    <a:pt x="244" y="241"/>
                                  </a:lnTo>
                                  <a:lnTo>
                                    <a:pt x="244"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8" name="Group 86"/>
                        <wpg:cNvGrpSpPr>
                          <a:grpSpLocks/>
                        </wpg:cNvGrpSpPr>
                        <wpg:grpSpPr bwMode="auto">
                          <a:xfrm>
                            <a:off x="7158" y="-851"/>
                            <a:ext cx="359" cy="674"/>
                            <a:chOff x="7158" y="-851"/>
                            <a:chExt cx="359" cy="674"/>
                          </a:xfrm>
                        </wpg:grpSpPr>
                        <wps:wsp>
                          <wps:cNvPr id="99" name="Freeform 87"/>
                          <wps:cNvSpPr>
                            <a:spLocks/>
                          </wps:cNvSpPr>
                          <wps:spPr bwMode="auto">
                            <a:xfrm>
                              <a:off x="7158" y="-851"/>
                              <a:ext cx="359" cy="674"/>
                            </a:xfrm>
                            <a:custGeom>
                              <a:avLst/>
                              <a:gdLst>
                                <a:gd name="T0" fmla="+- 0 7158 7158"/>
                                <a:gd name="T1" fmla="*/ T0 w 359"/>
                                <a:gd name="T2" fmla="+- 0 -610 -851"/>
                                <a:gd name="T3" fmla="*/ -610 h 674"/>
                                <a:gd name="T4" fmla="+- 0 7273 7158"/>
                                <a:gd name="T5" fmla="*/ T4 w 359"/>
                                <a:gd name="T6" fmla="+- 0 -610 -851"/>
                                <a:gd name="T7" fmla="*/ -610 h 674"/>
                                <a:gd name="T8" fmla="+- 0 7273 7158"/>
                                <a:gd name="T9" fmla="*/ T8 w 359"/>
                                <a:gd name="T10" fmla="+- 0 -851 -851"/>
                                <a:gd name="T11" fmla="*/ -851 h 674"/>
                                <a:gd name="T12" fmla="+- 0 7402 7158"/>
                                <a:gd name="T13" fmla="*/ T12 w 359"/>
                                <a:gd name="T14" fmla="+- 0 -851 -851"/>
                                <a:gd name="T15" fmla="*/ -851 h 674"/>
                                <a:gd name="T16" fmla="+- 0 7402 7158"/>
                                <a:gd name="T17" fmla="*/ T16 w 359"/>
                                <a:gd name="T18" fmla="+- 0 -610 -851"/>
                                <a:gd name="T19" fmla="*/ -610 h 674"/>
                                <a:gd name="T20" fmla="+- 0 7517 7158"/>
                                <a:gd name="T21" fmla="*/ T20 w 359"/>
                                <a:gd name="T22" fmla="+- 0 -610 -851"/>
                                <a:gd name="T23" fmla="*/ -610 h 674"/>
                                <a:gd name="T24" fmla="+- 0 7338 7158"/>
                                <a:gd name="T25" fmla="*/ T24 w 359"/>
                                <a:gd name="T26" fmla="+- 0 -177 -851"/>
                                <a:gd name="T27" fmla="*/ -177 h 674"/>
                                <a:gd name="T28" fmla="+- 0 7158 7158"/>
                                <a:gd name="T29" fmla="*/ T28 w 359"/>
                                <a:gd name="T30" fmla="+- 0 -610 -851"/>
                                <a:gd name="T31" fmla="*/ -610 h 67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359" h="674">
                                  <a:moveTo>
                                    <a:pt x="0" y="241"/>
                                  </a:moveTo>
                                  <a:lnTo>
                                    <a:pt x="115" y="241"/>
                                  </a:lnTo>
                                  <a:lnTo>
                                    <a:pt x="115" y="0"/>
                                  </a:lnTo>
                                  <a:lnTo>
                                    <a:pt x="244" y="0"/>
                                  </a:lnTo>
                                  <a:lnTo>
                                    <a:pt x="244" y="241"/>
                                  </a:lnTo>
                                  <a:lnTo>
                                    <a:pt x="359" y="241"/>
                                  </a:lnTo>
                                  <a:lnTo>
                                    <a:pt x="180" y="674"/>
                                  </a:lnTo>
                                  <a:lnTo>
                                    <a:pt x="0" y="241"/>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AA24741" id="Group 85" o:spid="_x0000_s1026" style="position:absolute;margin-left:357.5pt;margin-top:-42.95pt;width:18.7pt;height:34.45pt;z-index:-251651584;mso-position-horizontal-relative:page" coordorigin="7150,-859" coordsize="374,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">
                <v:group id="Group 88" o:spid="_x0000_s1027" style="position:absolute;left:7158;top:-851;width:359;height:674" coordorigin="7158,-851" coordsize="359,6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90" o:spid="_x0000_s1028" style="position:absolute;left:7158;top:-851;width:359;height:674;visibility:visible;mso-wrap-style:square;v-text-anchor:top" coordsize="359,6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qn68UA&#10;AADbAAAADwAAAGRycy9kb3ducmV2LnhtbESPQWvCQBSE74L/YXmFXqRuWktoU1eRYqU30fagt9fs&#10;axLMvg27rxr99V2h0OMwM98w03nvWnWkEBvPBu7HGSji0tuGKwOfH293T6CiIFtsPZOBM0WYz4aD&#10;KRbWn3hDx61UKkE4FmigFukKrWNZk8M49h1x8r59cChJhkrbgKcEd61+yLJcO2w4LdTY0WtN5WH7&#10;4wys9rvJyO8uYU3yuOxJDvZrvzTm9qZfvIAS6uU//Nd+twaec7h+ST9Az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aqfrxQAAANsAAAAPAAAAAAAAAAAAAAAAAJgCAABkcnMv&#10;ZG93bnJldi54bWxQSwUGAAAAAAQABAD1AAAAigMAAAAA&#10;" path="m359,241l,241,180,674,359,241e" fillcolor="#9cf" stroked="f">
                    <v:path arrowok="t" o:connecttype="custom" o:connectlocs="359,-610;0,-610;180,-177;359,-610" o:connectangles="0,0,0,0"/>
                  </v:shape>
                  <v:shape id="Freeform 89" o:spid="_x0000_s1029" style="position:absolute;left:7158;top:-851;width:359;height:674;visibility:visible;mso-wrap-style:square;v-text-anchor:top" coordsize="359,6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YCcMUA&#10;AADbAAAADwAAAGRycy9kb3ducmV2LnhtbESPzWoCQRCE74LvMLSQS4izRsnPxlFCMJKbxOSgt85O&#10;u7u407PMdHT16TNCwGNRVV9R03nnGnWgEGvPBkbDDBRx4W3NpYHvr/e7J1BRkC02nsnAiSLMZ/3e&#10;FHPrj/xJh7WUKkE45migEmlzrWNRkcM49C1x8nY+OJQkQ6ltwGOCu0bfZ9mDdlhzWqiwpbeKiv36&#10;1xlYbjfjW785hxXJZNGR7O3PdmHMzaB7fQEl1Mk1/N/+sAaeH+HyJf0AP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JgJwxQAAANsAAAAPAAAAAAAAAAAAAAAAAJgCAABkcnMv&#10;ZG93bnJldi54bWxQSwUGAAAAAAQABAD1AAAAigMAAAAA&#10;" path="m244,l115,r,241l244,241,244,e" fillcolor="#9cf" stroked="f">
                    <v:path arrowok="t" o:connecttype="custom" o:connectlocs="244,-851;115,-851;115,-610;244,-610;244,-851" o:connectangles="0,0,0,0,0"/>
                  </v:shape>
                </v:group>
                <v:group id="Group 86" o:spid="_x0000_s1030" style="position:absolute;left:7158;top:-851;width:359;height:674" coordorigin="7158,-851" coordsize="359,6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Freeform 87" o:spid="_x0000_s1031" style="position:absolute;left:7158;top:-851;width:359;height:674;visibility:visible;mso-wrap-style:square;v-text-anchor:top" coordsize="359,6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IYMYA&#10;AADbAAAADwAAAGRycy9kb3ducmV2LnhtbESPQWsCMRSE7wX/Q3hCL0WzikrdGsWKQg960Oqht8fm&#10;dXfp5iVNUl3765uC4HGYmW+Y2aI1jTiTD7VlBYN+BoK4sLrmUsHxfdN7BhEissbGMim4UoDFvPMw&#10;w1zbC+/pfIilSBAOOSqoYnS5lKGoyGDoW0ecvE/rDcYkfSm1x0uCm0YOs2wiDdacFip0tKqo+Dr8&#10;GAVPo9Fxu351E2/cd4O/u/Fps/9Q6rHbLl9ARGrjPXxrv2kF0yn8f0k/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jZIYMYAAADbAAAADwAAAAAAAAAAAAAAAACYAgAAZHJz&#10;L2Rvd25yZXYueG1sUEsFBgAAAAAEAAQA9QAAAIsDAAAAAA==&#10;" path="m,241r115,l115,,244,r,241l359,241,180,674,,241xe" filled="f" strokecolor="#330">
                    <v:path arrowok="t" o:connecttype="custom" o:connectlocs="0,-610;115,-610;115,-851;244,-851;244,-610;359,-610;180,-177;0,-610" o:connectangles="0,0,0,0,0,0,0,0"/>
                  </v:shape>
                </v:group>
                <w10:wrap anchorx="page"/>
              </v:group>
            </w:pict>
          </mc:Fallback>
        </mc:AlternateContent>
      </w:r>
      <w:r w:rsidR="0026255B" w:rsidRPr="00D15B97">
        <w:rPr>
          <w:rFonts w:ascii="Arial" w:eastAsia="Arial" w:hAnsi="Arial" w:cs="Arial"/>
          <w:spacing w:val="1"/>
          <w:sz w:val="15"/>
          <w:szCs w:val="15"/>
        </w:rPr>
        <w:t>I</w:t>
      </w:r>
      <w:r w:rsidR="0026255B" w:rsidRPr="00D15B97">
        <w:rPr>
          <w:rFonts w:ascii="Arial" w:eastAsia="Arial" w:hAnsi="Arial" w:cs="Arial"/>
          <w:spacing w:val="-1"/>
          <w:sz w:val="15"/>
          <w:szCs w:val="15"/>
        </w:rPr>
        <w:t>ndu</w:t>
      </w:r>
      <w:r w:rsidR="0026255B" w:rsidRPr="00D15B97">
        <w:rPr>
          <w:rFonts w:ascii="Arial" w:eastAsia="Arial" w:hAnsi="Arial" w:cs="Arial"/>
          <w:spacing w:val="1"/>
          <w:sz w:val="15"/>
          <w:szCs w:val="15"/>
        </w:rPr>
        <w:t>st</w:t>
      </w:r>
      <w:r w:rsidR="0026255B" w:rsidRPr="00D15B97">
        <w:rPr>
          <w:rFonts w:ascii="Arial" w:eastAsia="Arial" w:hAnsi="Arial" w:cs="Arial"/>
          <w:spacing w:val="-1"/>
          <w:sz w:val="15"/>
          <w:szCs w:val="15"/>
        </w:rPr>
        <w:t>r</w:t>
      </w:r>
      <w:r w:rsidR="0026255B" w:rsidRPr="00D15B97">
        <w:rPr>
          <w:rFonts w:ascii="Arial" w:eastAsia="Arial" w:hAnsi="Arial" w:cs="Arial"/>
          <w:sz w:val="15"/>
          <w:szCs w:val="15"/>
        </w:rPr>
        <w:t xml:space="preserve">y </w:t>
      </w:r>
      <w:r w:rsidR="0026255B" w:rsidRPr="00D15B97">
        <w:rPr>
          <w:rFonts w:ascii="Arial" w:eastAsia="Arial" w:hAnsi="Arial" w:cs="Arial"/>
          <w:spacing w:val="-1"/>
          <w:sz w:val="15"/>
          <w:szCs w:val="15"/>
        </w:rPr>
        <w:t>Con</w:t>
      </w:r>
      <w:r w:rsidR="0026255B" w:rsidRPr="00D15B97">
        <w:rPr>
          <w:rFonts w:ascii="Arial" w:eastAsia="Arial" w:hAnsi="Arial" w:cs="Arial"/>
          <w:spacing w:val="1"/>
          <w:sz w:val="15"/>
          <w:szCs w:val="15"/>
        </w:rPr>
        <w:t>s</w:t>
      </w:r>
      <w:r w:rsidR="0026255B" w:rsidRPr="00D15B97">
        <w:rPr>
          <w:rFonts w:ascii="Arial" w:eastAsia="Arial" w:hAnsi="Arial" w:cs="Arial"/>
          <w:spacing w:val="-1"/>
          <w:sz w:val="15"/>
          <w:szCs w:val="15"/>
        </w:rPr>
        <w:t>u</w:t>
      </w:r>
      <w:r w:rsidR="0026255B" w:rsidRPr="00D15B97">
        <w:rPr>
          <w:rFonts w:ascii="Arial" w:eastAsia="Arial" w:hAnsi="Arial" w:cs="Arial"/>
          <w:sz w:val="15"/>
          <w:szCs w:val="15"/>
        </w:rPr>
        <w:t>l</w:t>
      </w:r>
      <w:r w:rsidR="0026255B" w:rsidRPr="00D15B97">
        <w:rPr>
          <w:rFonts w:ascii="Arial" w:eastAsia="Arial" w:hAnsi="Arial" w:cs="Arial"/>
          <w:spacing w:val="1"/>
          <w:sz w:val="15"/>
          <w:szCs w:val="15"/>
        </w:rPr>
        <w:t>t</w:t>
      </w:r>
      <w:r w:rsidR="0026255B" w:rsidRPr="00D15B97">
        <w:rPr>
          <w:rFonts w:ascii="Arial" w:eastAsia="Arial" w:hAnsi="Arial" w:cs="Arial"/>
          <w:spacing w:val="-1"/>
          <w:sz w:val="15"/>
          <w:szCs w:val="15"/>
        </w:rPr>
        <w:t>at</w:t>
      </w:r>
      <w:r w:rsidR="0026255B" w:rsidRPr="00D15B97">
        <w:rPr>
          <w:rFonts w:ascii="Arial" w:eastAsia="Arial" w:hAnsi="Arial" w:cs="Arial"/>
          <w:sz w:val="15"/>
          <w:szCs w:val="15"/>
        </w:rPr>
        <w:t xml:space="preserve">ion </w:t>
      </w:r>
      <w:r w:rsidR="0026255B" w:rsidRPr="00D15B97">
        <w:rPr>
          <w:rFonts w:ascii="Arial" w:eastAsia="Arial" w:hAnsi="Arial" w:cs="Arial"/>
          <w:spacing w:val="-1"/>
          <w:sz w:val="15"/>
          <w:szCs w:val="15"/>
        </w:rPr>
        <w:t>(</w:t>
      </w:r>
      <w:r w:rsidR="0026255B" w:rsidRPr="00D15B97">
        <w:rPr>
          <w:rFonts w:ascii="Arial" w:eastAsia="Arial" w:hAnsi="Arial" w:cs="Arial"/>
          <w:sz w:val="15"/>
          <w:szCs w:val="15"/>
        </w:rPr>
        <w:t xml:space="preserve">if </w:t>
      </w:r>
      <w:r w:rsidR="0026255B" w:rsidRPr="00D15B97">
        <w:rPr>
          <w:rFonts w:ascii="Arial" w:eastAsia="Arial" w:hAnsi="Arial" w:cs="Arial"/>
          <w:spacing w:val="-1"/>
          <w:sz w:val="15"/>
          <w:szCs w:val="15"/>
        </w:rPr>
        <w:t>requ</w:t>
      </w:r>
      <w:r w:rsidR="0026255B" w:rsidRPr="00D15B97">
        <w:rPr>
          <w:rFonts w:ascii="Arial" w:eastAsia="Arial" w:hAnsi="Arial" w:cs="Arial"/>
          <w:sz w:val="15"/>
          <w:szCs w:val="15"/>
        </w:rPr>
        <w:t>ir</w:t>
      </w:r>
      <w:r w:rsidR="0026255B" w:rsidRPr="00D15B97">
        <w:rPr>
          <w:rFonts w:ascii="Arial" w:eastAsia="Arial" w:hAnsi="Arial" w:cs="Arial"/>
          <w:spacing w:val="-1"/>
          <w:sz w:val="15"/>
          <w:szCs w:val="15"/>
        </w:rPr>
        <w:t>ed</w:t>
      </w:r>
      <w:r w:rsidR="0026255B" w:rsidRPr="00D15B97">
        <w:rPr>
          <w:rFonts w:ascii="Arial" w:eastAsia="Arial" w:hAnsi="Arial" w:cs="Arial"/>
          <w:sz w:val="15"/>
          <w:szCs w:val="15"/>
        </w:rPr>
        <w:t>)</w:t>
      </w:r>
    </w:p>
    <w:p w14:paraId="529812C4" w14:textId="77777777" w:rsidR="00D15B97" w:rsidRDefault="0026255B">
      <w:pPr>
        <w:spacing w:before="40" w:after="0" w:line="240" w:lineRule="auto"/>
        <w:ind w:left="-14" w:right="2216"/>
        <w:jc w:val="center"/>
      </w:pPr>
      <w:r w:rsidRPr="00984CD6">
        <w:br w:type="column"/>
      </w:r>
    </w:p>
    <w:p w14:paraId="2F14C5D1" w14:textId="77777777" w:rsidR="00015D47" w:rsidRPr="00D15B97" w:rsidRDefault="0026255B">
      <w:pPr>
        <w:spacing w:before="40" w:after="0" w:line="240" w:lineRule="auto"/>
        <w:ind w:left="-14" w:right="2216"/>
        <w:jc w:val="center"/>
        <w:rPr>
          <w:rFonts w:ascii="Arial" w:eastAsia="Arial" w:hAnsi="Arial" w:cs="Arial"/>
          <w:sz w:val="15"/>
          <w:szCs w:val="15"/>
        </w:rPr>
      </w:pPr>
      <w:r w:rsidRPr="00D15B97">
        <w:rPr>
          <w:rFonts w:ascii="Arial" w:eastAsia="Arial" w:hAnsi="Arial" w:cs="Arial"/>
          <w:spacing w:val="-1"/>
          <w:sz w:val="15"/>
          <w:szCs w:val="15"/>
        </w:rPr>
        <w:t>Rev</w:t>
      </w:r>
      <w:r w:rsidRPr="00D15B97">
        <w:rPr>
          <w:rFonts w:ascii="Arial" w:eastAsia="Arial" w:hAnsi="Arial" w:cs="Arial"/>
          <w:sz w:val="15"/>
          <w:szCs w:val="15"/>
        </w:rPr>
        <w:t>i</w:t>
      </w:r>
      <w:r w:rsidRPr="00D15B97">
        <w:rPr>
          <w:rFonts w:ascii="Arial" w:eastAsia="Arial" w:hAnsi="Arial" w:cs="Arial"/>
          <w:spacing w:val="2"/>
          <w:sz w:val="15"/>
          <w:szCs w:val="15"/>
        </w:rPr>
        <w:t>e</w:t>
      </w:r>
      <w:r w:rsidRPr="00D15B97">
        <w:rPr>
          <w:rFonts w:ascii="Arial" w:eastAsia="Arial" w:hAnsi="Arial" w:cs="Arial"/>
          <w:sz w:val="15"/>
          <w:szCs w:val="15"/>
        </w:rPr>
        <w:t>w</w:t>
      </w:r>
      <w:r w:rsidRPr="00D15B97">
        <w:rPr>
          <w:rFonts w:ascii="Arial" w:eastAsia="Arial" w:hAnsi="Arial" w:cs="Arial"/>
          <w:spacing w:val="-2"/>
          <w:sz w:val="15"/>
          <w:szCs w:val="15"/>
        </w:rPr>
        <w:t xml:space="preserve"> </w:t>
      </w:r>
      <w:r w:rsidRPr="00D15B97">
        <w:rPr>
          <w:rFonts w:ascii="Arial" w:eastAsia="Arial" w:hAnsi="Arial" w:cs="Arial"/>
          <w:spacing w:val="-1"/>
          <w:sz w:val="15"/>
          <w:szCs w:val="15"/>
        </w:rPr>
        <w:t>pro</w:t>
      </w:r>
      <w:r w:rsidRPr="00D15B97">
        <w:rPr>
          <w:rFonts w:ascii="Arial" w:eastAsia="Arial" w:hAnsi="Arial" w:cs="Arial"/>
          <w:spacing w:val="1"/>
          <w:sz w:val="15"/>
          <w:szCs w:val="15"/>
        </w:rPr>
        <w:t>c</w:t>
      </w:r>
      <w:r w:rsidRPr="00D15B97">
        <w:rPr>
          <w:rFonts w:ascii="Arial" w:eastAsia="Arial" w:hAnsi="Arial" w:cs="Arial"/>
          <w:spacing w:val="-1"/>
          <w:sz w:val="15"/>
          <w:szCs w:val="15"/>
        </w:rPr>
        <w:t>es</w:t>
      </w:r>
      <w:r w:rsidRPr="00D15B97">
        <w:rPr>
          <w:rFonts w:ascii="Arial" w:eastAsia="Arial" w:hAnsi="Arial" w:cs="Arial"/>
          <w:sz w:val="15"/>
          <w:szCs w:val="15"/>
        </w:rPr>
        <w:t xml:space="preserve">s </w:t>
      </w:r>
      <w:r w:rsidRPr="00D15B97">
        <w:rPr>
          <w:rFonts w:ascii="Arial" w:eastAsia="Arial" w:hAnsi="Arial" w:cs="Arial"/>
          <w:spacing w:val="-1"/>
          <w:sz w:val="15"/>
          <w:szCs w:val="15"/>
        </w:rPr>
        <w:t>b</w:t>
      </w:r>
      <w:r w:rsidRPr="00D15B97">
        <w:rPr>
          <w:rFonts w:ascii="Arial" w:eastAsia="Arial" w:hAnsi="Arial" w:cs="Arial"/>
          <w:sz w:val="15"/>
          <w:szCs w:val="15"/>
        </w:rPr>
        <w:t xml:space="preserve">y </w:t>
      </w:r>
      <w:r w:rsidRPr="00D15B97">
        <w:rPr>
          <w:rFonts w:ascii="Arial" w:eastAsia="Arial" w:hAnsi="Arial" w:cs="Arial"/>
          <w:spacing w:val="-1"/>
          <w:sz w:val="15"/>
          <w:szCs w:val="15"/>
        </w:rPr>
        <w:t>DCR</w:t>
      </w:r>
      <w:r w:rsidRPr="00D15B97">
        <w:rPr>
          <w:rFonts w:ascii="Arial" w:eastAsia="Arial" w:hAnsi="Arial" w:cs="Arial"/>
          <w:sz w:val="15"/>
          <w:szCs w:val="15"/>
        </w:rPr>
        <w:t>P</w:t>
      </w:r>
      <w:r w:rsidRPr="00D15B97">
        <w:rPr>
          <w:rFonts w:ascii="Arial" w:eastAsia="Arial" w:hAnsi="Arial" w:cs="Arial"/>
          <w:spacing w:val="-3"/>
          <w:sz w:val="15"/>
          <w:szCs w:val="15"/>
        </w:rPr>
        <w:t xml:space="preserve"> </w:t>
      </w:r>
      <w:r w:rsidRPr="00D15B97">
        <w:rPr>
          <w:rFonts w:ascii="Arial" w:eastAsia="Arial" w:hAnsi="Arial" w:cs="Arial"/>
          <w:spacing w:val="4"/>
          <w:sz w:val="15"/>
          <w:szCs w:val="15"/>
        </w:rPr>
        <w:t>W</w:t>
      </w:r>
      <w:r w:rsidRPr="00D15B97">
        <w:rPr>
          <w:rFonts w:ascii="Arial" w:eastAsia="Arial" w:hAnsi="Arial" w:cs="Arial"/>
          <w:sz w:val="15"/>
          <w:szCs w:val="15"/>
        </w:rPr>
        <w:t xml:space="preserve">G </w:t>
      </w:r>
      <w:r w:rsidRPr="00D15B97">
        <w:rPr>
          <w:rFonts w:ascii="Arial" w:eastAsia="Arial" w:hAnsi="Arial" w:cs="Arial"/>
          <w:spacing w:val="-1"/>
          <w:sz w:val="15"/>
          <w:szCs w:val="15"/>
        </w:rPr>
        <w:t>o</w:t>
      </w:r>
      <w:r w:rsidRPr="00D15B97">
        <w:rPr>
          <w:rFonts w:ascii="Arial" w:eastAsia="Arial" w:hAnsi="Arial" w:cs="Arial"/>
          <w:sz w:val="15"/>
          <w:szCs w:val="15"/>
        </w:rPr>
        <w:t xml:space="preserve">r </w:t>
      </w:r>
      <w:r w:rsidR="00DC59E2" w:rsidRPr="00D15B97">
        <w:rPr>
          <w:rFonts w:ascii="Arial" w:eastAsia="Arial" w:hAnsi="Arial" w:cs="Arial"/>
          <w:b/>
          <w:spacing w:val="1"/>
          <w:sz w:val="15"/>
          <w:szCs w:val="15"/>
        </w:rPr>
        <w:t>Code Administrator</w:t>
      </w:r>
    </w:p>
    <w:p w14:paraId="4AF5A9E2" w14:textId="77777777" w:rsidR="00015D47" w:rsidRPr="00984CD6" w:rsidRDefault="00015D47">
      <w:pPr>
        <w:spacing w:after="0"/>
        <w:jc w:val="center"/>
        <w:sectPr w:rsidR="00015D47" w:rsidRPr="00984CD6">
          <w:type w:val="continuous"/>
          <w:pgSz w:w="11920" w:h="16860"/>
          <w:pgMar w:top="1580" w:right="1680" w:bottom="960" w:left="1680" w:header="720" w:footer="720" w:gutter="0"/>
          <w:cols w:num="2" w:space="720" w:equalWidth="0">
            <w:col w:w="3801" w:space="1368"/>
            <w:col w:w="3391"/>
          </w:cols>
        </w:sectPr>
      </w:pPr>
    </w:p>
    <w:p w14:paraId="4D831D77" w14:textId="77777777" w:rsidR="00015D47" w:rsidRPr="00984CD6" w:rsidRDefault="00015D47">
      <w:pPr>
        <w:spacing w:after="0" w:line="200" w:lineRule="exact"/>
        <w:rPr>
          <w:sz w:val="20"/>
          <w:szCs w:val="20"/>
        </w:rPr>
      </w:pPr>
    </w:p>
    <w:p w14:paraId="3A0E3A51" w14:textId="77777777" w:rsidR="00015D47" w:rsidRPr="00984CD6" w:rsidRDefault="00015D47">
      <w:pPr>
        <w:spacing w:after="0" w:line="200" w:lineRule="exact"/>
        <w:rPr>
          <w:sz w:val="20"/>
          <w:szCs w:val="20"/>
        </w:rPr>
      </w:pPr>
    </w:p>
    <w:p w14:paraId="4EE01855" w14:textId="77777777" w:rsidR="00015D47" w:rsidRPr="00984CD6" w:rsidRDefault="00015D47">
      <w:pPr>
        <w:spacing w:after="0" w:line="200" w:lineRule="exact"/>
        <w:rPr>
          <w:sz w:val="20"/>
          <w:szCs w:val="20"/>
        </w:rPr>
      </w:pPr>
    </w:p>
    <w:p w14:paraId="061245BB" w14:textId="77777777" w:rsidR="00015D47" w:rsidRPr="00984CD6" w:rsidRDefault="00015D47">
      <w:pPr>
        <w:spacing w:after="0" w:line="200" w:lineRule="exact"/>
        <w:rPr>
          <w:sz w:val="20"/>
          <w:szCs w:val="20"/>
        </w:rPr>
      </w:pPr>
    </w:p>
    <w:p w14:paraId="0609CA0A" w14:textId="77777777" w:rsidR="00015D47" w:rsidRPr="00984CD6" w:rsidRDefault="00015D47">
      <w:pPr>
        <w:spacing w:after="0" w:line="200" w:lineRule="exact"/>
        <w:rPr>
          <w:sz w:val="20"/>
          <w:szCs w:val="20"/>
        </w:rPr>
      </w:pPr>
    </w:p>
    <w:p w14:paraId="40989077" w14:textId="77777777" w:rsidR="00015D47" w:rsidRPr="00984CD6" w:rsidRDefault="00015D47">
      <w:pPr>
        <w:spacing w:before="6" w:after="0" w:line="220" w:lineRule="exact"/>
      </w:pPr>
    </w:p>
    <w:p w14:paraId="37EAECDD" w14:textId="77777777" w:rsidR="00015D47" w:rsidRPr="00984CD6" w:rsidRDefault="00015D47">
      <w:pPr>
        <w:spacing w:after="0"/>
        <w:sectPr w:rsidR="00015D47" w:rsidRPr="00984CD6">
          <w:type w:val="continuous"/>
          <w:pgSz w:w="11920" w:h="16860"/>
          <w:pgMar w:top="1580" w:right="1680" w:bottom="960" w:left="1680" w:header="720" w:footer="720" w:gutter="0"/>
          <w:cols w:space="720"/>
        </w:sectPr>
      </w:pPr>
    </w:p>
    <w:p w14:paraId="4A8DA6A3" w14:textId="77777777" w:rsidR="00015D47" w:rsidRPr="00D15B97" w:rsidRDefault="005933CA" w:rsidP="005367FC">
      <w:pPr>
        <w:spacing w:before="40" w:after="0" w:line="242" w:lineRule="auto"/>
        <w:ind w:left="389" w:right="-48" w:hanging="50"/>
        <w:jc w:val="center"/>
        <w:rPr>
          <w:rFonts w:ascii="Arial" w:eastAsia="Arial" w:hAnsi="Arial" w:cs="Arial"/>
          <w:sz w:val="15"/>
          <w:szCs w:val="15"/>
        </w:rPr>
      </w:pPr>
      <w:r w:rsidRPr="00D15B97">
        <w:rPr>
          <w:noProof/>
          <w:sz w:val="15"/>
          <w:szCs w:val="15"/>
          <w:lang w:val="en-GB" w:eastAsia="en-GB"/>
        </w:rPr>
        <w:lastRenderedPageBreak/>
        <mc:AlternateContent>
          <mc:Choice Requires="wpg">
            <w:drawing>
              <wp:anchor distT="0" distB="0" distL="114300" distR="114300" simplePos="0" relativeHeight="251648512" behindDoc="1" locked="0" layoutInCell="1" allowOverlap="1" wp14:anchorId="129983A7" wp14:editId="265C4768">
                <wp:simplePos x="0" y="0"/>
                <wp:positionH relativeFrom="page">
                  <wp:posOffset>2685415</wp:posOffset>
                </wp:positionH>
                <wp:positionV relativeFrom="paragraph">
                  <wp:posOffset>-1294130</wp:posOffset>
                </wp:positionV>
                <wp:extent cx="909955" cy="724535"/>
                <wp:effectExtent l="8890" t="10795" r="5080" b="7620"/>
                <wp:wrapNone/>
                <wp:docPr id="92"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4229" y="-2038"/>
                          <a:chExt cx="1433" cy="1141"/>
                        </a:xfrm>
                      </wpg:grpSpPr>
                      <wps:wsp>
                        <wps:cNvPr id="93" name="Freeform 84"/>
                        <wps:cNvSpPr>
                          <a:spLocks/>
                        </wps:cNvSpPr>
                        <wps:spPr bwMode="auto">
                          <a:xfrm>
                            <a:off x="4229" y="-2038"/>
                            <a:ext cx="1433" cy="1141"/>
                          </a:xfrm>
                          <a:custGeom>
                            <a:avLst/>
                            <a:gdLst>
                              <a:gd name="T0" fmla="+- 0 4229 4229"/>
                              <a:gd name="T1" fmla="*/ T0 w 1433"/>
                              <a:gd name="T2" fmla="+- 0 -897 -2038"/>
                              <a:gd name="T3" fmla="*/ -897 h 1141"/>
                              <a:gd name="T4" fmla="+- 0 5662 4229"/>
                              <a:gd name="T5" fmla="*/ T4 w 1433"/>
                              <a:gd name="T6" fmla="+- 0 -897 -2038"/>
                              <a:gd name="T7" fmla="*/ -897 h 1141"/>
                              <a:gd name="T8" fmla="+- 0 5662 4229"/>
                              <a:gd name="T9" fmla="*/ T8 w 1433"/>
                              <a:gd name="T10" fmla="+- 0 -2038 -2038"/>
                              <a:gd name="T11" fmla="*/ -2038 h 1141"/>
                              <a:gd name="T12" fmla="+- 0 4229 4229"/>
                              <a:gd name="T13" fmla="*/ T12 w 1433"/>
                              <a:gd name="T14" fmla="+- 0 -2038 -2038"/>
                              <a:gd name="T15" fmla="*/ -2038 h 1141"/>
                              <a:gd name="T16" fmla="+- 0 4229 4229"/>
                              <a:gd name="T17" fmla="*/ T16 w 1433"/>
                              <a:gd name="T18" fmla="+- 0 -897 -2038"/>
                              <a:gd name="T19" fmla="*/ -897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FBD1345" id="Group 83" o:spid="_x0000_s1026" style="position:absolute;margin-left:211.45pt;margin-top:-101.9pt;width:71.65pt;height:57.05pt;z-index:-251667968;mso-position-horizontal-relative:page" coordorigin="4229,-2038"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">
                <v:shape id="Freeform 84" o:spid="_x0000_s1027" style="position:absolute;left:4229;top:-2038;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pz8EA&#10;AADbAAAADwAAAGRycy9kb3ducmV2LnhtbESPQWsCMRSE70L/Q3iF3jTbCqJbo9TWoldXDz0+Nq+b&#10;bTcvYRPd9N83guBxmJlvmOU62U5cqA+tYwXPkwIEce10y42C0/FzPAcRIrLGzjEp+KMA69XDaIml&#10;dgMf6FLFRmQIhxIVmBh9KWWoDVkME+eJs/fteosxy76Ruschw20nX4piJi22nBcMeno3VP9WZ6vg&#10;a7sxG0z+B9OH3x27YestF0o9Paa3VxCRUryHb+29VrCYwvVL/g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Kc/BAAAA2wAAAA8AAAAAAAAAAAAAAAAAmAIAAGRycy9kb3du&#10;cmV2LnhtbFBLBQYAAAAABAAEAPUAAACGAwAAAAA=&#10;" path="m,1141r1433,l1433,,,,,1141xe" filled="f">
                  <v:path arrowok="t" o:connecttype="custom" o:connectlocs="0,-897;1433,-897;1433,-2038;0,-2038;0,-897" o:connectangles="0,0,0,0,0"/>
                </v:shape>
                <w10:wrap anchorx="page"/>
              </v:group>
            </w:pict>
          </mc:Fallback>
        </mc:AlternateContent>
      </w:r>
      <w:r w:rsidRPr="00D15B97">
        <w:rPr>
          <w:noProof/>
          <w:sz w:val="15"/>
          <w:szCs w:val="15"/>
          <w:lang w:val="en-GB" w:eastAsia="en-GB"/>
        </w:rPr>
        <mc:AlternateContent>
          <mc:Choice Requires="wpg">
            <w:drawing>
              <wp:anchor distT="0" distB="0" distL="114300" distR="114300" simplePos="0" relativeHeight="251665920" behindDoc="1" locked="0" layoutInCell="1" allowOverlap="1" wp14:anchorId="3D2C1AED" wp14:editId="6011CE23">
                <wp:simplePos x="0" y="0"/>
                <wp:positionH relativeFrom="page">
                  <wp:posOffset>2133600</wp:posOffset>
                </wp:positionH>
                <wp:positionV relativeFrom="paragraph">
                  <wp:posOffset>200660</wp:posOffset>
                </wp:positionV>
                <wp:extent cx="450850" cy="276225"/>
                <wp:effectExtent l="19050" t="10160" r="6350" b="8890"/>
                <wp:wrapNone/>
                <wp:docPr id="8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3360" y="316"/>
                          <a:chExt cx="710" cy="435"/>
                        </a:xfrm>
                      </wpg:grpSpPr>
                      <wpg:grpSp>
                        <wpg:cNvPr id="88" name="Group 81"/>
                        <wpg:cNvGrpSpPr>
                          <a:grpSpLocks/>
                        </wpg:cNvGrpSpPr>
                        <wpg:grpSpPr bwMode="auto">
                          <a:xfrm>
                            <a:off x="3368" y="324"/>
                            <a:ext cx="695" cy="420"/>
                            <a:chOff x="3368" y="324"/>
                            <a:chExt cx="695" cy="420"/>
                          </a:xfrm>
                        </wpg:grpSpPr>
                        <wps:wsp>
                          <wps:cNvPr id="89" name="Freeform 82"/>
                          <wps:cNvSpPr>
                            <a:spLocks/>
                          </wps:cNvSpPr>
                          <wps:spPr bwMode="auto">
                            <a:xfrm>
                              <a:off x="3368" y="324"/>
                              <a:ext cx="695" cy="420"/>
                            </a:xfrm>
                            <a:custGeom>
                              <a:avLst/>
                              <a:gdLst>
                                <a:gd name="T0" fmla="+- 0 3814 3368"/>
                                <a:gd name="T1" fmla="*/ T0 w 695"/>
                                <a:gd name="T2" fmla="+- 0 324 324"/>
                                <a:gd name="T3" fmla="*/ 324 h 420"/>
                                <a:gd name="T4" fmla="+- 0 3368 3368"/>
                                <a:gd name="T5" fmla="*/ T4 w 695"/>
                                <a:gd name="T6" fmla="+- 0 534 324"/>
                                <a:gd name="T7" fmla="*/ 534 h 420"/>
                                <a:gd name="T8" fmla="+- 0 3814 3368"/>
                                <a:gd name="T9" fmla="*/ T8 w 695"/>
                                <a:gd name="T10" fmla="+- 0 744 324"/>
                                <a:gd name="T11" fmla="*/ 744 h 420"/>
                                <a:gd name="T12" fmla="+- 0 3814 3368"/>
                                <a:gd name="T13" fmla="*/ T12 w 695"/>
                                <a:gd name="T14" fmla="+- 0 609 324"/>
                                <a:gd name="T15" fmla="*/ 609 h 420"/>
                                <a:gd name="T16" fmla="+- 0 4063 3368"/>
                                <a:gd name="T17" fmla="*/ T16 w 695"/>
                                <a:gd name="T18" fmla="+- 0 609 324"/>
                                <a:gd name="T19" fmla="*/ 609 h 420"/>
                                <a:gd name="T20" fmla="+- 0 4063 3368"/>
                                <a:gd name="T21" fmla="*/ T20 w 695"/>
                                <a:gd name="T22" fmla="+- 0 459 324"/>
                                <a:gd name="T23" fmla="*/ 459 h 420"/>
                                <a:gd name="T24" fmla="+- 0 3814 3368"/>
                                <a:gd name="T25" fmla="*/ T24 w 695"/>
                                <a:gd name="T26" fmla="+- 0 459 324"/>
                                <a:gd name="T27" fmla="*/ 459 h 420"/>
                                <a:gd name="T28" fmla="+- 0 3814 3368"/>
                                <a:gd name="T29" fmla="*/ T28 w 695"/>
                                <a:gd name="T30" fmla="+- 0 324 324"/>
                                <a:gd name="T31" fmla="*/ 324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446" y="0"/>
                                  </a:moveTo>
                                  <a:lnTo>
                                    <a:pt x="0" y="210"/>
                                  </a:lnTo>
                                  <a:lnTo>
                                    <a:pt x="446" y="420"/>
                                  </a:lnTo>
                                  <a:lnTo>
                                    <a:pt x="446" y="285"/>
                                  </a:lnTo>
                                  <a:lnTo>
                                    <a:pt x="695" y="285"/>
                                  </a:lnTo>
                                  <a:lnTo>
                                    <a:pt x="695" y="135"/>
                                  </a:lnTo>
                                  <a:lnTo>
                                    <a:pt x="446" y="135"/>
                                  </a:lnTo>
                                  <a:lnTo>
                                    <a:pt x="446"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0" name="Group 79"/>
                        <wpg:cNvGrpSpPr>
                          <a:grpSpLocks/>
                        </wpg:cNvGrpSpPr>
                        <wpg:grpSpPr bwMode="auto">
                          <a:xfrm>
                            <a:off x="3368" y="324"/>
                            <a:ext cx="695" cy="420"/>
                            <a:chOff x="3368" y="324"/>
                            <a:chExt cx="695" cy="420"/>
                          </a:xfrm>
                        </wpg:grpSpPr>
                        <wps:wsp>
                          <wps:cNvPr id="91" name="Freeform 80"/>
                          <wps:cNvSpPr>
                            <a:spLocks/>
                          </wps:cNvSpPr>
                          <wps:spPr bwMode="auto">
                            <a:xfrm>
                              <a:off x="3368" y="324"/>
                              <a:ext cx="695" cy="420"/>
                            </a:xfrm>
                            <a:custGeom>
                              <a:avLst/>
                              <a:gdLst>
                                <a:gd name="T0" fmla="+- 0 3814 3368"/>
                                <a:gd name="T1" fmla="*/ T0 w 695"/>
                                <a:gd name="T2" fmla="+- 0 324 324"/>
                                <a:gd name="T3" fmla="*/ 324 h 420"/>
                                <a:gd name="T4" fmla="+- 0 3814 3368"/>
                                <a:gd name="T5" fmla="*/ T4 w 695"/>
                                <a:gd name="T6" fmla="+- 0 459 324"/>
                                <a:gd name="T7" fmla="*/ 459 h 420"/>
                                <a:gd name="T8" fmla="+- 0 4063 3368"/>
                                <a:gd name="T9" fmla="*/ T8 w 695"/>
                                <a:gd name="T10" fmla="+- 0 459 324"/>
                                <a:gd name="T11" fmla="*/ 459 h 420"/>
                                <a:gd name="T12" fmla="+- 0 4063 3368"/>
                                <a:gd name="T13" fmla="*/ T12 w 695"/>
                                <a:gd name="T14" fmla="+- 0 609 324"/>
                                <a:gd name="T15" fmla="*/ 609 h 420"/>
                                <a:gd name="T16" fmla="+- 0 3814 3368"/>
                                <a:gd name="T17" fmla="*/ T16 w 695"/>
                                <a:gd name="T18" fmla="+- 0 609 324"/>
                                <a:gd name="T19" fmla="*/ 609 h 420"/>
                                <a:gd name="T20" fmla="+- 0 3814 3368"/>
                                <a:gd name="T21" fmla="*/ T20 w 695"/>
                                <a:gd name="T22" fmla="+- 0 744 324"/>
                                <a:gd name="T23" fmla="*/ 744 h 420"/>
                                <a:gd name="T24" fmla="+- 0 3368 3368"/>
                                <a:gd name="T25" fmla="*/ T24 w 695"/>
                                <a:gd name="T26" fmla="+- 0 534 324"/>
                                <a:gd name="T27" fmla="*/ 534 h 420"/>
                                <a:gd name="T28" fmla="+- 0 3814 3368"/>
                                <a:gd name="T29" fmla="*/ T28 w 695"/>
                                <a:gd name="T30" fmla="+- 0 324 324"/>
                                <a:gd name="T31" fmla="*/ 324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446" y="0"/>
                                  </a:moveTo>
                                  <a:lnTo>
                                    <a:pt x="446" y="135"/>
                                  </a:lnTo>
                                  <a:lnTo>
                                    <a:pt x="695" y="135"/>
                                  </a:lnTo>
                                  <a:lnTo>
                                    <a:pt x="695" y="285"/>
                                  </a:lnTo>
                                  <a:lnTo>
                                    <a:pt x="446" y="285"/>
                                  </a:lnTo>
                                  <a:lnTo>
                                    <a:pt x="446" y="420"/>
                                  </a:lnTo>
                                  <a:lnTo>
                                    <a:pt x="0" y="210"/>
                                  </a:lnTo>
                                  <a:lnTo>
                                    <a:pt x="446" y="0"/>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F1150E2" id="Group 78" o:spid="_x0000_s1026" style="position:absolute;margin-left:168pt;margin-top:15.8pt;width:35.5pt;height:21.75pt;z-index:-251650560;mso-position-horizontal-relative:page" coordorigin="3360,316"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">
                <v:group id="Group 81" o:spid="_x0000_s1027" style="position:absolute;left:3368;top:324;width:695;height:420" coordorigin="3368,324"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Freeform 82" o:spid="_x0000_s1028" style="position:absolute;left:3368;top:324;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nimMUA&#10;AADbAAAADwAAAGRycy9kb3ducmV2LnhtbESPzWrDMBCE74W8g9hAbo1cF0LiWjZtoSUQTGiSQ3Jb&#10;rPUPtVbGUh337atAoMdhdr7ZSfPJdGKkwbWWFTwtIxDEpdUt1wpOx4/HNQjnkTV2lknBLznIs9lD&#10;iom2V/6i8eBrESDsElTQeN8nUrqyIYNuaXvi4FV2MOiDHGqpB7wGuOlkHEUrabDl0NBgT+8Nld+H&#10;HxPeYLd5Wz3vUVZyX+wuu/hcfMZKLebT6wsIT5P/P76nt1rBegO3LQEA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KYxQAAANsAAAAPAAAAAAAAAAAAAAAAAJgCAABkcnMv&#10;ZG93bnJldi54bWxQSwUGAAAAAAQABAD1AAAAigMAAAAA&#10;" path="m446,l,210,446,420r,-135l695,285r,-150l446,135,446,e" fillcolor="#9cf" stroked="f">
                    <v:path arrowok="t" o:connecttype="custom" o:connectlocs="446,324;0,534;446,744;446,609;695,609;695,459;446,459;446,324" o:connectangles="0,0,0,0,0,0,0,0"/>
                  </v:shape>
                </v:group>
                <v:group id="Group 79" o:spid="_x0000_s1029" style="position:absolute;left:3368;top:324;width:695;height:420" coordorigin="3368,324"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 id="Freeform 80" o:spid="_x0000_s1030" style="position:absolute;left:3368;top:324;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PxAMQA&#10;AADbAAAADwAAAGRycy9kb3ducmV2LnhtbESPQWvCQBSE74L/YXlCb7rRg6bRVURR9NJqUjw/sq9J&#10;avZtyG419td3CwWPw8x8wyxWnanFjVpXWVYwHkUgiHOrKy4UfGS7YQzCeWSNtWVS8CAHq2W/t8BE&#10;2zuf6Zb6QgQIuwQVlN43iZQuL8mgG9mGOHiftjXog2wLqVu8B7ip5SSKptJgxWGhxIY2JeXX9Nso&#10;iH9O+/ds9vU2idz2km3S+Hi2sVIvg249B+Gp88/wf/ugFbyO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D8QDEAAAA2wAAAA8AAAAAAAAAAAAAAAAAmAIAAGRycy9k&#10;b3ducmV2LnhtbFBLBQYAAAAABAAEAPUAAACJAwAAAAA=&#10;" path="m446,r,135l695,135r,150l446,285r,135l,210,446,xe" filled="f" strokecolor="#330">
                    <v:path arrowok="t" o:connecttype="custom" o:connectlocs="446,324;446,459;695,459;695,609;446,609;446,744;0,534;446,324" o:connectangles="0,0,0,0,0,0,0,0"/>
                  </v:shape>
                </v:group>
                <w10:wrap anchorx="page"/>
              </v:group>
            </w:pict>
          </mc:Fallback>
        </mc:AlternateContent>
      </w:r>
      <w:r w:rsidRPr="00D15B97">
        <w:rPr>
          <w:noProof/>
          <w:sz w:val="15"/>
          <w:szCs w:val="15"/>
          <w:lang w:val="en-GB" w:eastAsia="en-GB"/>
        </w:rPr>
        <mc:AlternateContent>
          <mc:Choice Requires="wpg">
            <w:drawing>
              <wp:anchor distT="0" distB="0" distL="114300" distR="114300" simplePos="0" relativeHeight="251667968" behindDoc="1" locked="0" layoutInCell="1" allowOverlap="1" wp14:anchorId="261DFEF7" wp14:editId="67CB12EF">
                <wp:simplePos x="0" y="0"/>
                <wp:positionH relativeFrom="page">
                  <wp:posOffset>3002280</wp:posOffset>
                </wp:positionH>
                <wp:positionV relativeFrom="paragraph">
                  <wp:posOffset>-518795</wp:posOffset>
                </wp:positionV>
                <wp:extent cx="276225" cy="450850"/>
                <wp:effectExtent l="11430" t="5080" r="7620" b="1270"/>
                <wp:wrapNone/>
                <wp:docPr id="81"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 cy="450850"/>
                          <a:chOff x="4728" y="-817"/>
                          <a:chExt cx="435" cy="710"/>
                        </a:xfrm>
                      </wpg:grpSpPr>
                      <wpg:grpSp>
                        <wpg:cNvPr id="82" name="Group 75"/>
                        <wpg:cNvGrpSpPr>
                          <a:grpSpLocks/>
                        </wpg:cNvGrpSpPr>
                        <wpg:grpSpPr bwMode="auto">
                          <a:xfrm>
                            <a:off x="4735" y="-809"/>
                            <a:ext cx="420" cy="695"/>
                            <a:chOff x="4735" y="-809"/>
                            <a:chExt cx="420" cy="695"/>
                          </a:xfrm>
                        </wpg:grpSpPr>
                        <wps:wsp>
                          <wps:cNvPr id="83" name="Freeform 77"/>
                          <wps:cNvSpPr>
                            <a:spLocks/>
                          </wps:cNvSpPr>
                          <wps:spPr bwMode="auto">
                            <a:xfrm>
                              <a:off x="4735" y="-809"/>
                              <a:ext cx="420" cy="695"/>
                            </a:xfrm>
                            <a:custGeom>
                              <a:avLst/>
                              <a:gdLst>
                                <a:gd name="T0" fmla="+- 0 5155 4735"/>
                                <a:gd name="T1" fmla="*/ T0 w 420"/>
                                <a:gd name="T2" fmla="+- 0 -560 -809"/>
                                <a:gd name="T3" fmla="*/ -560 h 695"/>
                                <a:gd name="T4" fmla="+- 0 4735 4735"/>
                                <a:gd name="T5" fmla="*/ T4 w 420"/>
                                <a:gd name="T6" fmla="+- 0 -560 -809"/>
                                <a:gd name="T7" fmla="*/ -560 h 695"/>
                                <a:gd name="T8" fmla="+- 0 4945 4735"/>
                                <a:gd name="T9" fmla="*/ T8 w 420"/>
                                <a:gd name="T10" fmla="+- 0 -114 -809"/>
                                <a:gd name="T11" fmla="*/ -114 h 695"/>
                                <a:gd name="T12" fmla="+- 0 5155 4735"/>
                                <a:gd name="T13" fmla="*/ T12 w 420"/>
                                <a:gd name="T14" fmla="+- 0 -560 -809"/>
                                <a:gd name="T15" fmla="*/ -560 h 695"/>
                              </a:gdLst>
                              <a:ahLst/>
                              <a:cxnLst>
                                <a:cxn ang="0">
                                  <a:pos x="T1" y="T3"/>
                                </a:cxn>
                                <a:cxn ang="0">
                                  <a:pos x="T5" y="T7"/>
                                </a:cxn>
                                <a:cxn ang="0">
                                  <a:pos x="T9" y="T11"/>
                                </a:cxn>
                                <a:cxn ang="0">
                                  <a:pos x="T13" y="T15"/>
                                </a:cxn>
                              </a:cxnLst>
                              <a:rect l="0" t="0" r="r" b="b"/>
                              <a:pathLst>
                                <a:path w="420" h="695">
                                  <a:moveTo>
                                    <a:pt x="420" y="249"/>
                                  </a:moveTo>
                                  <a:lnTo>
                                    <a:pt x="0" y="249"/>
                                  </a:lnTo>
                                  <a:lnTo>
                                    <a:pt x="210" y="695"/>
                                  </a:lnTo>
                                  <a:lnTo>
                                    <a:pt x="420" y="249"/>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76"/>
                          <wps:cNvSpPr>
                            <a:spLocks/>
                          </wps:cNvSpPr>
                          <wps:spPr bwMode="auto">
                            <a:xfrm>
                              <a:off x="4735" y="-809"/>
                              <a:ext cx="420" cy="695"/>
                            </a:xfrm>
                            <a:custGeom>
                              <a:avLst/>
                              <a:gdLst>
                                <a:gd name="T0" fmla="+- 0 5020 4735"/>
                                <a:gd name="T1" fmla="*/ T0 w 420"/>
                                <a:gd name="T2" fmla="+- 0 -809 -809"/>
                                <a:gd name="T3" fmla="*/ -809 h 695"/>
                                <a:gd name="T4" fmla="+- 0 4870 4735"/>
                                <a:gd name="T5" fmla="*/ T4 w 420"/>
                                <a:gd name="T6" fmla="+- 0 -809 -809"/>
                                <a:gd name="T7" fmla="*/ -809 h 695"/>
                                <a:gd name="T8" fmla="+- 0 4870 4735"/>
                                <a:gd name="T9" fmla="*/ T8 w 420"/>
                                <a:gd name="T10" fmla="+- 0 -560 -809"/>
                                <a:gd name="T11" fmla="*/ -560 h 695"/>
                                <a:gd name="T12" fmla="+- 0 5020 4735"/>
                                <a:gd name="T13" fmla="*/ T12 w 420"/>
                                <a:gd name="T14" fmla="+- 0 -560 -809"/>
                                <a:gd name="T15" fmla="*/ -560 h 695"/>
                                <a:gd name="T16" fmla="+- 0 5020 4735"/>
                                <a:gd name="T17" fmla="*/ T16 w 420"/>
                                <a:gd name="T18" fmla="+- 0 -809 -809"/>
                                <a:gd name="T19" fmla="*/ -809 h 695"/>
                              </a:gdLst>
                              <a:ahLst/>
                              <a:cxnLst>
                                <a:cxn ang="0">
                                  <a:pos x="T1" y="T3"/>
                                </a:cxn>
                                <a:cxn ang="0">
                                  <a:pos x="T5" y="T7"/>
                                </a:cxn>
                                <a:cxn ang="0">
                                  <a:pos x="T9" y="T11"/>
                                </a:cxn>
                                <a:cxn ang="0">
                                  <a:pos x="T13" y="T15"/>
                                </a:cxn>
                                <a:cxn ang="0">
                                  <a:pos x="T17" y="T19"/>
                                </a:cxn>
                              </a:cxnLst>
                              <a:rect l="0" t="0" r="r" b="b"/>
                              <a:pathLst>
                                <a:path w="420" h="695">
                                  <a:moveTo>
                                    <a:pt x="285" y="0"/>
                                  </a:moveTo>
                                  <a:lnTo>
                                    <a:pt x="135" y="0"/>
                                  </a:lnTo>
                                  <a:lnTo>
                                    <a:pt x="135" y="249"/>
                                  </a:lnTo>
                                  <a:lnTo>
                                    <a:pt x="285" y="249"/>
                                  </a:lnTo>
                                  <a:lnTo>
                                    <a:pt x="285"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5" name="Group 73"/>
                        <wpg:cNvGrpSpPr>
                          <a:grpSpLocks/>
                        </wpg:cNvGrpSpPr>
                        <wpg:grpSpPr bwMode="auto">
                          <a:xfrm>
                            <a:off x="4735" y="-809"/>
                            <a:ext cx="420" cy="695"/>
                            <a:chOff x="4735" y="-809"/>
                            <a:chExt cx="420" cy="695"/>
                          </a:xfrm>
                        </wpg:grpSpPr>
                        <wps:wsp>
                          <wps:cNvPr id="86" name="Freeform 74"/>
                          <wps:cNvSpPr>
                            <a:spLocks/>
                          </wps:cNvSpPr>
                          <wps:spPr bwMode="auto">
                            <a:xfrm>
                              <a:off x="4735" y="-809"/>
                              <a:ext cx="420" cy="695"/>
                            </a:xfrm>
                            <a:custGeom>
                              <a:avLst/>
                              <a:gdLst>
                                <a:gd name="T0" fmla="+- 0 4735 4735"/>
                                <a:gd name="T1" fmla="*/ T0 w 420"/>
                                <a:gd name="T2" fmla="+- 0 -560 -809"/>
                                <a:gd name="T3" fmla="*/ -560 h 695"/>
                                <a:gd name="T4" fmla="+- 0 4870 4735"/>
                                <a:gd name="T5" fmla="*/ T4 w 420"/>
                                <a:gd name="T6" fmla="+- 0 -560 -809"/>
                                <a:gd name="T7" fmla="*/ -560 h 695"/>
                                <a:gd name="T8" fmla="+- 0 4870 4735"/>
                                <a:gd name="T9" fmla="*/ T8 w 420"/>
                                <a:gd name="T10" fmla="+- 0 -809 -809"/>
                                <a:gd name="T11" fmla="*/ -809 h 695"/>
                                <a:gd name="T12" fmla="+- 0 5020 4735"/>
                                <a:gd name="T13" fmla="*/ T12 w 420"/>
                                <a:gd name="T14" fmla="+- 0 -809 -809"/>
                                <a:gd name="T15" fmla="*/ -809 h 695"/>
                                <a:gd name="T16" fmla="+- 0 5020 4735"/>
                                <a:gd name="T17" fmla="*/ T16 w 420"/>
                                <a:gd name="T18" fmla="+- 0 -560 -809"/>
                                <a:gd name="T19" fmla="*/ -560 h 695"/>
                                <a:gd name="T20" fmla="+- 0 5155 4735"/>
                                <a:gd name="T21" fmla="*/ T20 w 420"/>
                                <a:gd name="T22" fmla="+- 0 -560 -809"/>
                                <a:gd name="T23" fmla="*/ -560 h 695"/>
                                <a:gd name="T24" fmla="+- 0 4945 4735"/>
                                <a:gd name="T25" fmla="*/ T24 w 420"/>
                                <a:gd name="T26" fmla="+- 0 -114 -809"/>
                                <a:gd name="T27" fmla="*/ -114 h 695"/>
                                <a:gd name="T28" fmla="+- 0 4735 4735"/>
                                <a:gd name="T29" fmla="*/ T28 w 420"/>
                                <a:gd name="T30" fmla="+- 0 -560 -809"/>
                                <a:gd name="T31" fmla="*/ -560 h 6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0" h="695">
                                  <a:moveTo>
                                    <a:pt x="0" y="249"/>
                                  </a:moveTo>
                                  <a:lnTo>
                                    <a:pt x="135" y="249"/>
                                  </a:lnTo>
                                  <a:lnTo>
                                    <a:pt x="135" y="0"/>
                                  </a:lnTo>
                                  <a:lnTo>
                                    <a:pt x="285" y="0"/>
                                  </a:lnTo>
                                  <a:lnTo>
                                    <a:pt x="285" y="249"/>
                                  </a:lnTo>
                                  <a:lnTo>
                                    <a:pt x="420" y="249"/>
                                  </a:lnTo>
                                  <a:lnTo>
                                    <a:pt x="210" y="695"/>
                                  </a:lnTo>
                                  <a:lnTo>
                                    <a:pt x="0" y="249"/>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76E872A" id="Group 72" o:spid="_x0000_s1026" style="position:absolute;margin-left:236.4pt;margin-top:-40.85pt;width:21.75pt;height:35.5pt;z-index:-251648512;mso-position-horizontal-relative:page" coordorigin="4728,-817" coordsize="43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">
                <v:group id="Group 75" o:spid="_x0000_s1027" style="position:absolute;left:4735;top:-809;width:420;height:695" coordorigin="4735,-809" coordsize="420,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Freeform 77" o:spid="_x0000_s1028" style="position:absolute;left:4735;top:-809;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Oh0cUA&#10;AADbAAAADwAAAGRycy9kb3ducmV2LnhtbESPT4vCMBTE74LfITxhb5rqgkg1in/o4kGEdb14ezTP&#10;ttq8dJNo67ffLCzscZiZ3zCLVWdq8STnK8sKxqMEBHFudcWFgvNXNpyB8AFZY22ZFLzIw2rZ7y0w&#10;1bblT3qeQiEihH2KCsoQmlRKn5dk0I9sQxy9q3UGQ5SukNphG+GmlpMkmUqDFceFEhvalpTfTw+j&#10;YNK6y+64P1yOH9+bl32Ms9uuy5R6G3TrOYhAXfgP/7X3WsHsHX6/x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86HRxQAAANsAAAAPAAAAAAAAAAAAAAAAAJgCAABkcnMv&#10;ZG93bnJldi54bWxQSwUGAAAAAAQABAD1AAAAigMAAAAA&#10;" path="m420,249l,249,210,695,420,249e" fillcolor="#9cf" stroked="f">
                    <v:path arrowok="t" o:connecttype="custom" o:connectlocs="420,-560;0,-560;210,-114;420,-560" o:connectangles="0,0,0,0"/>
                  </v:shape>
                  <v:shape id="Freeform 76" o:spid="_x0000_s1029" style="position:absolute;left:4735;top:-809;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o5pcUA&#10;AADbAAAADwAAAGRycy9kb3ducmV2LnhtbESPT4vCMBTE74LfITxhb5oqi0g1in/o4kGEdb14ezTP&#10;ttq8dJNo67ffLCzscZiZ3zCLVWdq8STnK8sKxqMEBHFudcWFgvNXNpyB8AFZY22ZFLzIw2rZ7y0w&#10;1bblT3qeQiEihH2KCsoQmlRKn5dk0I9sQxy9q3UGQ5SukNphG+GmlpMkmUqDFceFEhvalpTfTw+j&#10;YNK6y+64P1yOH9+bl32Ms9uuy5R6G3TrOYhAXfgP/7X3WsHsHX6/x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GjmlxQAAANsAAAAPAAAAAAAAAAAAAAAAAJgCAABkcnMv&#10;ZG93bnJldi54bWxQSwUGAAAAAAQABAD1AAAAigMAAAAA&#10;" path="m285,l135,r,249l285,249,285,e" fillcolor="#9cf" stroked="f">
                    <v:path arrowok="t" o:connecttype="custom" o:connectlocs="285,-809;135,-809;135,-560;285,-560;285,-809" o:connectangles="0,0,0,0,0"/>
                  </v:shape>
                </v:group>
                <v:group id="Group 73" o:spid="_x0000_s1030" style="position:absolute;left:4735;top:-809;width:420;height:695" coordorigin="4735,-809" coordsize="420,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74" o:spid="_x0000_s1031" style="position:absolute;left:4735;top:-809;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PXScQA&#10;AADbAAAADwAAAGRycy9kb3ducmV2LnhtbESPzWrDMBCE74W+g9hCLiWWm0Nw3CjBLRhy6CV2KTku&#10;1vqHWCtjKbbz9lGh0OMwM98w++NiejHR6DrLCt6iGARxZXXHjYLvMl8nIJxH1thbJgV3cnA8PD/t&#10;MdV25jNNhW9EgLBLUUHr/ZBK6aqWDLrIDsTBq+1o0Ac5NlKPOAe46eUmjrfSYMdhocWBPluqrsXN&#10;KPiZh90rZlN5yb+K+mPHi5bXs1KrlyV7B+Fp8f/hv/ZJK0i28Psl/AB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T10nEAAAA2wAAAA8AAAAAAAAAAAAAAAAAmAIAAGRycy9k&#10;b3ducmV2LnhtbFBLBQYAAAAABAAEAPUAAACJAwAAAAA=&#10;" path="m,249r135,l135,,285,r,249l420,249,210,695,,249xe" filled="f" strokecolor="#330">
                    <v:path arrowok="t" o:connecttype="custom" o:connectlocs="0,-560;135,-560;135,-809;285,-809;285,-560;420,-560;210,-114;0,-560" o:connectangles="0,0,0,0,0,0,0,0"/>
                  </v:shape>
                </v:group>
                <w10:wrap anchorx="page"/>
              </v:group>
            </w:pict>
          </mc:Fallback>
        </mc:AlternateContent>
      </w:r>
      <w:r w:rsidR="0026255B" w:rsidRPr="00D15B97">
        <w:rPr>
          <w:rFonts w:ascii="Arial" w:eastAsia="Arial" w:hAnsi="Arial" w:cs="Arial"/>
          <w:spacing w:val="-1"/>
          <w:sz w:val="15"/>
          <w:szCs w:val="15"/>
        </w:rPr>
        <w:t>Unan</w:t>
      </w:r>
      <w:r w:rsidR="0026255B" w:rsidRPr="00D15B97">
        <w:rPr>
          <w:rFonts w:ascii="Arial" w:eastAsia="Arial" w:hAnsi="Arial" w:cs="Arial"/>
          <w:sz w:val="15"/>
          <w:szCs w:val="15"/>
        </w:rPr>
        <w:t>i</w:t>
      </w:r>
      <w:r w:rsidR="0026255B" w:rsidRPr="00D15B97">
        <w:rPr>
          <w:rFonts w:ascii="Arial" w:eastAsia="Arial" w:hAnsi="Arial" w:cs="Arial"/>
          <w:spacing w:val="1"/>
          <w:sz w:val="15"/>
          <w:szCs w:val="15"/>
        </w:rPr>
        <w:t>m</w:t>
      </w:r>
      <w:r w:rsidR="0026255B" w:rsidRPr="00D15B97">
        <w:rPr>
          <w:rFonts w:ascii="Arial" w:eastAsia="Arial" w:hAnsi="Arial" w:cs="Arial"/>
          <w:sz w:val="15"/>
          <w:szCs w:val="15"/>
        </w:rPr>
        <w:t>i</w:t>
      </w:r>
      <w:r w:rsidR="0026255B" w:rsidRPr="00D15B97">
        <w:rPr>
          <w:rFonts w:ascii="Arial" w:eastAsia="Arial" w:hAnsi="Arial" w:cs="Arial"/>
          <w:spacing w:val="1"/>
          <w:sz w:val="15"/>
          <w:szCs w:val="15"/>
        </w:rPr>
        <w:t>t</w:t>
      </w:r>
      <w:r w:rsidR="0026255B" w:rsidRPr="00D15B97">
        <w:rPr>
          <w:rFonts w:ascii="Arial" w:eastAsia="Arial" w:hAnsi="Arial" w:cs="Arial"/>
          <w:sz w:val="15"/>
          <w:szCs w:val="15"/>
        </w:rPr>
        <w:t xml:space="preserve">y </w:t>
      </w:r>
      <w:r w:rsidR="0026255B" w:rsidRPr="00D15B97">
        <w:rPr>
          <w:rFonts w:ascii="Arial" w:eastAsia="Arial" w:hAnsi="Arial" w:cs="Arial"/>
          <w:spacing w:val="-1"/>
          <w:sz w:val="15"/>
          <w:szCs w:val="15"/>
        </w:rPr>
        <w:t>o</w:t>
      </w:r>
      <w:r w:rsidR="0026255B" w:rsidRPr="00D15B97">
        <w:rPr>
          <w:rFonts w:ascii="Arial" w:eastAsia="Arial" w:hAnsi="Arial" w:cs="Arial"/>
          <w:sz w:val="15"/>
          <w:szCs w:val="15"/>
        </w:rPr>
        <w:t xml:space="preserve">n </w:t>
      </w:r>
      <w:r w:rsidR="0026255B" w:rsidRPr="00D15B97">
        <w:rPr>
          <w:rFonts w:ascii="Arial" w:eastAsia="Arial" w:hAnsi="Arial" w:cs="Arial"/>
          <w:b/>
          <w:spacing w:val="1"/>
          <w:sz w:val="15"/>
          <w:szCs w:val="15"/>
        </w:rPr>
        <w:t>A</w:t>
      </w:r>
      <w:r w:rsidR="00C900D5" w:rsidRPr="00D15B97">
        <w:rPr>
          <w:rFonts w:ascii="Arial" w:eastAsia="Arial" w:hAnsi="Arial" w:cs="Arial"/>
          <w:b/>
          <w:sz w:val="15"/>
          <w:szCs w:val="15"/>
        </w:rPr>
        <w:t>nnex</w:t>
      </w:r>
      <w:r w:rsidR="00E71990" w:rsidRPr="00D15B97">
        <w:rPr>
          <w:rFonts w:ascii="Arial" w:eastAsia="Arial" w:hAnsi="Arial" w:cs="Arial"/>
          <w:b/>
          <w:spacing w:val="-1"/>
          <w:sz w:val="15"/>
          <w:szCs w:val="15"/>
        </w:rPr>
        <w:t xml:space="preserve"> 2</w:t>
      </w:r>
      <w:r w:rsidR="0026255B" w:rsidRPr="00D15B97">
        <w:rPr>
          <w:rFonts w:ascii="Arial" w:eastAsia="Arial" w:hAnsi="Arial" w:cs="Arial"/>
          <w:sz w:val="15"/>
          <w:szCs w:val="15"/>
        </w:rPr>
        <w:t xml:space="preserve"> </w:t>
      </w:r>
      <w:r w:rsidR="0026255B" w:rsidRPr="00D15B97">
        <w:rPr>
          <w:rFonts w:ascii="Arial" w:eastAsia="Arial" w:hAnsi="Arial" w:cs="Arial"/>
          <w:spacing w:val="-2"/>
          <w:sz w:val="15"/>
          <w:szCs w:val="15"/>
        </w:rPr>
        <w:t>i</w:t>
      </w:r>
      <w:r w:rsidR="0026255B" w:rsidRPr="00D15B97">
        <w:rPr>
          <w:rFonts w:ascii="Arial" w:eastAsia="Arial" w:hAnsi="Arial" w:cs="Arial"/>
          <w:spacing w:val="3"/>
          <w:sz w:val="15"/>
          <w:szCs w:val="15"/>
        </w:rPr>
        <w:t>m</w:t>
      </w:r>
      <w:r w:rsidR="0026255B" w:rsidRPr="00D15B97">
        <w:rPr>
          <w:rFonts w:ascii="Arial" w:eastAsia="Arial" w:hAnsi="Arial" w:cs="Arial"/>
          <w:spacing w:val="-1"/>
          <w:sz w:val="15"/>
          <w:szCs w:val="15"/>
        </w:rPr>
        <w:t>p</w:t>
      </w:r>
      <w:r w:rsidR="0026255B" w:rsidRPr="00D15B97">
        <w:rPr>
          <w:rFonts w:ascii="Arial" w:eastAsia="Arial" w:hAnsi="Arial" w:cs="Arial"/>
          <w:sz w:val="15"/>
          <w:szCs w:val="15"/>
        </w:rPr>
        <w:t>l</w:t>
      </w:r>
      <w:r w:rsidR="0026255B" w:rsidRPr="00D15B97">
        <w:rPr>
          <w:rFonts w:ascii="Arial" w:eastAsia="Arial" w:hAnsi="Arial" w:cs="Arial"/>
          <w:spacing w:val="-2"/>
          <w:sz w:val="15"/>
          <w:szCs w:val="15"/>
        </w:rPr>
        <w:t>i</w:t>
      </w:r>
      <w:r w:rsidR="0026255B" w:rsidRPr="00D15B97">
        <w:rPr>
          <w:rFonts w:ascii="Arial" w:eastAsia="Arial" w:hAnsi="Arial" w:cs="Arial"/>
          <w:spacing w:val="1"/>
          <w:sz w:val="15"/>
          <w:szCs w:val="15"/>
        </w:rPr>
        <w:t>c</w:t>
      </w:r>
      <w:r w:rsidR="0026255B" w:rsidRPr="00D15B97">
        <w:rPr>
          <w:rFonts w:ascii="Arial" w:eastAsia="Arial" w:hAnsi="Arial" w:cs="Arial"/>
          <w:spacing w:val="-1"/>
          <w:sz w:val="15"/>
          <w:szCs w:val="15"/>
        </w:rPr>
        <w:t>a</w:t>
      </w:r>
      <w:r w:rsidR="0026255B" w:rsidRPr="00D15B97">
        <w:rPr>
          <w:rFonts w:ascii="Arial" w:eastAsia="Arial" w:hAnsi="Arial" w:cs="Arial"/>
          <w:spacing w:val="1"/>
          <w:sz w:val="15"/>
          <w:szCs w:val="15"/>
        </w:rPr>
        <w:t>t</w:t>
      </w:r>
      <w:r w:rsidR="0026255B" w:rsidRPr="00D15B97">
        <w:rPr>
          <w:rFonts w:ascii="Arial" w:eastAsia="Arial" w:hAnsi="Arial" w:cs="Arial"/>
          <w:sz w:val="15"/>
          <w:szCs w:val="15"/>
        </w:rPr>
        <w:t>io</w:t>
      </w:r>
      <w:r w:rsidR="0026255B" w:rsidRPr="00D15B97">
        <w:rPr>
          <w:rFonts w:ascii="Arial" w:eastAsia="Arial" w:hAnsi="Arial" w:cs="Arial"/>
          <w:spacing w:val="-3"/>
          <w:sz w:val="15"/>
          <w:szCs w:val="15"/>
        </w:rPr>
        <w:t>n</w:t>
      </w:r>
      <w:r w:rsidR="0026255B" w:rsidRPr="00D15B97">
        <w:rPr>
          <w:rFonts w:ascii="Arial" w:eastAsia="Arial" w:hAnsi="Arial" w:cs="Arial"/>
          <w:sz w:val="15"/>
          <w:szCs w:val="15"/>
        </w:rPr>
        <w:t>s</w:t>
      </w:r>
    </w:p>
    <w:p w14:paraId="373E9894" w14:textId="77777777" w:rsidR="00015D47" w:rsidRPr="00D15B97" w:rsidRDefault="0026255B">
      <w:pPr>
        <w:spacing w:before="40" w:after="0" w:line="244" w:lineRule="auto"/>
        <w:ind w:left="91" w:right="-48" w:hanging="91"/>
        <w:rPr>
          <w:rFonts w:ascii="Arial" w:eastAsia="Arial" w:hAnsi="Arial" w:cs="Arial"/>
          <w:sz w:val="15"/>
          <w:szCs w:val="15"/>
        </w:rPr>
      </w:pPr>
      <w:r w:rsidRPr="00984CD6">
        <w:br w:type="column"/>
      </w:r>
      <w:r w:rsidR="00E71990" w:rsidRPr="00D15B97">
        <w:rPr>
          <w:rFonts w:ascii="Arial" w:eastAsia="Arial" w:hAnsi="Arial" w:cs="Arial"/>
          <w:b/>
          <w:sz w:val="15"/>
          <w:szCs w:val="15"/>
        </w:rPr>
        <w:lastRenderedPageBreak/>
        <w:t>Panel</w:t>
      </w:r>
      <w:r w:rsidRPr="00D15B97">
        <w:rPr>
          <w:rFonts w:ascii="Arial" w:eastAsia="Arial" w:hAnsi="Arial" w:cs="Arial"/>
          <w:spacing w:val="2"/>
          <w:sz w:val="15"/>
          <w:szCs w:val="15"/>
        </w:rPr>
        <w:t xml:space="preserve"> </w:t>
      </w:r>
      <w:r w:rsidRPr="00D15B97">
        <w:rPr>
          <w:rFonts w:ascii="Arial" w:eastAsia="Arial" w:hAnsi="Arial" w:cs="Arial"/>
          <w:spacing w:val="-1"/>
          <w:sz w:val="15"/>
          <w:szCs w:val="15"/>
        </w:rPr>
        <w:t>rev</w:t>
      </w:r>
      <w:r w:rsidRPr="00D15B97">
        <w:rPr>
          <w:rFonts w:ascii="Arial" w:eastAsia="Arial" w:hAnsi="Arial" w:cs="Arial"/>
          <w:sz w:val="15"/>
          <w:szCs w:val="15"/>
        </w:rPr>
        <w:t>ie</w:t>
      </w:r>
      <w:r w:rsidRPr="00D15B97">
        <w:rPr>
          <w:rFonts w:ascii="Arial" w:eastAsia="Arial" w:hAnsi="Arial" w:cs="Arial"/>
          <w:spacing w:val="-4"/>
          <w:sz w:val="15"/>
          <w:szCs w:val="15"/>
        </w:rPr>
        <w:t>w</w:t>
      </w:r>
      <w:r w:rsidRPr="00D15B97">
        <w:rPr>
          <w:rFonts w:ascii="Arial" w:eastAsia="Arial" w:hAnsi="Arial" w:cs="Arial"/>
          <w:sz w:val="15"/>
          <w:szCs w:val="15"/>
        </w:rPr>
        <w:t xml:space="preserve">s </w:t>
      </w:r>
      <w:r w:rsidRPr="00D15B97">
        <w:rPr>
          <w:rFonts w:ascii="Arial" w:eastAsia="Arial" w:hAnsi="Arial" w:cs="Arial"/>
          <w:spacing w:val="1"/>
          <w:sz w:val="15"/>
          <w:szCs w:val="15"/>
        </w:rPr>
        <w:t>c</w:t>
      </w:r>
      <w:r w:rsidRPr="00D15B97">
        <w:rPr>
          <w:rFonts w:ascii="Arial" w:eastAsia="Arial" w:hAnsi="Arial" w:cs="Arial"/>
          <w:spacing w:val="-1"/>
          <w:sz w:val="15"/>
          <w:szCs w:val="15"/>
        </w:rPr>
        <w:t>on</w:t>
      </w:r>
      <w:r w:rsidRPr="00D15B97">
        <w:rPr>
          <w:rFonts w:ascii="Arial" w:eastAsia="Arial" w:hAnsi="Arial" w:cs="Arial"/>
          <w:spacing w:val="1"/>
          <w:sz w:val="15"/>
          <w:szCs w:val="15"/>
        </w:rPr>
        <w:t>s</w:t>
      </w:r>
      <w:r w:rsidRPr="00D15B97">
        <w:rPr>
          <w:rFonts w:ascii="Arial" w:eastAsia="Arial" w:hAnsi="Arial" w:cs="Arial"/>
          <w:spacing w:val="-1"/>
          <w:sz w:val="15"/>
          <w:szCs w:val="15"/>
        </w:rPr>
        <w:t>u</w:t>
      </w:r>
      <w:r w:rsidRPr="00D15B97">
        <w:rPr>
          <w:rFonts w:ascii="Arial" w:eastAsia="Arial" w:hAnsi="Arial" w:cs="Arial"/>
          <w:spacing w:val="-2"/>
          <w:sz w:val="15"/>
          <w:szCs w:val="15"/>
        </w:rPr>
        <w:t>l</w:t>
      </w:r>
      <w:r w:rsidRPr="00D15B97">
        <w:rPr>
          <w:rFonts w:ascii="Arial" w:eastAsia="Arial" w:hAnsi="Arial" w:cs="Arial"/>
          <w:spacing w:val="1"/>
          <w:sz w:val="15"/>
          <w:szCs w:val="15"/>
        </w:rPr>
        <w:t>t</w:t>
      </w:r>
      <w:r w:rsidRPr="00D15B97">
        <w:rPr>
          <w:rFonts w:ascii="Arial" w:eastAsia="Arial" w:hAnsi="Arial" w:cs="Arial"/>
          <w:spacing w:val="-1"/>
          <w:sz w:val="15"/>
          <w:szCs w:val="15"/>
        </w:rPr>
        <w:t>a</w:t>
      </w:r>
      <w:r w:rsidRPr="00D15B97">
        <w:rPr>
          <w:rFonts w:ascii="Arial" w:eastAsia="Arial" w:hAnsi="Arial" w:cs="Arial"/>
          <w:spacing w:val="1"/>
          <w:sz w:val="15"/>
          <w:szCs w:val="15"/>
        </w:rPr>
        <w:t>t</w:t>
      </w:r>
      <w:r w:rsidRPr="00D15B97">
        <w:rPr>
          <w:rFonts w:ascii="Arial" w:eastAsia="Arial" w:hAnsi="Arial" w:cs="Arial"/>
          <w:sz w:val="15"/>
          <w:szCs w:val="15"/>
        </w:rPr>
        <w:t>ion</w:t>
      </w:r>
    </w:p>
    <w:p w14:paraId="777025AD" w14:textId="77777777" w:rsidR="00015D47" w:rsidRPr="00D15B97" w:rsidRDefault="0026255B">
      <w:pPr>
        <w:spacing w:before="40" w:after="0" w:line="240" w:lineRule="auto"/>
        <w:ind w:left="13" w:right="2269" w:firstLine="3"/>
        <w:jc w:val="center"/>
        <w:rPr>
          <w:rFonts w:ascii="Arial" w:eastAsia="Arial" w:hAnsi="Arial" w:cs="Arial"/>
          <w:sz w:val="15"/>
          <w:szCs w:val="15"/>
        </w:rPr>
      </w:pPr>
      <w:r w:rsidRPr="00984CD6">
        <w:br w:type="column"/>
      </w:r>
      <w:r w:rsidRPr="00D15B97">
        <w:rPr>
          <w:rFonts w:ascii="Arial" w:eastAsia="Arial" w:hAnsi="Arial" w:cs="Arial"/>
          <w:spacing w:val="-1"/>
          <w:sz w:val="15"/>
          <w:szCs w:val="15"/>
        </w:rPr>
        <w:lastRenderedPageBreak/>
        <w:t>N</w:t>
      </w:r>
      <w:r w:rsidRPr="00D15B97">
        <w:rPr>
          <w:rFonts w:ascii="Arial" w:eastAsia="Arial" w:hAnsi="Arial" w:cs="Arial"/>
          <w:sz w:val="15"/>
          <w:szCs w:val="15"/>
        </w:rPr>
        <w:t xml:space="preserve">o </w:t>
      </w:r>
      <w:r w:rsidRPr="00D15B97">
        <w:rPr>
          <w:rFonts w:ascii="Arial" w:eastAsia="Arial" w:hAnsi="Arial" w:cs="Arial"/>
          <w:spacing w:val="-1"/>
          <w:sz w:val="15"/>
          <w:szCs w:val="15"/>
        </w:rPr>
        <w:t>Unan</w:t>
      </w:r>
      <w:r w:rsidRPr="00D15B97">
        <w:rPr>
          <w:rFonts w:ascii="Arial" w:eastAsia="Arial" w:hAnsi="Arial" w:cs="Arial"/>
          <w:spacing w:val="-2"/>
          <w:sz w:val="15"/>
          <w:szCs w:val="15"/>
        </w:rPr>
        <w:t>i</w:t>
      </w:r>
      <w:r w:rsidRPr="00D15B97">
        <w:rPr>
          <w:rFonts w:ascii="Arial" w:eastAsia="Arial" w:hAnsi="Arial" w:cs="Arial"/>
          <w:spacing w:val="3"/>
          <w:sz w:val="15"/>
          <w:szCs w:val="15"/>
        </w:rPr>
        <w:t>m</w:t>
      </w:r>
      <w:r w:rsidRPr="00D15B97">
        <w:rPr>
          <w:rFonts w:ascii="Arial" w:eastAsia="Arial" w:hAnsi="Arial" w:cs="Arial"/>
          <w:sz w:val="15"/>
          <w:szCs w:val="15"/>
        </w:rPr>
        <w:t>i</w:t>
      </w:r>
      <w:r w:rsidRPr="00D15B97">
        <w:rPr>
          <w:rFonts w:ascii="Arial" w:eastAsia="Arial" w:hAnsi="Arial" w:cs="Arial"/>
          <w:spacing w:val="1"/>
          <w:sz w:val="15"/>
          <w:szCs w:val="15"/>
        </w:rPr>
        <w:t>t</w:t>
      </w:r>
      <w:r w:rsidRPr="00D15B97">
        <w:rPr>
          <w:rFonts w:ascii="Arial" w:eastAsia="Arial" w:hAnsi="Arial" w:cs="Arial"/>
          <w:sz w:val="15"/>
          <w:szCs w:val="15"/>
        </w:rPr>
        <w:t xml:space="preserve">y </w:t>
      </w:r>
      <w:r w:rsidRPr="00D15B97">
        <w:rPr>
          <w:rFonts w:ascii="Arial" w:eastAsia="Arial" w:hAnsi="Arial" w:cs="Arial"/>
          <w:spacing w:val="-1"/>
          <w:sz w:val="15"/>
          <w:szCs w:val="15"/>
        </w:rPr>
        <w:t>o</w:t>
      </w:r>
      <w:r w:rsidRPr="00D15B97">
        <w:rPr>
          <w:rFonts w:ascii="Arial" w:eastAsia="Arial" w:hAnsi="Arial" w:cs="Arial"/>
          <w:sz w:val="15"/>
          <w:szCs w:val="15"/>
        </w:rPr>
        <w:t xml:space="preserve">n </w:t>
      </w:r>
      <w:r w:rsidRPr="00D15B97">
        <w:rPr>
          <w:rFonts w:ascii="Arial" w:eastAsia="Arial" w:hAnsi="Arial" w:cs="Arial"/>
          <w:spacing w:val="1"/>
          <w:sz w:val="15"/>
          <w:szCs w:val="15"/>
        </w:rPr>
        <w:t>A</w:t>
      </w:r>
      <w:r w:rsidR="00E71990" w:rsidRPr="00D15B97">
        <w:rPr>
          <w:rFonts w:ascii="Arial" w:eastAsia="Arial" w:hAnsi="Arial" w:cs="Arial"/>
          <w:sz w:val="15"/>
          <w:szCs w:val="15"/>
        </w:rPr>
        <w:t xml:space="preserve">nnex </w:t>
      </w:r>
      <w:r w:rsidRPr="00D15B97">
        <w:rPr>
          <w:rFonts w:ascii="Arial" w:eastAsia="Arial" w:hAnsi="Arial" w:cs="Arial"/>
          <w:sz w:val="15"/>
          <w:szCs w:val="15"/>
        </w:rPr>
        <w:t>2</w:t>
      </w:r>
    </w:p>
    <w:p w14:paraId="24625BBB" w14:textId="77777777" w:rsidR="00015D47" w:rsidRPr="00D15B97" w:rsidRDefault="005933CA">
      <w:pPr>
        <w:spacing w:after="0" w:line="240" w:lineRule="auto"/>
        <w:ind w:left="-14" w:right="2240" w:hanging="2"/>
        <w:jc w:val="center"/>
        <w:rPr>
          <w:rFonts w:ascii="Arial" w:eastAsia="Arial" w:hAnsi="Arial" w:cs="Arial"/>
          <w:sz w:val="15"/>
          <w:szCs w:val="15"/>
        </w:rPr>
      </w:pPr>
      <w:r w:rsidRPr="00D15B97">
        <w:rPr>
          <w:noProof/>
          <w:sz w:val="15"/>
          <w:szCs w:val="15"/>
          <w:lang w:val="en-GB" w:eastAsia="en-GB"/>
        </w:rPr>
        <mc:AlternateContent>
          <mc:Choice Requires="wpg">
            <w:drawing>
              <wp:anchor distT="0" distB="0" distL="114300" distR="114300" simplePos="0" relativeHeight="251663872" behindDoc="1" locked="0" layoutInCell="1" allowOverlap="1" wp14:anchorId="74A2466B" wp14:editId="107470C8">
                <wp:simplePos x="0" y="0"/>
                <wp:positionH relativeFrom="page">
                  <wp:posOffset>3695700</wp:posOffset>
                </wp:positionH>
                <wp:positionV relativeFrom="paragraph">
                  <wp:posOffset>-59055</wp:posOffset>
                </wp:positionV>
                <wp:extent cx="450850" cy="276225"/>
                <wp:effectExtent l="0" t="17145" r="15875" b="1905"/>
                <wp:wrapNone/>
                <wp:docPr id="76"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276225"/>
                          <a:chOff x="5820" y="-93"/>
                          <a:chExt cx="710" cy="435"/>
                        </a:xfrm>
                      </wpg:grpSpPr>
                      <wpg:grpSp>
                        <wpg:cNvPr id="77" name="Group 70"/>
                        <wpg:cNvGrpSpPr>
                          <a:grpSpLocks/>
                        </wpg:cNvGrpSpPr>
                        <wpg:grpSpPr bwMode="auto">
                          <a:xfrm>
                            <a:off x="5828" y="-86"/>
                            <a:ext cx="695" cy="420"/>
                            <a:chOff x="5828" y="-86"/>
                            <a:chExt cx="695" cy="420"/>
                          </a:xfrm>
                        </wpg:grpSpPr>
                        <wps:wsp>
                          <wps:cNvPr id="78" name="Freeform 71"/>
                          <wps:cNvSpPr>
                            <a:spLocks/>
                          </wps:cNvSpPr>
                          <wps:spPr bwMode="auto">
                            <a:xfrm>
                              <a:off x="5828" y="-86"/>
                              <a:ext cx="695" cy="420"/>
                            </a:xfrm>
                            <a:custGeom>
                              <a:avLst/>
                              <a:gdLst>
                                <a:gd name="T0" fmla="+- 0 6077 5828"/>
                                <a:gd name="T1" fmla="*/ T0 w 695"/>
                                <a:gd name="T2" fmla="+- 0 -86 -86"/>
                                <a:gd name="T3" fmla="*/ -86 h 420"/>
                                <a:gd name="T4" fmla="+- 0 6077 5828"/>
                                <a:gd name="T5" fmla="*/ T4 w 695"/>
                                <a:gd name="T6" fmla="+- 0 49 -86"/>
                                <a:gd name="T7" fmla="*/ 49 h 420"/>
                                <a:gd name="T8" fmla="+- 0 5828 5828"/>
                                <a:gd name="T9" fmla="*/ T8 w 695"/>
                                <a:gd name="T10" fmla="+- 0 49 -86"/>
                                <a:gd name="T11" fmla="*/ 49 h 420"/>
                                <a:gd name="T12" fmla="+- 0 5828 5828"/>
                                <a:gd name="T13" fmla="*/ T12 w 695"/>
                                <a:gd name="T14" fmla="+- 0 199 -86"/>
                                <a:gd name="T15" fmla="*/ 199 h 420"/>
                                <a:gd name="T16" fmla="+- 0 6077 5828"/>
                                <a:gd name="T17" fmla="*/ T16 w 695"/>
                                <a:gd name="T18" fmla="+- 0 199 -86"/>
                                <a:gd name="T19" fmla="*/ 199 h 420"/>
                                <a:gd name="T20" fmla="+- 0 6077 5828"/>
                                <a:gd name="T21" fmla="*/ T20 w 695"/>
                                <a:gd name="T22" fmla="+- 0 334 -86"/>
                                <a:gd name="T23" fmla="*/ 334 h 420"/>
                                <a:gd name="T24" fmla="+- 0 6523 5828"/>
                                <a:gd name="T25" fmla="*/ T24 w 695"/>
                                <a:gd name="T26" fmla="+- 0 124 -86"/>
                                <a:gd name="T27" fmla="*/ 124 h 420"/>
                                <a:gd name="T28" fmla="+- 0 6077 5828"/>
                                <a:gd name="T29" fmla="*/ T28 w 695"/>
                                <a:gd name="T30" fmla="+- 0 -86 -86"/>
                                <a:gd name="T31" fmla="*/ -86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68"/>
                        <wpg:cNvGrpSpPr>
                          <a:grpSpLocks/>
                        </wpg:cNvGrpSpPr>
                        <wpg:grpSpPr bwMode="auto">
                          <a:xfrm>
                            <a:off x="5828" y="-86"/>
                            <a:ext cx="695" cy="420"/>
                            <a:chOff x="5828" y="-86"/>
                            <a:chExt cx="695" cy="420"/>
                          </a:xfrm>
                        </wpg:grpSpPr>
                        <wps:wsp>
                          <wps:cNvPr id="80" name="Freeform 69"/>
                          <wps:cNvSpPr>
                            <a:spLocks/>
                          </wps:cNvSpPr>
                          <wps:spPr bwMode="auto">
                            <a:xfrm>
                              <a:off x="5828" y="-86"/>
                              <a:ext cx="695" cy="420"/>
                            </a:xfrm>
                            <a:custGeom>
                              <a:avLst/>
                              <a:gdLst>
                                <a:gd name="T0" fmla="+- 0 6077 5828"/>
                                <a:gd name="T1" fmla="*/ T0 w 695"/>
                                <a:gd name="T2" fmla="+- 0 -86 -86"/>
                                <a:gd name="T3" fmla="*/ -86 h 420"/>
                                <a:gd name="T4" fmla="+- 0 6077 5828"/>
                                <a:gd name="T5" fmla="*/ T4 w 695"/>
                                <a:gd name="T6" fmla="+- 0 49 -86"/>
                                <a:gd name="T7" fmla="*/ 49 h 420"/>
                                <a:gd name="T8" fmla="+- 0 5828 5828"/>
                                <a:gd name="T9" fmla="*/ T8 w 695"/>
                                <a:gd name="T10" fmla="+- 0 49 -86"/>
                                <a:gd name="T11" fmla="*/ 49 h 420"/>
                                <a:gd name="T12" fmla="+- 0 5828 5828"/>
                                <a:gd name="T13" fmla="*/ T12 w 695"/>
                                <a:gd name="T14" fmla="+- 0 199 -86"/>
                                <a:gd name="T15" fmla="*/ 199 h 420"/>
                                <a:gd name="T16" fmla="+- 0 6077 5828"/>
                                <a:gd name="T17" fmla="*/ T16 w 695"/>
                                <a:gd name="T18" fmla="+- 0 199 -86"/>
                                <a:gd name="T19" fmla="*/ 199 h 420"/>
                                <a:gd name="T20" fmla="+- 0 6077 5828"/>
                                <a:gd name="T21" fmla="*/ T20 w 695"/>
                                <a:gd name="T22" fmla="+- 0 334 -86"/>
                                <a:gd name="T23" fmla="*/ 334 h 420"/>
                                <a:gd name="T24" fmla="+- 0 6523 5828"/>
                                <a:gd name="T25" fmla="*/ T24 w 695"/>
                                <a:gd name="T26" fmla="+- 0 124 -86"/>
                                <a:gd name="T27" fmla="*/ 124 h 420"/>
                                <a:gd name="T28" fmla="+- 0 6077 5828"/>
                                <a:gd name="T29" fmla="*/ T28 w 695"/>
                                <a:gd name="T30" fmla="+- 0 -86 -86"/>
                                <a:gd name="T31" fmla="*/ -86 h 4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5" h="420">
                                  <a:moveTo>
                                    <a:pt x="249" y="0"/>
                                  </a:moveTo>
                                  <a:lnTo>
                                    <a:pt x="249" y="135"/>
                                  </a:lnTo>
                                  <a:lnTo>
                                    <a:pt x="0" y="135"/>
                                  </a:lnTo>
                                  <a:lnTo>
                                    <a:pt x="0" y="285"/>
                                  </a:lnTo>
                                  <a:lnTo>
                                    <a:pt x="249" y="285"/>
                                  </a:lnTo>
                                  <a:lnTo>
                                    <a:pt x="249" y="420"/>
                                  </a:lnTo>
                                  <a:lnTo>
                                    <a:pt x="695" y="210"/>
                                  </a:lnTo>
                                  <a:lnTo>
                                    <a:pt x="249" y="0"/>
                                  </a:lnTo>
                                  <a:close/>
                                </a:path>
                              </a:pathLst>
                            </a:custGeom>
                            <a:noFill/>
                            <a:ln w="9525">
                              <a:solidFill>
                                <a:srgbClr val="0033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7373848" id="Group 67" o:spid="_x0000_s1026" style="position:absolute;margin-left:291pt;margin-top:-4.65pt;width:35.5pt;height:21.75pt;z-index:-251652608;mso-position-horizontal-relative:page" coordorigin="5820,-93" coordsize="710,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">
                <v:group id="Group 70" o:spid="_x0000_s1027" style="position:absolute;left:5828;top:-86;width:695;height:420" coordorigin="5828,-86"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71" o:spid="_x0000_s1028" style="position:absolute;left:5828;top:-86;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3JMQA&#10;AADbAAAADwAAAGRycy9kb3ducmV2LnhtbESPwWrCQBCG7wXfYRmht7oxgtroKipYCiKi9tDehuyY&#10;BLOzIbvV9O07B8Hj8M//zTfzZedqdaM2VJ4NDAcJKOLc24oLA1/n7dsUVIjIFmvPZOCPAiwXvZc5&#10;Ztbf+Ui3UyyUQDhkaKCMscm0DnlJDsPAN8SSXXzrMMrYFtq2eBe4q3WaJGPtsGK5UGJDm5Ly6+nX&#10;iQaH9/V4dEB90Yf97meXfu8/UmNe+91qBipSF5/Lj/anNTARWflFAK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gNyTEAAAA2wAAAA8AAAAAAAAAAAAAAAAAmAIAAGRycy9k&#10;b3ducmV2LnhtbFBLBQYAAAAABAAEAPUAAACJAwAAAAA=&#10;" path="m249,r,135l,135,,285r249,l249,420,695,210,249,e" fillcolor="#9cf" stroked="f">
                    <v:path arrowok="t" o:connecttype="custom" o:connectlocs="249,-86;249,49;0,49;0,199;249,199;249,334;695,124;249,-86" o:connectangles="0,0,0,0,0,0,0,0"/>
                  </v:shape>
                </v:group>
                <v:group id="Group 68" o:spid="_x0000_s1029" style="position:absolute;left:5828;top:-86;width:695;height:420" coordorigin="5828,-86" coordsize="69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69" o:spid="_x0000_s1030" style="position:absolute;left:5828;top:-86;width:695;height:420;visibility:visible;mso-wrap-style:square;v-text-anchor:top" coordsize="69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X2KcEA&#10;AADbAAAADwAAAGRycy9kb3ducmV2LnhtbERPz2vCMBS+C/4P4Qm72XTChlSjOHVMj7qJHh/Nsw02&#10;L7XJbPWvXw4Djx/f7+m8s5W4UeONYwWvSQqCOHfacKHg5/tzOAbhA7LGyjEpuJOH+azfm2KmXcs7&#10;uu1DIWII+wwVlCHUmZQ+L8miT1xNHLmzayyGCJtC6gbbGG4rOUrTd2nRcGwosaZlSfll/2sVbE7E&#10;q4NZm/Zx2G1H14/jW/r4Uupl0C0mIAJ14Sn+d2+0gnFcH7/EHyBn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l9inBAAAA2wAAAA8AAAAAAAAAAAAAAAAAmAIAAGRycy9kb3du&#10;cmV2LnhtbFBLBQYAAAAABAAEAPUAAACGAwAAAAA=&#10;" path="m249,r,135l,135,,285r249,l249,420,695,210,249,xe" filled="f" strokecolor="#036">
                    <v:path arrowok="t" o:connecttype="custom" o:connectlocs="249,-86;249,49;0,49;0,199;249,199;249,334;695,124;249,-86" o:connectangles="0,0,0,0,0,0,0,0"/>
                  </v:shape>
                </v:group>
                <w10:wrap anchorx="page"/>
              </v:group>
            </w:pict>
          </mc:Fallback>
        </mc:AlternateContent>
      </w:r>
      <w:r w:rsidR="0026255B" w:rsidRPr="00D15B97">
        <w:rPr>
          <w:rFonts w:ascii="Arial" w:eastAsia="Arial" w:hAnsi="Arial" w:cs="Arial"/>
          <w:spacing w:val="-1"/>
          <w:sz w:val="15"/>
          <w:szCs w:val="15"/>
        </w:rPr>
        <w:t>I</w:t>
      </w:r>
      <w:r w:rsidR="0026255B" w:rsidRPr="00D15B97">
        <w:rPr>
          <w:rFonts w:ascii="Arial" w:eastAsia="Arial" w:hAnsi="Arial" w:cs="Arial"/>
          <w:spacing w:val="3"/>
          <w:sz w:val="15"/>
          <w:szCs w:val="15"/>
        </w:rPr>
        <w:t>m</w:t>
      </w:r>
      <w:r w:rsidR="0026255B" w:rsidRPr="00D15B97">
        <w:rPr>
          <w:rFonts w:ascii="Arial" w:eastAsia="Arial" w:hAnsi="Arial" w:cs="Arial"/>
          <w:spacing w:val="-1"/>
          <w:sz w:val="15"/>
          <w:szCs w:val="15"/>
        </w:rPr>
        <w:t>p</w:t>
      </w:r>
      <w:r w:rsidR="0026255B" w:rsidRPr="00D15B97">
        <w:rPr>
          <w:rFonts w:ascii="Arial" w:eastAsia="Arial" w:hAnsi="Arial" w:cs="Arial"/>
          <w:sz w:val="15"/>
          <w:szCs w:val="15"/>
        </w:rPr>
        <w:t>l</w:t>
      </w:r>
      <w:r w:rsidR="0026255B" w:rsidRPr="00D15B97">
        <w:rPr>
          <w:rFonts w:ascii="Arial" w:eastAsia="Arial" w:hAnsi="Arial" w:cs="Arial"/>
          <w:spacing w:val="-2"/>
          <w:sz w:val="15"/>
          <w:szCs w:val="15"/>
        </w:rPr>
        <w:t>i</w:t>
      </w:r>
      <w:r w:rsidR="0026255B" w:rsidRPr="00D15B97">
        <w:rPr>
          <w:rFonts w:ascii="Arial" w:eastAsia="Arial" w:hAnsi="Arial" w:cs="Arial"/>
          <w:spacing w:val="1"/>
          <w:sz w:val="15"/>
          <w:szCs w:val="15"/>
        </w:rPr>
        <w:t>c</w:t>
      </w:r>
      <w:r w:rsidR="0026255B" w:rsidRPr="00D15B97">
        <w:rPr>
          <w:rFonts w:ascii="Arial" w:eastAsia="Arial" w:hAnsi="Arial" w:cs="Arial"/>
          <w:spacing w:val="-1"/>
          <w:sz w:val="15"/>
          <w:szCs w:val="15"/>
        </w:rPr>
        <w:t>at</w:t>
      </w:r>
      <w:r w:rsidR="0026255B" w:rsidRPr="00D15B97">
        <w:rPr>
          <w:rFonts w:ascii="Arial" w:eastAsia="Arial" w:hAnsi="Arial" w:cs="Arial"/>
          <w:sz w:val="15"/>
          <w:szCs w:val="15"/>
        </w:rPr>
        <w:t>io</w:t>
      </w:r>
      <w:r w:rsidR="0026255B" w:rsidRPr="00D15B97">
        <w:rPr>
          <w:rFonts w:ascii="Arial" w:eastAsia="Arial" w:hAnsi="Arial" w:cs="Arial"/>
          <w:spacing w:val="-1"/>
          <w:sz w:val="15"/>
          <w:szCs w:val="15"/>
        </w:rPr>
        <w:t>n</w:t>
      </w:r>
      <w:r w:rsidR="0026255B" w:rsidRPr="00D15B97">
        <w:rPr>
          <w:rFonts w:ascii="Arial" w:eastAsia="Arial" w:hAnsi="Arial" w:cs="Arial"/>
          <w:sz w:val="15"/>
          <w:szCs w:val="15"/>
        </w:rPr>
        <w:t xml:space="preserve">s – </w:t>
      </w:r>
      <w:r w:rsidR="002318AE" w:rsidRPr="00D15B97">
        <w:rPr>
          <w:rFonts w:ascii="Arial" w:eastAsia="Arial" w:hAnsi="Arial" w:cs="Arial"/>
          <w:b/>
          <w:spacing w:val="-1"/>
          <w:sz w:val="15"/>
          <w:szCs w:val="15"/>
        </w:rPr>
        <w:t>DNOs</w:t>
      </w:r>
      <w:r w:rsidR="0026255B" w:rsidRPr="00D15B97">
        <w:rPr>
          <w:rFonts w:ascii="Arial" w:eastAsia="Arial" w:hAnsi="Arial" w:cs="Arial"/>
          <w:spacing w:val="2"/>
          <w:sz w:val="15"/>
          <w:szCs w:val="15"/>
        </w:rPr>
        <w:t xml:space="preserve"> </w:t>
      </w:r>
      <w:r w:rsidR="0026255B" w:rsidRPr="00D15B97">
        <w:rPr>
          <w:rFonts w:ascii="Arial" w:eastAsia="Arial" w:hAnsi="Arial" w:cs="Arial"/>
          <w:spacing w:val="-1"/>
          <w:sz w:val="15"/>
          <w:szCs w:val="15"/>
        </w:rPr>
        <w:t>repor</w:t>
      </w:r>
      <w:r w:rsidR="0026255B" w:rsidRPr="00D15B97">
        <w:rPr>
          <w:rFonts w:ascii="Arial" w:eastAsia="Arial" w:hAnsi="Arial" w:cs="Arial"/>
          <w:sz w:val="15"/>
          <w:szCs w:val="15"/>
        </w:rPr>
        <w:t xml:space="preserve">t </w:t>
      </w:r>
      <w:r w:rsidR="0026255B" w:rsidRPr="00D15B97">
        <w:rPr>
          <w:rFonts w:ascii="Arial" w:eastAsia="Arial" w:hAnsi="Arial" w:cs="Arial"/>
          <w:spacing w:val="1"/>
          <w:sz w:val="15"/>
          <w:szCs w:val="15"/>
        </w:rPr>
        <w:t>t</w:t>
      </w:r>
      <w:r w:rsidR="0026255B" w:rsidRPr="00D15B97">
        <w:rPr>
          <w:rFonts w:ascii="Arial" w:eastAsia="Arial" w:hAnsi="Arial" w:cs="Arial"/>
          <w:sz w:val="15"/>
          <w:szCs w:val="15"/>
        </w:rPr>
        <w:t xml:space="preserve">o </w:t>
      </w:r>
      <w:r w:rsidR="00E71990" w:rsidRPr="00D15B97">
        <w:rPr>
          <w:rFonts w:ascii="Arial" w:eastAsia="Arial" w:hAnsi="Arial" w:cs="Arial"/>
          <w:b/>
          <w:sz w:val="15"/>
          <w:szCs w:val="15"/>
        </w:rPr>
        <w:t>Authority</w:t>
      </w:r>
    </w:p>
    <w:p w14:paraId="6C65CE67" w14:textId="77777777" w:rsidR="00015D47" w:rsidRPr="00984CD6" w:rsidRDefault="00015D47">
      <w:pPr>
        <w:spacing w:after="0"/>
        <w:jc w:val="center"/>
        <w:sectPr w:rsidR="00015D47" w:rsidRPr="00984CD6">
          <w:type w:val="continuous"/>
          <w:pgSz w:w="11920" w:h="16860"/>
          <w:pgMar w:top="1580" w:right="1680" w:bottom="960" w:left="1680" w:header="720" w:footer="720" w:gutter="0"/>
          <w:cols w:num="3" w:space="720" w:equalWidth="0">
            <w:col w:w="1275" w:space="1471"/>
            <w:col w:w="1038" w:space="1410"/>
            <w:col w:w="3366"/>
          </w:cols>
        </w:sectPr>
      </w:pPr>
    </w:p>
    <w:p w14:paraId="18AC2B79" w14:textId="77777777" w:rsidR="00015D47" w:rsidRPr="00984CD6" w:rsidRDefault="00015D47">
      <w:pPr>
        <w:spacing w:after="0" w:line="200" w:lineRule="exact"/>
        <w:rPr>
          <w:sz w:val="20"/>
          <w:szCs w:val="20"/>
        </w:rPr>
      </w:pPr>
    </w:p>
    <w:p w14:paraId="200C8392" w14:textId="77777777" w:rsidR="00015D47" w:rsidRPr="00984CD6" w:rsidRDefault="00015D47">
      <w:pPr>
        <w:spacing w:after="0" w:line="200" w:lineRule="exact"/>
        <w:rPr>
          <w:sz w:val="20"/>
          <w:szCs w:val="20"/>
        </w:rPr>
      </w:pPr>
    </w:p>
    <w:p w14:paraId="1B203DE0" w14:textId="77777777" w:rsidR="00015D47" w:rsidRPr="00984CD6" w:rsidRDefault="00015D47">
      <w:pPr>
        <w:spacing w:after="0" w:line="200" w:lineRule="exact"/>
        <w:rPr>
          <w:sz w:val="20"/>
          <w:szCs w:val="20"/>
        </w:rPr>
      </w:pPr>
    </w:p>
    <w:p w14:paraId="3EF278F1" w14:textId="77777777" w:rsidR="00015D47" w:rsidRPr="00984CD6" w:rsidRDefault="00015D47">
      <w:pPr>
        <w:spacing w:after="0" w:line="200" w:lineRule="exact"/>
        <w:rPr>
          <w:sz w:val="20"/>
          <w:szCs w:val="20"/>
        </w:rPr>
      </w:pPr>
    </w:p>
    <w:p w14:paraId="771682B9" w14:textId="77777777" w:rsidR="00015D47" w:rsidRPr="00984CD6" w:rsidRDefault="005933CA">
      <w:pPr>
        <w:spacing w:before="16" w:after="0" w:line="260" w:lineRule="exact"/>
        <w:rPr>
          <w:sz w:val="26"/>
          <w:szCs w:val="26"/>
        </w:rPr>
      </w:pPr>
      <w:r>
        <w:rPr>
          <w:noProof/>
          <w:lang w:val="en-GB" w:eastAsia="en-GB"/>
        </w:rPr>
        <mc:AlternateContent>
          <mc:Choice Requires="wpg">
            <w:drawing>
              <wp:anchor distT="0" distB="0" distL="114300" distR="114300" simplePos="0" relativeHeight="251666944" behindDoc="1" locked="0" layoutInCell="1" allowOverlap="1" wp14:anchorId="5E177083" wp14:editId="444432D9">
                <wp:simplePos x="0" y="0"/>
                <wp:positionH relativeFrom="page">
                  <wp:posOffset>1080135</wp:posOffset>
                </wp:positionH>
                <wp:positionV relativeFrom="paragraph">
                  <wp:posOffset>160020</wp:posOffset>
                </wp:positionV>
                <wp:extent cx="909955" cy="724535"/>
                <wp:effectExtent l="13335" t="11430" r="10160" b="6985"/>
                <wp:wrapNone/>
                <wp:docPr id="7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1701" y="-1797"/>
                          <a:chExt cx="1433" cy="1141"/>
                        </a:xfrm>
                      </wpg:grpSpPr>
                      <wps:wsp>
                        <wps:cNvPr id="75" name="Freeform 46"/>
                        <wps:cNvSpPr>
                          <a:spLocks/>
                        </wps:cNvSpPr>
                        <wps:spPr bwMode="auto">
                          <a:xfrm>
                            <a:off x="1701" y="-1797"/>
                            <a:ext cx="1433" cy="1141"/>
                          </a:xfrm>
                          <a:custGeom>
                            <a:avLst/>
                            <a:gdLst>
                              <a:gd name="T0" fmla="+- 0 1701 1701"/>
                              <a:gd name="T1" fmla="*/ T0 w 1433"/>
                              <a:gd name="T2" fmla="+- 0 -656 -1797"/>
                              <a:gd name="T3" fmla="*/ -656 h 1141"/>
                              <a:gd name="T4" fmla="+- 0 3134 1701"/>
                              <a:gd name="T5" fmla="*/ T4 w 1433"/>
                              <a:gd name="T6" fmla="+- 0 -656 -1797"/>
                              <a:gd name="T7" fmla="*/ -656 h 1141"/>
                              <a:gd name="T8" fmla="+- 0 3134 1701"/>
                              <a:gd name="T9" fmla="*/ T8 w 1433"/>
                              <a:gd name="T10" fmla="+- 0 -1797 -1797"/>
                              <a:gd name="T11" fmla="*/ -1797 h 1141"/>
                              <a:gd name="T12" fmla="+- 0 1701 1701"/>
                              <a:gd name="T13" fmla="*/ T12 w 1433"/>
                              <a:gd name="T14" fmla="+- 0 -1797 -1797"/>
                              <a:gd name="T15" fmla="*/ -1797 h 1141"/>
                              <a:gd name="T16" fmla="+- 0 1701 1701"/>
                              <a:gd name="T17" fmla="*/ T16 w 1433"/>
                              <a:gd name="T18" fmla="+- 0 -656 -1797"/>
                              <a:gd name="T19" fmla="*/ -656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083FE84" id="Group 45" o:spid="_x0000_s1026" style="position:absolute;margin-left:85.05pt;margin-top:12.6pt;width:71.65pt;height:57.05pt;z-index:-251649536;mso-position-horizontal-relative:page" coordorigin="1701,-1797"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">
                <v:shape id="Freeform 46" o:spid="_x0000_s1027" style="position:absolute;left:1701;top:-1797;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ry2sIA&#10;AADbAAAADwAAAGRycy9kb3ducmV2LnhtbESPT2sCMRTE70K/Q3iF3jTbgn/YGqW2Fr26eujxsXnd&#10;bLt5CZvopt++EQSPw8z8hlmuk+3EhfrQOlbwPClAENdOt9woOB0/xwsQISJr7ByTgj8KsF49jJZY&#10;ajfwgS5VbESGcChRgYnRl1KG2pDFMHGeOHvfrrcYs+wbqXscMtx28qUoZtJiy3nBoKd3Q/VvdbYK&#10;vrYbs8HkfzB9+N2xG7becqHU02N6ewURKcV7+NbeawXzKVy/5B8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WvLawgAAANsAAAAPAAAAAAAAAAAAAAAAAJgCAABkcnMvZG93&#10;bnJldi54bWxQSwUGAAAAAAQABAD1AAAAhwMAAAAA&#10;" path="m,1141r1433,l1433,,,,,1141xe" filled="f">
                  <v:path arrowok="t" o:connecttype="custom" o:connectlocs="0,-656;1433,-656;1433,-1797;0,-1797;0,-656" o:connectangles="0,0,0,0,0"/>
                </v:shape>
                <w10:wrap anchorx="page"/>
              </v:group>
            </w:pict>
          </mc:Fallback>
        </mc:AlternateContent>
      </w:r>
      <w:r>
        <w:rPr>
          <w:noProof/>
          <w:lang w:val="en-GB" w:eastAsia="en-GB"/>
        </w:rPr>
        <mc:AlternateContent>
          <mc:Choice Requires="wpg">
            <w:drawing>
              <wp:anchor distT="0" distB="0" distL="114300" distR="114300" simplePos="0" relativeHeight="251655680" behindDoc="1" locked="0" layoutInCell="1" allowOverlap="1" wp14:anchorId="075F7FD5" wp14:editId="75B7CF6A">
                <wp:simplePos x="0" y="0"/>
                <wp:positionH relativeFrom="page">
                  <wp:posOffset>4224020</wp:posOffset>
                </wp:positionH>
                <wp:positionV relativeFrom="paragraph">
                  <wp:posOffset>160020</wp:posOffset>
                </wp:positionV>
                <wp:extent cx="909955" cy="724535"/>
                <wp:effectExtent l="12700" t="11430" r="10795" b="6985"/>
                <wp:wrapNone/>
                <wp:docPr id="72"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6695" y="-1797"/>
                          <a:chExt cx="1433" cy="1141"/>
                        </a:xfrm>
                      </wpg:grpSpPr>
                      <wps:wsp>
                        <wps:cNvPr id="73" name="Freeform 48"/>
                        <wps:cNvSpPr>
                          <a:spLocks/>
                        </wps:cNvSpPr>
                        <wps:spPr bwMode="auto">
                          <a:xfrm>
                            <a:off x="6695" y="-1797"/>
                            <a:ext cx="1433" cy="1141"/>
                          </a:xfrm>
                          <a:custGeom>
                            <a:avLst/>
                            <a:gdLst>
                              <a:gd name="T0" fmla="+- 0 6695 6695"/>
                              <a:gd name="T1" fmla="*/ T0 w 1433"/>
                              <a:gd name="T2" fmla="+- 0 -656 -1797"/>
                              <a:gd name="T3" fmla="*/ -656 h 1141"/>
                              <a:gd name="T4" fmla="+- 0 8128 6695"/>
                              <a:gd name="T5" fmla="*/ T4 w 1433"/>
                              <a:gd name="T6" fmla="+- 0 -656 -1797"/>
                              <a:gd name="T7" fmla="*/ -656 h 1141"/>
                              <a:gd name="T8" fmla="+- 0 8128 6695"/>
                              <a:gd name="T9" fmla="*/ T8 w 1433"/>
                              <a:gd name="T10" fmla="+- 0 -1797 -1797"/>
                              <a:gd name="T11" fmla="*/ -1797 h 1141"/>
                              <a:gd name="T12" fmla="+- 0 6695 6695"/>
                              <a:gd name="T13" fmla="*/ T12 w 1433"/>
                              <a:gd name="T14" fmla="+- 0 -1797 -1797"/>
                              <a:gd name="T15" fmla="*/ -1797 h 1141"/>
                              <a:gd name="T16" fmla="+- 0 6695 6695"/>
                              <a:gd name="T17" fmla="*/ T16 w 1433"/>
                              <a:gd name="T18" fmla="+- 0 -656 -1797"/>
                              <a:gd name="T19" fmla="*/ -656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145950C" id="Group 47" o:spid="_x0000_s1026" style="position:absolute;margin-left:332.6pt;margin-top:12.6pt;width:71.65pt;height:57.05pt;z-index:-251660800;mso-position-horizontal-relative:page" coordorigin="6695,-1797"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">
                <v:shape id="Freeform 48" o:spid="_x0000_s1027" style="position:absolute;left:6695;top:-1797;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NcEA&#10;AADbAAAADwAAAGRycy9kb3ducmV2LnhtbESPQWsCMRSE70L/Q3iF3jTbCipbo9TWoldXDz0+Nq+b&#10;bTcvYRPd9N83guBxmJlvmOU62U5cqA+tYwXPkwIEce10y42C0/FzvAARIrLGzjEp+KMA69XDaIml&#10;dgMf6FLFRmQIhxIVmBh9KWWoDVkME+eJs/fteosxy76Ruschw20nX4piJi22nBcMeno3VP9WZ6vg&#10;a7sxG0z+B9OH3x27YestF0o9Paa3VxCRUryHb+29VjCfwvVL/g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zXBAAAA2wAAAA8AAAAAAAAAAAAAAAAAmAIAAGRycy9kb3du&#10;cmV2LnhtbFBLBQYAAAAABAAEAPUAAACGAwAAAAA=&#10;" path="m,1141r1433,l1433,,,,,1141xe" filled="f">
                  <v:path arrowok="t" o:connecttype="custom" o:connectlocs="0,-656;1433,-656;1433,-1797;0,-1797;0,-656" o:connectangles="0,0,0,0,0"/>
                </v:shape>
                <w10:wrap anchorx="page"/>
              </v:group>
            </w:pict>
          </mc:Fallback>
        </mc:AlternateContent>
      </w:r>
    </w:p>
    <w:p w14:paraId="35A1F6DB" w14:textId="77777777" w:rsidR="00015D47" w:rsidRPr="00984CD6" w:rsidRDefault="00015D47">
      <w:pPr>
        <w:spacing w:after="0"/>
        <w:sectPr w:rsidR="00015D47" w:rsidRPr="00984CD6">
          <w:type w:val="continuous"/>
          <w:pgSz w:w="11920" w:h="16860"/>
          <w:pgMar w:top="1580" w:right="1680" w:bottom="960" w:left="1680" w:header="720" w:footer="720" w:gutter="0"/>
          <w:cols w:space="720"/>
        </w:sectPr>
      </w:pPr>
    </w:p>
    <w:p w14:paraId="21880EF2" w14:textId="77777777" w:rsidR="00015D47" w:rsidRPr="00D15B97" w:rsidRDefault="005933CA">
      <w:pPr>
        <w:spacing w:before="40" w:after="0" w:line="240" w:lineRule="auto"/>
        <w:ind w:left="191" w:right="-34" w:hanging="2"/>
        <w:jc w:val="center"/>
        <w:rPr>
          <w:rFonts w:ascii="Arial" w:eastAsia="Arial" w:hAnsi="Arial" w:cs="Arial"/>
          <w:sz w:val="15"/>
          <w:szCs w:val="15"/>
        </w:rPr>
      </w:pPr>
      <w:r w:rsidRPr="00D15B97">
        <w:rPr>
          <w:b/>
          <w:noProof/>
          <w:sz w:val="15"/>
          <w:szCs w:val="15"/>
          <w:lang w:val="en-GB" w:eastAsia="en-GB"/>
        </w:rPr>
        <w:lastRenderedPageBreak/>
        <mc:AlternateContent>
          <mc:Choice Requires="wpg">
            <w:drawing>
              <wp:anchor distT="0" distB="0" distL="114300" distR="114300" simplePos="0" relativeHeight="251653632" behindDoc="1" locked="0" layoutInCell="1" allowOverlap="1" wp14:anchorId="279D08D3" wp14:editId="4E684F1C">
                <wp:simplePos x="0" y="0"/>
                <wp:positionH relativeFrom="page">
                  <wp:posOffset>4251325</wp:posOffset>
                </wp:positionH>
                <wp:positionV relativeFrom="paragraph">
                  <wp:posOffset>-1318260</wp:posOffset>
                </wp:positionV>
                <wp:extent cx="909955" cy="724535"/>
                <wp:effectExtent l="12700" t="5715" r="10795" b="12700"/>
                <wp:wrapNone/>
                <wp:docPr id="7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6695" y="-2076"/>
                          <a:chExt cx="1433" cy="1141"/>
                        </a:xfrm>
                      </wpg:grpSpPr>
                      <wps:wsp>
                        <wps:cNvPr id="71" name="Freeform 66"/>
                        <wps:cNvSpPr>
                          <a:spLocks/>
                        </wps:cNvSpPr>
                        <wps:spPr bwMode="auto">
                          <a:xfrm>
                            <a:off x="6695" y="-2076"/>
                            <a:ext cx="1433" cy="1141"/>
                          </a:xfrm>
                          <a:custGeom>
                            <a:avLst/>
                            <a:gdLst>
                              <a:gd name="T0" fmla="+- 0 6695 6695"/>
                              <a:gd name="T1" fmla="*/ T0 w 1433"/>
                              <a:gd name="T2" fmla="+- 0 -935 -2076"/>
                              <a:gd name="T3" fmla="*/ -935 h 1141"/>
                              <a:gd name="T4" fmla="+- 0 8128 6695"/>
                              <a:gd name="T5" fmla="*/ T4 w 1433"/>
                              <a:gd name="T6" fmla="+- 0 -935 -2076"/>
                              <a:gd name="T7" fmla="*/ -935 h 1141"/>
                              <a:gd name="T8" fmla="+- 0 8128 6695"/>
                              <a:gd name="T9" fmla="*/ T8 w 1433"/>
                              <a:gd name="T10" fmla="+- 0 -2076 -2076"/>
                              <a:gd name="T11" fmla="*/ -2076 h 1141"/>
                              <a:gd name="T12" fmla="+- 0 6695 6695"/>
                              <a:gd name="T13" fmla="*/ T12 w 1433"/>
                              <a:gd name="T14" fmla="+- 0 -2076 -2076"/>
                              <a:gd name="T15" fmla="*/ -2076 h 1141"/>
                              <a:gd name="T16" fmla="+- 0 6695 6695"/>
                              <a:gd name="T17" fmla="*/ T16 w 1433"/>
                              <a:gd name="T18" fmla="+- 0 -935 -2076"/>
                              <a:gd name="T19" fmla="*/ -935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426A956" id="Group 65" o:spid="_x0000_s1026" style="position:absolute;margin-left:334.75pt;margin-top:-103.8pt;width:71.65pt;height:57.05pt;z-index:-251662848;mso-position-horizontal-relative:page" coordorigin="6695,-2076"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">
                <v:shape id="Freeform 66" o:spid="_x0000_s1027" style="position:absolute;left:6695;top:-2076;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H02cEA&#10;AADbAAAADwAAAGRycy9kb3ducmV2LnhtbESPzW7CMBCE75V4B2uRuBWHHqBKMQgoiF75OXBcxds4&#10;bby2YkPM29dISD2OZuYbzXyZbCtu1IXGsYLJuABBXDndcK3gfNq9voMIEVlj65gU3CnAcjF4mWOp&#10;Xc8Huh1jLTKEQ4kKTIy+lDJUhiyGsfPE2ft2ncWYZVdL3WGf4baVb0UxlRYbzgsGPW0MVb/Hq1Vw&#10;2a7NGpP/wfTp96e233rLhVKjYVp9gIiU4n/42f7SCmYTeHzJP0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h9NnBAAAA2wAAAA8AAAAAAAAAAAAAAAAAmAIAAGRycy9kb3du&#10;cmV2LnhtbFBLBQYAAAAABAAEAPUAAACGAwAAAAA=&#10;" path="m,1141r1433,l1433,,,,,1141xe" filled="f">
                  <v:path arrowok="t" o:connecttype="custom" o:connectlocs="0,-935;1433,-935;1433,-2076;0,-2076;0,-935" o:connectangles="0,0,0,0,0"/>
                </v:shape>
                <w10:wrap anchorx="page"/>
              </v:group>
            </w:pict>
          </mc:Fallback>
        </mc:AlternateContent>
      </w:r>
      <w:r w:rsidRPr="00D15B97">
        <w:rPr>
          <w:b/>
          <w:noProof/>
          <w:sz w:val="15"/>
          <w:szCs w:val="15"/>
          <w:lang w:val="en-GB" w:eastAsia="en-GB"/>
        </w:rPr>
        <mc:AlternateContent>
          <mc:Choice Requires="wpg">
            <w:drawing>
              <wp:anchor distT="0" distB="0" distL="114300" distR="114300" simplePos="0" relativeHeight="251654656" behindDoc="1" locked="0" layoutInCell="1" allowOverlap="1" wp14:anchorId="12AFB174" wp14:editId="79375F2B">
                <wp:simplePos x="0" y="0"/>
                <wp:positionH relativeFrom="page">
                  <wp:posOffset>2685415</wp:posOffset>
                </wp:positionH>
                <wp:positionV relativeFrom="paragraph">
                  <wp:posOffset>-1318260</wp:posOffset>
                </wp:positionV>
                <wp:extent cx="909955" cy="724535"/>
                <wp:effectExtent l="8890" t="5715" r="5080" b="12700"/>
                <wp:wrapNone/>
                <wp:docPr id="68"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4229" y="-2076"/>
                          <a:chExt cx="1433" cy="1141"/>
                        </a:xfrm>
                      </wpg:grpSpPr>
                      <wps:wsp>
                        <wps:cNvPr id="69" name="Freeform 64"/>
                        <wps:cNvSpPr>
                          <a:spLocks/>
                        </wps:cNvSpPr>
                        <wps:spPr bwMode="auto">
                          <a:xfrm>
                            <a:off x="4229" y="-2076"/>
                            <a:ext cx="1433" cy="1141"/>
                          </a:xfrm>
                          <a:custGeom>
                            <a:avLst/>
                            <a:gdLst>
                              <a:gd name="T0" fmla="+- 0 4229 4229"/>
                              <a:gd name="T1" fmla="*/ T0 w 1433"/>
                              <a:gd name="T2" fmla="+- 0 -935 -2076"/>
                              <a:gd name="T3" fmla="*/ -935 h 1141"/>
                              <a:gd name="T4" fmla="+- 0 5662 4229"/>
                              <a:gd name="T5" fmla="*/ T4 w 1433"/>
                              <a:gd name="T6" fmla="+- 0 -935 -2076"/>
                              <a:gd name="T7" fmla="*/ -935 h 1141"/>
                              <a:gd name="T8" fmla="+- 0 5662 4229"/>
                              <a:gd name="T9" fmla="*/ T8 w 1433"/>
                              <a:gd name="T10" fmla="+- 0 -2076 -2076"/>
                              <a:gd name="T11" fmla="*/ -2076 h 1141"/>
                              <a:gd name="T12" fmla="+- 0 4229 4229"/>
                              <a:gd name="T13" fmla="*/ T12 w 1433"/>
                              <a:gd name="T14" fmla="+- 0 -2076 -2076"/>
                              <a:gd name="T15" fmla="*/ -2076 h 1141"/>
                              <a:gd name="T16" fmla="+- 0 4229 4229"/>
                              <a:gd name="T17" fmla="*/ T16 w 1433"/>
                              <a:gd name="T18" fmla="+- 0 -935 -2076"/>
                              <a:gd name="T19" fmla="*/ -935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9D7E05B" id="Group 63" o:spid="_x0000_s1026" style="position:absolute;margin-left:211.45pt;margin-top:-103.8pt;width:71.65pt;height:57.05pt;z-index:-251661824;mso-position-horizontal-relative:page" coordorigin="4229,-2076"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">
                <v:shape id="Freeform 64" o:spid="_x0000_s1027" style="position:absolute;left:4229;top:-2076;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5uAsEA&#10;AADbAAAADwAAAGRycy9kb3ducmV2LnhtbESPzW7CMBCE75X6DtZW6q045YBowKDSUsGVnwPHVbzE&#10;gXhtxYaYt8dISD2OZuYbzXSebCuu1IXGsYLPQQGCuHK64VrBfvf3MQYRIrLG1jEpuFGA+ez1ZYql&#10;dj1v6LqNtcgQDiUqMDH6UspQGbIYBs4TZ+/oOosxy66WusM+w20rh0UxkhYbzgsGPf0Yqs7bi1Vw&#10;WC7MApM/Yfr1q13bL73lQqn3t/Q9AREpxf/ws73WCkZf8PiSf4Cc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ObgLBAAAA2wAAAA8AAAAAAAAAAAAAAAAAmAIAAGRycy9kb3du&#10;cmV2LnhtbFBLBQYAAAAABAAEAPUAAACGAwAAAAA=&#10;" path="m,1141r1433,l1433,,,,,1141xe" filled="f">
                  <v:path arrowok="t" o:connecttype="custom" o:connectlocs="0,-935;1433,-935;1433,-2076;0,-2076;0,-935" o:connectangles="0,0,0,0,0"/>
                </v:shape>
                <w10:wrap anchorx="page"/>
              </v:group>
            </w:pict>
          </mc:Fallback>
        </mc:AlternateContent>
      </w:r>
      <w:r w:rsidRPr="00D15B97">
        <w:rPr>
          <w:b/>
          <w:noProof/>
          <w:sz w:val="15"/>
          <w:szCs w:val="15"/>
          <w:lang w:val="en-GB" w:eastAsia="en-GB"/>
        </w:rPr>
        <mc:AlternateContent>
          <mc:Choice Requires="wpg">
            <w:drawing>
              <wp:anchor distT="0" distB="0" distL="114300" distR="114300" simplePos="0" relativeHeight="251661824" behindDoc="1" locked="0" layoutInCell="1" allowOverlap="1" wp14:anchorId="5C4ADF05" wp14:editId="3F5A99F5">
                <wp:simplePos x="0" y="0"/>
                <wp:positionH relativeFrom="page">
                  <wp:posOffset>4540250</wp:posOffset>
                </wp:positionH>
                <wp:positionV relativeFrom="paragraph">
                  <wp:posOffset>-535305</wp:posOffset>
                </wp:positionV>
                <wp:extent cx="276225" cy="450850"/>
                <wp:effectExtent l="15875" t="7620" r="12700" b="8255"/>
                <wp:wrapNone/>
                <wp:docPr id="62"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 cy="450850"/>
                          <a:chOff x="7150" y="-843"/>
                          <a:chExt cx="435" cy="710"/>
                        </a:xfrm>
                      </wpg:grpSpPr>
                      <wpg:grpSp>
                        <wpg:cNvPr id="63" name="Group 60"/>
                        <wpg:cNvGrpSpPr>
                          <a:grpSpLocks/>
                        </wpg:cNvGrpSpPr>
                        <wpg:grpSpPr bwMode="auto">
                          <a:xfrm>
                            <a:off x="7158" y="-835"/>
                            <a:ext cx="420" cy="695"/>
                            <a:chOff x="7158" y="-835"/>
                            <a:chExt cx="420" cy="695"/>
                          </a:xfrm>
                        </wpg:grpSpPr>
                        <wps:wsp>
                          <wps:cNvPr id="64" name="Freeform 62"/>
                          <wps:cNvSpPr>
                            <a:spLocks/>
                          </wps:cNvSpPr>
                          <wps:spPr bwMode="auto">
                            <a:xfrm>
                              <a:off x="7158" y="-835"/>
                              <a:ext cx="420" cy="695"/>
                            </a:xfrm>
                            <a:custGeom>
                              <a:avLst/>
                              <a:gdLst>
                                <a:gd name="T0" fmla="+- 0 7578 7158"/>
                                <a:gd name="T1" fmla="*/ T0 w 420"/>
                                <a:gd name="T2" fmla="+- 0 -586 -835"/>
                                <a:gd name="T3" fmla="*/ -586 h 695"/>
                                <a:gd name="T4" fmla="+- 0 7158 7158"/>
                                <a:gd name="T5" fmla="*/ T4 w 420"/>
                                <a:gd name="T6" fmla="+- 0 -586 -835"/>
                                <a:gd name="T7" fmla="*/ -586 h 695"/>
                                <a:gd name="T8" fmla="+- 0 7368 7158"/>
                                <a:gd name="T9" fmla="*/ T8 w 420"/>
                                <a:gd name="T10" fmla="+- 0 -140 -835"/>
                                <a:gd name="T11" fmla="*/ -140 h 695"/>
                                <a:gd name="T12" fmla="+- 0 7578 7158"/>
                                <a:gd name="T13" fmla="*/ T12 w 420"/>
                                <a:gd name="T14" fmla="+- 0 -586 -835"/>
                                <a:gd name="T15" fmla="*/ -586 h 695"/>
                              </a:gdLst>
                              <a:ahLst/>
                              <a:cxnLst>
                                <a:cxn ang="0">
                                  <a:pos x="T1" y="T3"/>
                                </a:cxn>
                                <a:cxn ang="0">
                                  <a:pos x="T5" y="T7"/>
                                </a:cxn>
                                <a:cxn ang="0">
                                  <a:pos x="T9" y="T11"/>
                                </a:cxn>
                                <a:cxn ang="0">
                                  <a:pos x="T13" y="T15"/>
                                </a:cxn>
                              </a:cxnLst>
                              <a:rect l="0" t="0" r="r" b="b"/>
                              <a:pathLst>
                                <a:path w="420" h="695">
                                  <a:moveTo>
                                    <a:pt x="420" y="249"/>
                                  </a:moveTo>
                                  <a:lnTo>
                                    <a:pt x="0" y="249"/>
                                  </a:lnTo>
                                  <a:lnTo>
                                    <a:pt x="210" y="695"/>
                                  </a:lnTo>
                                  <a:lnTo>
                                    <a:pt x="420" y="249"/>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1"/>
                          <wps:cNvSpPr>
                            <a:spLocks/>
                          </wps:cNvSpPr>
                          <wps:spPr bwMode="auto">
                            <a:xfrm>
                              <a:off x="7158" y="-835"/>
                              <a:ext cx="420" cy="695"/>
                            </a:xfrm>
                            <a:custGeom>
                              <a:avLst/>
                              <a:gdLst>
                                <a:gd name="T0" fmla="+- 0 7443 7158"/>
                                <a:gd name="T1" fmla="*/ T0 w 420"/>
                                <a:gd name="T2" fmla="+- 0 -835 -835"/>
                                <a:gd name="T3" fmla="*/ -835 h 695"/>
                                <a:gd name="T4" fmla="+- 0 7293 7158"/>
                                <a:gd name="T5" fmla="*/ T4 w 420"/>
                                <a:gd name="T6" fmla="+- 0 -835 -835"/>
                                <a:gd name="T7" fmla="*/ -835 h 695"/>
                                <a:gd name="T8" fmla="+- 0 7293 7158"/>
                                <a:gd name="T9" fmla="*/ T8 w 420"/>
                                <a:gd name="T10" fmla="+- 0 -586 -835"/>
                                <a:gd name="T11" fmla="*/ -586 h 695"/>
                                <a:gd name="T12" fmla="+- 0 7443 7158"/>
                                <a:gd name="T13" fmla="*/ T12 w 420"/>
                                <a:gd name="T14" fmla="+- 0 -586 -835"/>
                                <a:gd name="T15" fmla="*/ -586 h 695"/>
                                <a:gd name="T16" fmla="+- 0 7443 7158"/>
                                <a:gd name="T17" fmla="*/ T16 w 420"/>
                                <a:gd name="T18" fmla="+- 0 -835 -835"/>
                                <a:gd name="T19" fmla="*/ -835 h 695"/>
                              </a:gdLst>
                              <a:ahLst/>
                              <a:cxnLst>
                                <a:cxn ang="0">
                                  <a:pos x="T1" y="T3"/>
                                </a:cxn>
                                <a:cxn ang="0">
                                  <a:pos x="T5" y="T7"/>
                                </a:cxn>
                                <a:cxn ang="0">
                                  <a:pos x="T9" y="T11"/>
                                </a:cxn>
                                <a:cxn ang="0">
                                  <a:pos x="T13" y="T15"/>
                                </a:cxn>
                                <a:cxn ang="0">
                                  <a:pos x="T17" y="T19"/>
                                </a:cxn>
                              </a:cxnLst>
                              <a:rect l="0" t="0" r="r" b="b"/>
                              <a:pathLst>
                                <a:path w="420" h="695">
                                  <a:moveTo>
                                    <a:pt x="285" y="0"/>
                                  </a:moveTo>
                                  <a:lnTo>
                                    <a:pt x="135" y="0"/>
                                  </a:lnTo>
                                  <a:lnTo>
                                    <a:pt x="135" y="249"/>
                                  </a:lnTo>
                                  <a:lnTo>
                                    <a:pt x="285" y="249"/>
                                  </a:lnTo>
                                  <a:lnTo>
                                    <a:pt x="285"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6" name="Group 58"/>
                        <wpg:cNvGrpSpPr>
                          <a:grpSpLocks/>
                        </wpg:cNvGrpSpPr>
                        <wpg:grpSpPr bwMode="auto">
                          <a:xfrm>
                            <a:off x="7158" y="-835"/>
                            <a:ext cx="420" cy="695"/>
                            <a:chOff x="7158" y="-835"/>
                            <a:chExt cx="420" cy="695"/>
                          </a:xfrm>
                        </wpg:grpSpPr>
                        <wps:wsp>
                          <wps:cNvPr id="67" name="Freeform 59"/>
                          <wps:cNvSpPr>
                            <a:spLocks/>
                          </wps:cNvSpPr>
                          <wps:spPr bwMode="auto">
                            <a:xfrm>
                              <a:off x="7158" y="-835"/>
                              <a:ext cx="420" cy="695"/>
                            </a:xfrm>
                            <a:custGeom>
                              <a:avLst/>
                              <a:gdLst>
                                <a:gd name="T0" fmla="+- 0 7158 7158"/>
                                <a:gd name="T1" fmla="*/ T0 w 420"/>
                                <a:gd name="T2" fmla="+- 0 -586 -835"/>
                                <a:gd name="T3" fmla="*/ -586 h 695"/>
                                <a:gd name="T4" fmla="+- 0 7293 7158"/>
                                <a:gd name="T5" fmla="*/ T4 w 420"/>
                                <a:gd name="T6" fmla="+- 0 -586 -835"/>
                                <a:gd name="T7" fmla="*/ -586 h 695"/>
                                <a:gd name="T8" fmla="+- 0 7293 7158"/>
                                <a:gd name="T9" fmla="*/ T8 w 420"/>
                                <a:gd name="T10" fmla="+- 0 -835 -835"/>
                                <a:gd name="T11" fmla="*/ -835 h 695"/>
                                <a:gd name="T12" fmla="+- 0 7443 7158"/>
                                <a:gd name="T13" fmla="*/ T12 w 420"/>
                                <a:gd name="T14" fmla="+- 0 -835 -835"/>
                                <a:gd name="T15" fmla="*/ -835 h 695"/>
                                <a:gd name="T16" fmla="+- 0 7443 7158"/>
                                <a:gd name="T17" fmla="*/ T16 w 420"/>
                                <a:gd name="T18" fmla="+- 0 -586 -835"/>
                                <a:gd name="T19" fmla="*/ -586 h 695"/>
                                <a:gd name="T20" fmla="+- 0 7578 7158"/>
                                <a:gd name="T21" fmla="*/ T20 w 420"/>
                                <a:gd name="T22" fmla="+- 0 -586 -835"/>
                                <a:gd name="T23" fmla="*/ -586 h 695"/>
                                <a:gd name="T24" fmla="+- 0 7368 7158"/>
                                <a:gd name="T25" fmla="*/ T24 w 420"/>
                                <a:gd name="T26" fmla="+- 0 -140 -835"/>
                                <a:gd name="T27" fmla="*/ -140 h 695"/>
                                <a:gd name="T28" fmla="+- 0 7158 7158"/>
                                <a:gd name="T29" fmla="*/ T28 w 420"/>
                                <a:gd name="T30" fmla="+- 0 -586 -835"/>
                                <a:gd name="T31" fmla="*/ -586 h 6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0" h="695">
                                  <a:moveTo>
                                    <a:pt x="0" y="249"/>
                                  </a:moveTo>
                                  <a:lnTo>
                                    <a:pt x="135" y="249"/>
                                  </a:lnTo>
                                  <a:lnTo>
                                    <a:pt x="135" y="0"/>
                                  </a:lnTo>
                                  <a:lnTo>
                                    <a:pt x="285" y="0"/>
                                  </a:lnTo>
                                  <a:lnTo>
                                    <a:pt x="285" y="249"/>
                                  </a:lnTo>
                                  <a:lnTo>
                                    <a:pt x="420" y="249"/>
                                  </a:lnTo>
                                  <a:lnTo>
                                    <a:pt x="210" y="695"/>
                                  </a:lnTo>
                                  <a:lnTo>
                                    <a:pt x="0" y="249"/>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003C9EC" id="Group 57" o:spid="_x0000_s1026" style="position:absolute;margin-left:357.5pt;margin-top:-42.15pt;width:21.75pt;height:35.5pt;z-index:-251654656;mso-position-horizontal-relative:page" coordorigin="7150,-843" coordsize="43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">
                <v:group id="Group 60" o:spid="_x0000_s1027" style="position:absolute;left:7158;top:-835;width:420;height:695" coordorigin="7158,-835" coordsize="420,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62" o:spid="_x0000_s1028" style="position:absolute;left:7158;top:-835;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bfX8UA&#10;AADbAAAADwAAAGRycy9kb3ducmV2LnhtbESPT4vCMBTE74LfITxhb5oqiyzVKP6hiwcR1vXi7dE8&#10;22rz0k2ird/eLCzscZiZ3zDzZWdq8SDnK8sKxqMEBHFudcWFgtN3NvwA4QOyxtoyKXiSh+Wi35tj&#10;qm3LX/Q4hkJECPsUFZQhNKmUPi/JoB/Zhjh6F+sMhihdIbXDNsJNLSdJMpUGK44LJTa0KSm/He9G&#10;waR15+1htz8fPn/WT3sfZ9dtlyn1NuhWMxCBuvAf/mvvtILpO/x+iT9AL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Ft9fxQAAANsAAAAPAAAAAAAAAAAAAAAAAJgCAABkcnMv&#10;ZG93bnJldi54bWxQSwUGAAAAAAQABAD1AAAAigMAAAAA&#10;" path="m420,249l,249,210,695,420,249e" fillcolor="#9cf" stroked="f">
                    <v:path arrowok="t" o:connecttype="custom" o:connectlocs="420,-586;0,-586;210,-140;420,-586" o:connectangles="0,0,0,0"/>
                  </v:shape>
                  <v:shape id="Freeform 61" o:spid="_x0000_s1029" style="position:absolute;left:7158;top:-835;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p6xMUA&#10;AADbAAAADwAAAGRycy9kb3ducmV2LnhtbESPT4vCMBTE74LfITxhb5oqrCzVKP6hiwcR1vXi7dE8&#10;22rz0k2ird/eLCzscZiZ3zDzZWdq8SDnK8sKxqMEBHFudcWFgtN3NvwA4QOyxtoyKXiSh+Wi35tj&#10;qm3LX/Q4hkJECPsUFZQhNKmUPi/JoB/Zhjh6F+sMhihdIbXDNsJNLSdJMpUGK44LJTa0KSm/He9G&#10;waR15+1htz8fPn/WT3sfZ9dtlyn1NuhWMxCBuvAf/mvvtILpO/x+iT9AL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nrExQAAANsAAAAPAAAAAAAAAAAAAAAAAJgCAABkcnMv&#10;ZG93bnJldi54bWxQSwUGAAAAAAQABAD1AAAAigMAAAAA&#10;" path="m285,l135,r,249l285,249,285,e" fillcolor="#9cf" stroked="f">
                    <v:path arrowok="t" o:connecttype="custom" o:connectlocs="285,-835;135,-835;135,-586;285,-586;285,-835" o:connectangles="0,0,0,0,0"/>
                  </v:shape>
                </v:group>
                <v:group id="Group 58" o:spid="_x0000_s1030" style="position:absolute;left:7158;top:-835;width:420;height:695" coordorigin="7158,-835" coordsize="420,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59" o:spid="_x0000_s1031" style="position:absolute;left:7158;top:-835;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OUKMMA&#10;AADbAAAADwAAAGRycy9kb3ducmV2LnhtbESPQYvCMBSE7wv+h/AEL4umenC1NoouCB68WEU8Pppn&#10;W9q8lCbb1n9vFhb2OMzMN0yyG0wtOmpdaVnBfBaBIM6sLjlXcLsepysQziNrrC2Tghc52G1HHwnG&#10;2vZ8oS71uQgQdjEqKLxvYildVpBBN7MNcfCetjXog2xzqVvsA9zUchFFS2mw5LBQYEPfBWVV+mMU&#10;3Ptm/Yn77vo4ntPnYc2DltVFqcl42G9AeBr8f/ivfdIKll/w+yX8AL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OUKMMAAADbAAAADwAAAAAAAAAAAAAAAACYAgAAZHJzL2Rv&#10;d25yZXYueG1sUEsFBgAAAAAEAAQA9QAAAIgDAAAAAA==&#10;" path="m,249r135,l135,,285,r,249l420,249,210,695,,249xe" filled="f" strokecolor="#330">
                    <v:path arrowok="t" o:connecttype="custom" o:connectlocs="0,-586;135,-586;135,-835;285,-835;285,-586;420,-586;210,-140;0,-586" o:connectangles="0,0,0,0,0,0,0,0"/>
                  </v:shape>
                </v:group>
                <w10:wrap anchorx="page"/>
              </v:group>
            </w:pict>
          </mc:Fallback>
        </mc:AlternateContent>
      </w:r>
      <w:r w:rsidRPr="00D15B97">
        <w:rPr>
          <w:b/>
          <w:noProof/>
          <w:sz w:val="15"/>
          <w:szCs w:val="15"/>
          <w:lang w:val="en-GB" w:eastAsia="en-GB"/>
        </w:rPr>
        <mc:AlternateContent>
          <mc:Choice Requires="wpg">
            <w:drawing>
              <wp:anchor distT="0" distB="0" distL="114300" distR="114300" simplePos="0" relativeHeight="251662848" behindDoc="1" locked="0" layoutInCell="1" allowOverlap="1" wp14:anchorId="11D12F5D" wp14:editId="2112B0B8">
                <wp:simplePos x="0" y="0"/>
                <wp:positionH relativeFrom="page">
                  <wp:posOffset>1123950</wp:posOffset>
                </wp:positionH>
                <wp:positionV relativeFrom="paragraph">
                  <wp:posOffset>-1318260</wp:posOffset>
                </wp:positionV>
                <wp:extent cx="909955" cy="724535"/>
                <wp:effectExtent l="9525" t="5715" r="13970" b="12700"/>
                <wp:wrapNone/>
                <wp:docPr id="60"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1770" y="-2076"/>
                          <a:chExt cx="1433" cy="1141"/>
                        </a:xfrm>
                      </wpg:grpSpPr>
                      <wps:wsp>
                        <wps:cNvPr id="61" name="Freeform 56"/>
                        <wps:cNvSpPr>
                          <a:spLocks/>
                        </wps:cNvSpPr>
                        <wps:spPr bwMode="auto">
                          <a:xfrm>
                            <a:off x="1770" y="-2076"/>
                            <a:ext cx="1433" cy="1141"/>
                          </a:xfrm>
                          <a:custGeom>
                            <a:avLst/>
                            <a:gdLst>
                              <a:gd name="T0" fmla="+- 0 1770 1770"/>
                              <a:gd name="T1" fmla="*/ T0 w 1433"/>
                              <a:gd name="T2" fmla="+- 0 -935 -2076"/>
                              <a:gd name="T3" fmla="*/ -935 h 1141"/>
                              <a:gd name="T4" fmla="+- 0 3203 1770"/>
                              <a:gd name="T5" fmla="*/ T4 w 1433"/>
                              <a:gd name="T6" fmla="+- 0 -935 -2076"/>
                              <a:gd name="T7" fmla="*/ -935 h 1141"/>
                              <a:gd name="T8" fmla="+- 0 3203 1770"/>
                              <a:gd name="T9" fmla="*/ T8 w 1433"/>
                              <a:gd name="T10" fmla="+- 0 -2076 -2076"/>
                              <a:gd name="T11" fmla="*/ -2076 h 1141"/>
                              <a:gd name="T12" fmla="+- 0 1770 1770"/>
                              <a:gd name="T13" fmla="*/ T12 w 1433"/>
                              <a:gd name="T14" fmla="+- 0 -2076 -2076"/>
                              <a:gd name="T15" fmla="*/ -2076 h 1141"/>
                              <a:gd name="T16" fmla="+- 0 1770 1770"/>
                              <a:gd name="T17" fmla="*/ T16 w 1433"/>
                              <a:gd name="T18" fmla="+- 0 -935 -2076"/>
                              <a:gd name="T19" fmla="*/ -935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D1F297F" id="Group 55" o:spid="_x0000_s1026" style="position:absolute;margin-left:88.5pt;margin-top:-103.8pt;width:71.65pt;height:57.05pt;z-index:-251653632;mso-position-horizontal-relative:page" coordorigin="1770,-2076"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">
                <v:shape id="Freeform 56" o:spid="_x0000_s1027" style="position:absolute;left:1770;top:-2076;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hiBMAA&#10;AADbAAAADwAAAGRycy9kb3ducmV2LnhtbESPQWsCMRSE74X+h/AK3rpZPUhZjVKrxV6rHjw+Ns/N&#10;6uYlbFI3/ntTEDwOM/MNM18m24kr9aF1rGBclCCIa6dbbhQc9t/vHyBCRNbYOSYFNwqwXLy+zLHS&#10;buBfuu5iIzKEQ4UKTIy+kjLUhiyGwnni7J1cbzFm2TdS9zhkuO3kpCyn0mLLecGgpy9D9WX3ZxUc&#10;NyuzwuTPmNZ+u++GjbdcKjV6S58zEJFSfIYf7R+tYDqG/y/5B8jF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bhiBMAAAADbAAAADwAAAAAAAAAAAAAAAACYAgAAZHJzL2Rvd25y&#10;ZXYueG1sUEsFBgAAAAAEAAQA9QAAAIUDAAAAAA==&#10;" path="m,1141r1433,l1433,,,,,1141xe" filled="f">
                  <v:path arrowok="t" o:connecttype="custom" o:connectlocs="0,-935;1433,-935;1433,-2076;0,-2076;0,-935" o:connectangles="0,0,0,0,0"/>
                </v:shape>
                <w10:wrap anchorx="page"/>
              </v:group>
            </w:pict>
          </mc:Fallback>
        </mc:AlternateContent>
      </w:r>
      <w:r w:rsidRPr="00D15B97">
        <w:rPr>
          <w:b/>
          <w:noProof/>
          <w:sz w:val="15"/>
          <w:szCs w:val="15"/>
          <w:lang w:val="en-GB" w:eastAsia="en-GB"/>
        </w:rPr>
        <mc:AlternateContent>
          <mc:Choice Requires="wpg">
            <w:drawing>
              <wp:anchor distT="0" distB="0" distL="114300" distR="114300" simplePos="0" relativeHeight="251668992" behindDoc="1" locked="0" layoutInCell="1" allowOverlap="1" wp14:anchorId="65124394" wp14:editId="08B78293">
                <wp:simplePos x="0" y="0"/>
                <wp:positionH relativeFrom="page">
                  <wp:posOffset>1397635</wp:posOffset>
                </wp:positionH>
                <wp:positionV relativeFrom="paragraph">
                  <wp:posOffset>-535305</wp:posOffset>
                </wp:positionV>
                <wp:extent cx="276225" cy="450850"/>
                <wp:effectExtent l="16510" t="7620" r="12065" b="8255"/>
                <wp:wrapNone/>
                <wp:docPr id="54"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 cy="450850"/>
                          <a:chOff x="2201" y="-843"/>
                          <a:chExt cx="435" cy="710"/>
                        </a:xfrm>
                      </wpg:grpSpPr>
                      <wpg:grpSp>
                        <wpg:cNvPr id="55" name="Group 52"/>
                        <wpg:cNvGrpSpPr>
                          <a:grpSpLocks/>
                        </wpg:cNvGrpSpPr>
                        <wpg:grpSpPr bwMode="auto">
                          <a:xfrm>
                            <a:off x="2208" y="-835"/>
                            <a:ext cx="420" cy="695"/>
                            <a:chOff x="2208" y="-835"/>
                            <a:chExt cx="420" cy="695"/>
                          </a:xfrm>
                        </wpg:grpSpPr>
                        <wps:wsp>
                          <wps:cNvPr id="56" name="Freeform 54"/>
                          <wps:cNvSpPr>
                            <a:spLocks/>
                          </wps:cNvSpPr>
                          <wps:spPr bwMode="auto">
                            <a:xfrm>
                              <a:off x="2208" y="-835"/>
                              <a:ext cx="420" cy="695"/>
                            </a:xfrm>
                            <a:custGeom>
                              <a:avLst/>
                              <a:gdLst>
                                <a:gd name="T0" fmla="+- 0 2628 2208"/>
                                <a:gd name="T1" fmla="*/ T0 w 420"/>
                                <a:gd name="T2" fmla="+- 0 -586 -835"/>
                                <a:gd name="T3" fmla="*/ -586 h 695"/>
                                <a:gd name="T4" fmla="+- 0 2208 2208"/>
                                <a:gd name="T5" fmla="*/ T4 w 420"/>
                                <a:gd name="T6" fmla="+- 0 -586 -835"/>
                                <a:gd name="T7" fmla="*/ -586 h 695"/>
                                <a:gd name="T8" fmla="+- 0 2418 2208"/>
                                <a:gd name="T9" fmla="*/ T8 w 420"/>
                                <a:gd name="T10" fmla="+- 0 -140 -835"/>
                                <a:gd name="T11" fmla="*/ -140 h 695"/>
                                <a:gd name="T12" fmla="+- 0 2628 2208"/>
                                <a:gd name="T13" fmla="*/ T12 w 420"/>
                                <a:gd name="T14" fmla="+- 0 -586 -835"/>
                                <a:gd name="T15" fmla="*/ -586 h 695"/>
                              </a:gdLst>
                              <a:ahLst/>
                              <a:cxnLst>
                                <a:cxn ang="0">
                                  <a:pos x="T1" y="T3"/>
                                </a:cxn>
                                <a:cxn ang="0">
                                  <a:pos x="T5" y="T7"/>
                                </a:cxn>
                                <a:cxn ang="0">
                                  <a:pos x="T9" y="T11"/>
                                </a:cxn>
                                <a:cxn ang="0">
                                  <a:pos x="T13" y="T15"/>
                                </a:cxn>
                              </a:cxnLst>
                              <a:rect l="0" t="0" r="r" b="b"/>
                              <a:pathLst>
                                <a:path w="420" h="695">
                                  <a:moveTo>
                                    <a:pt x="420" y="249"/>
                                  </a:moveTo>
                                  <a:lnTo>
                                    <a:pt x="0" y="249"/>
                                  </a:lnTo>
                                  <a:lnTo>
                                    <a:pt x="210" y="695"/>
                                  </a:lnTo>
                                  <a:lnTo>
                                    <a:pt x="420" y="249"/>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3"/>
                          <wps:cNvSpPr>
                            <a:spLocks/>
                          </wps:cNvSpPr>
                          <wps:spPr bwMode="auto">
                            <a:xfrm>
                              <a:off x="2208" y="-835"/>
                              <a:ext cx="420" cy="695"/>
                            </a:xfrm>
                            <a:custGeom>
                              <a:avLst/>
                              <a:gdLst>
                                <a:gd name="T0" fmla="+- 0 2493 2208"/>
                                <a:gd name="T1" fmla="*/ T0 w 420"/>
                                <a:gd name="T2" fmla="+- 0 -835 -835"/>
                                <a:gd name="T3" fmla="*/ -835 h 695"/>
                                <a:gd name="T4" fmla="+- 0 2343 2208"/>
                                <a:gd name="T5" fmla="*/ T4 w 420"/>
                                <a:gd name="T6" fmla="+- 0 -835 -835"/>
                                <a:gd name="T7" fmla="*/ -835 h 695"/>
                                <a:gd name="T8" fmla="+- 0 2343 2208"/>
                                <a:gd name="T9" fmla="*/ T8 w 420"/>
                                <a:gd name="T10" fmla="+- 0 -586 -835"/>
                                <a:gd name="T11" fmla="*/ -586 h 695"/>
                                <a:gd name="T12" fmla="+- 0 2493 2208"/>
                                <a:gd name="T13" fmla="*/ T12 w 420"/>
                                <a:gd name="T14" fmla="+- 0 -586 -835"/>
                                <a:gd name="T15" fmla="*/ -586 h 695"/>
                                <a:gd name="T16" fmla="+- 0 2493 2208"/>
                                <a:gd name="T17" fmla="*/ T16 w 420"/>
                                <a:gd name="T18" fmla="+- 0 -835 -835"/>
                                <a:gd name="T19" fmla="*/ -835 h 695"/>
                              </a:gdLst>
                              <a:ahLst/>
                              <a:cxnLst>
                                <a:cxn ang="0">
                                  <a:pos x="T1" y="T3"/>
                                </a:cxn>
                                <a:cxn ang="0">
                                  <a:pos x="T5" y="T7"/>
                                </a:cxn>
                                <a:cxn ang="0">
                                  <a:pos x="T9" y="T11"/>
                                </a:cxn>
                                <a:cxn ang="0">
                                  <a:pos x="T13" y="T15"/>
                                </a:cxn>
                                <a:cxn ang="0">
                                  <a:pos x="T17" y="T19"/>
                                </a:cxn>
                              </a:cxnLst>
                              <a:rect l="0" t="0" r="r" b="b"/>
                              <a:pathLst>
                                <a:path w="420" h="695">
                                  <a:moveTo>
                                    <a:pt x="285" y="0"/>
                                  </a:moveTo>
                                  <a:lnTo>
                                    <a:pt x="135" y="0"/>
                                  </a:lnTo>
                                  <a:lnTo>
                                    <a:pt x="135" y="249"/>
                                  </a:lnTo>
                                  <a:lnTo>
                                    <a:pt x="285" y="249"/>
                                  </a:lnTo>
                                  <a:lnTo>
                                    <a:pt x="285" y="0"/>
                                  </a:lnTo>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 name="Group 50"/>
                        <wpg:cNvGrpSpPr>
                          <a:grpSpLocks/>
                        </wpg:cNvGrpSpPr>
                        <wpg:grpSpPr bwMode="auto">
                          <a:xfrm>
                            <a:off x="2208" y="-835"/>
                            <a:ext cx="420" cy="695"/>
                            <a:chOff x="2208" y="-835"/>
                            <a:chExt cx="420" cy="695"/>
                          </a:xfrm>
                        </wpg:grpSpPr>
                        <wps:wsp>
                          <wps:cNvPr id="59" name="Freeform 51"/>
                          <wps:cNvSpPr>
                            <a:spLocks/>
                          </wps:cNvSpPr>
                          <wps:spPr bwMode="auto">
                            <a:xfrm>
                              <a:off x="2208" y="-835"/>
                              <a:ext cx="420" cy="695"/>
                            </a:xfrm>
                            <a:custGeom>
                              <a:avLst/>
                              <a:gdLst>
                                <a:gd name="T0" fmla="+- 0 2208 2208"/>
                                <a:gd name="T1" fmla="*/ T0 w 420"/>
                                <a:gd name="T2" fmla="+- 0 -586 -835"/>
                                <a:gd name="T3" fmla="*/ -586 h 695"/>
                                <a:gd name="T4" fmla="+- 0 2343 2208"/>
                                <a:gd name="T5" fmla="*/ T4 w 420"/>
                                <a:gd name="T6" fmla="+- 0 -586 -835"/>
                                <a:gd name="T7" fmla="*/ -586 h 695"/>
                                <a:gd name="T8" fmla="+- 0 2343 2208"/>
                                <a:gd name="T9" fmla="*/ T8 w 420"/>
                                <a:gd name="T10" fmla="+- 0 -835 -835"/>
                                <a:gd name="T11" fmla="*/ -835 h 695"/>
                                <a:gd name="T12" fmla="+- 0 2493 2208"/>
                                <a:gd name="T13" fmla="*/ T12 w 420"/>
                                <a:gd name="T14" fmla="+- 0 -835 -835"/>
                                <a:gd name="T15" fmla="*/ -835 h 695"/>
                                <a:gd name="T16" fmla="+- 0 2493 2208"/>
                                <a:gd name="T17" fmla="*/ T16 w 420"/>
                                <a:gd name="T18" fmla="+- 0 -586 -835"/>
                                <a:gd name="T19" fmla="*/ -586 h 695"/>
                                <a:gd name="T20" fmla="+- 0 2628 2208"/>
                                <a:gd name="T21" fmla="*/ T20 w 420"/>
                                <a:gd name="T22" fmla="+- 0 -586 -835"/>
                                <a:gd name="T23" fmla="*/ -586 h 695"/>
                                <a:gd name="T24" fmla="+- 0 2418 2208"/>
                                <a:gd name="T25" fmla="*/ T24 w 420"/>
                                <a:gd name="T26" fmla="+- 0 -140 -835"/>
                                <a:gd name="T27" fmla="*/ -140 h 695"/>
                                <a:gd name="T28" fmla="+- 0 2208 2208"/>
                                <a:gd name="T29" fmla="*/ T28 w 420"/>
                                <a:gd name="T30" fmla="+- 0 -586 -835"/>
                                <a:gd name="T31" fmla="*/ -586 h 6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0" h="695">
                                  <a:moveTo>
                                    <a:pt x="0" y="249"/>
                                  </a:moveTo>
                                  <a:lnTo>
                                    <a:pt x="135" y="249"/>
                                  </a:lnTo>
                                  <a:lnTo>
                                    <a:pt x="135" y="0"/>
                                  </a:lnTo>
                                  <a:lnTo>
                                    <a:pt x="285" y="0"/>
                                  </a:lnTo>
                                  <a:lnTo>
                                    <a:pt x="285" y="249"/>
                                  </a:lnTo>
                                  <a:lnTo>
                                    <a:pt x="420" y="249"/>
                                  </a:lnTo>
                                  <a:lnTo>
                                    <a:pt x="210" y="695"/>
                                  </a:lnTo>
                                  <a:lnTo>
                                    <a:pt x="0" y="249"/>
                                  </a:lnTo>
                                  <a:close/>
                                </a:path>
                              </a:pathLst>
                            </a:custGeom>
                            <a:noFill/>
                            <a:ln w="9525">
                              <a:solidFill>
                                <a:srgbClr val="33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7382F6E" id="Group 49" o:spid="_x0000_s1026" style="position:absolute;margin-left:110.05pt;margin-top:-42.15pt;width:21.75pt;height:35.5pt;z-index:-251647488;mso-position-horizontal-relative:page" coordorigin="2201,-843" coordsize="43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">
                <v:group id="Group 52" o:spid="_x0000_s1027" style="position:absolute;left:2208;top:-835;width:420;height:695" coordorigin="2208,-835" coordsize="420,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54" o:spid="_x0000_s1028" style="position:absolute;left:2208;top:-835;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QuDsUA&#10;AADbAAAADwAAAGRycy9kb3ducmV2LnhtbESPT4vCMBTE74LfITxhb5oqrCzVKP6hiwcR1vXi7dE8&#10;22rz0k2ird/eLCzscZiZ3zDzZWdq8SDnK8sKxqMEBHFudcWFgtN3NvwA4QOyxtoyKXiSh+Wi35tj&#10;qm3LX/Q4hkJECPsUFZQhNKmUPi/JoB/Zhjh6F+sMhihdIbXDNsJNLSdJMpUGK44LJTa0KSm/He9G&#10;waR15+1htz8fPn/WT3sfZ9dtlyn1NuhWMxCBuvAf/mvvtIL3Kfx+iT9AL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5C4OxQAAANsAAAAPAAAAAAAAAAAAAAAAAJgCAABkcnMv&#10;ZG93bnJldi54bWxQSwUGAAAAAAQABAD1AAAAigMAAAAA&#10;" path="m420,249l,249,210,695,420,249e" fillcolor="#9cf" stroked="f">
                    <v:path arrowok="t" o:connecttype="custom" o:connectlocs="420,-586;0,-586;210,-140;420,-586" o:connectangles="0,0,0,0"/>
                  </v:shape>
                  <v:shape id="Freeform 53" o:spid="_x0000_s1029" style="position:absolute;left:2208;top:-835;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iLlcUA&#10;AADbAAAADwAAAGRycy9kb3ducmV2LnhtbESPQWvCQBSE7wX/w/KE3nSj0Fqiq2glxUMRql68PbLP&#10;JJp9m+6uJv77riD0OMzMN8xs0Zla3Mj5yrKC0TABQZxbXXGh4LDPBh8gfEDWWFsmBXfysJj3XmaY&#10;atvyD912oRARwj5FBWUITSqlz0sy6Ie2IY7eyTqDIUpXSO2wjXBTy3GSvEuDFceFEhv6LCm/7K5G&#10;wbh1x/V2833cfv2u7vY6ys7rLlPqtd8tpyACdeE//GxvtIK3CTy+xB8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qIuVxQAAANsAAAAPAAAAAAAAAAAAAAAAAJgCAABkcnMv&#10;ZG93bnJldi54bWxQSwUGAAAAAAQABAD1AAAAigMAAAAA&#10;" path="m285,l135,r,249l285,249,285,e" fillcolor="#9cf" stroked="f">
                    <v:path arrowok="t" o:connecttype="custom" o:connectlocs="285,-835;135,-835;135,-586;285,-586;285,-835" o:connectangles="0,0,0,0,0"/>
                  </v:shape>
                </v:group>
                <v:group id="Group 50" o:spid="_x0000_s1030" style="position:absolute;left:2208;top:-835;width:420;height:695" coordorigin="2208,-835" coordsize="420,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eform 51" o:spid="_x0000_s1031" style="position:absolute;left:2208;top:-835;width:420;height:695;visibility:visible;mso-wrap-style:square;v-text-anchor:top" coordsize="420,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xvfMQA&#10;AADbAAAADwAAAGRycy9kb3ducmV2LnhtbESPzWrDMBCE74W+g9hAL6WWU2ionSjBLRh66CV2KD0u&#10;1vqHWCtjKbb79lUgkOMwM98wu8NiejHR6DrLCtZRDIK4srrjRsGpzF/eQTiPrLG3TAr+yMFh//iw&#10;w1TbmY80Fb4RAcIuRQWt90MqpataMugiOxAHr7ajQR/k2Eg94hzgppevcbyRBjsOCy0O9NlSdS4u&#10;RsHPPCTPmE3lb/5d1B8JL1qej0o9rZZsC8LT4u/hW/tLK3hL4Pol/AC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sb3zEAAAA2wAAAA8AAAAAAAAAAAAAAAAAmAIAAGRycy9k&#10;b3ducmV2LnhtbFBLBQYAAAAABAAEAPUAAACJAwAAAAA=&#10;" path="m,249r135,l135,,285,r,249l420,249,210,695,,249xe" filled="f" strokecolor="#330">
                    <v:path arrowok="t" o:connecttype="custom" o:connectlocs="0,-586;135,-586;135,-835;285,-835;285,-586;420,-586;210,-140;0,-586" o:connectangles="0,0,0,0,0,0,0,0"/>
                  </v:shape>
                </v:group>
                <w10:wrap anchorx="page"/>
              </v:group>
            </w:pict>
          </mc:Fallback>
        </mc:AlternateContent>
      </w:r>
      <w:r w:rsidR="0026255B" w:rsidRPr="00D15B97">
        <w:rPr>
          <w:rFonts w:ascii="Arial" w:eastAsia="Arial" w:hAnsi="Arial" w:cs="Arial"/>
          <w:b/>
          <w:spacing w:val="-1"/>
          <w:sz w:val="15"/>
          <w:szCs w:val="15"/>
        </w:rPr>
        <w:t>DN</w:t>
      </w:r>
      <w:r w:rsidR="0026255B" w:rsidRPr="00D15B97">
        <w:rPr>
          <w:rFonts w:ascii="Arial" w:eastAsia="Arial" w:hAnsi="Arial" w:cs="Arial"/>
          <w:b/>
          <w:sz w:val="15"/>
          <w:szCs w:val="15"/>
        </w:rPr>
        <w:t xml:space="preserve">O </w:t>
      </w:r>
      <w:r w:rsidR="0026255B" w:rsidRPr="00D15B97">
        <w:rPr>
          <w:rFonts w:ascii="Arial" w:eastAsia="Arial" w:hAnsi="Arial" w:cs="Arial"/>
          <w:spacing w:val="-2"/>
          <w:sz w:val="15"/>
          <w:szCs w:val="15"/>
        </w:rPr>
        <w:t>i</w:t>
      </w:r>
      <w:r w:rsidR="0026255B" w:rsidRPr="00D15B97">
        <w:rPr>
          <w:rFonts w:ascii="Arial" w:eastAsia="Arial" w:hAnsi="Arial" w:cs="Arial"/>
          <w:spacing w:val="3"/>
          <w:sz w:val="15"/>
          <w:szCs w:val="15"/>
        </w:rPr>
        <w:t>m</w:t>
      </w:r>
      <w:r w:rsidR="0026255B" w:rsidRPr="00D15B97">
        <w:rPr>
          <w:rFonts w:ascii="Arial" w:eastAsia="Arial" w:hAnsi="Arial" w:cs="Arial"/>
          <w:spacing w:val="-1"/>
          <w:sz w:val="15"/>
          <w:szCs w:val="15"/>
        </w:rPr>
        <w:t>p</w:t>
      </w:r>
      <w:r w:rsidR="0026255B" w:rsidRPr="00D15B97">
        <w:rPr>
          <w:rFonts w:ascii="Arial" w:eastAsia="Arial" w:hAnsi="Arial" w:cs="Arial"/>
          <w:sz w:val="15"/>
          <w:szCs w:val="15"/>
        </w:rPr>
        <w:t>l</w:t>
      </w:r>
      <w:r w:rsidR="0026255B" w:rsidRPr="00D15B97">
        <w:rPr>
          <w:rFonts w:ascii="Arial" w:eastAsia="Arial" w:hAnsi="Arial" w:cs="Arial"/>
          <w:spacing w:val="-3"/>
          <w:sz w:val="15"/>
          <w:szCs w:val="15"/>
        </w:rPr>
        <w:t>e</w:t>
      </w:r>
      <w:r w:rsidR="0026255B" w:rsidRPr="00D15B97">
        <w:rPr>
          <w:rFonts w:ascii="Arial" w:eastAsia="Arial" w:hAnsi="Arial" w:cs="Arial"/>
          <w:spacing w:val="3"/>
          <w:sz w:val="15"/>
          <w:szCs w:val="15"/>
        </w:rPr>
        <w:t>m</w:t>
      </w:r>
      <w:r w:rsidR="0026255B" w:rsidRPr="00D15B97">
        <w:rPr>
          <w:rFonts w:ascii="Arial" w:eastAsia="Arial" w:hAnsi="Arial" w:cs="Arial"/>
          <w:spacing w:val="-1"/>
          <w:sz w:val="15"/>
          <w:szCs w:val="15"/>
        </w:rPr>
        <w:t>e</w:t>
      </w:r>
      <w:r w:rsidR="0026255B" w:rsidRPr="00D15B97">
        <w:rPr>
          <w:rFonts w:ascii="Arial" w:eastAsia="Arial" w:hAnsi="Arial" w:cs="Arial"/>
          <w:spacing w:val="-3"/>
          <w:sz w:val="15"/>
          <w:szCs w:val="15"/>
        </w:rPr>
        <w:t>n</w:t>
      </w:r>
      <w:r w:rsidR="0026255B" w:rsidRPr="00D15B97">
        <w:rPr>
          <w:rFonts w:ascii="Arial" w:eastAsia="Arial" w:hAnsi="Arial" w:cs="Arial"/>
          <w:sz w:val="15"/>
          <w:szCs w:val="15"/>
        </w:rPr>
        <w:t xml:space="preserve">t </w:t>
      </w:r>
      <w:r w:rsidR="0026255B" w:rsidRPr="00D15B97">
        <w:rPr>
          <w:rFonts w:ascii="Arial" w:eastAsia="Arial" w:hAnsi="Arial" w:cs="Arial"/>
          <w:spacing w:val="-1"/>
          <w:sz w:val="15"/>
          <w:szCs w:val="15"/>
        </w:rPr>
        <w:t>agree</w:t>
      </w:r>
      <w:r w:rsidR="0026255B" w:rsidRPr="00D15B97">
        <w:rPr>
          <w:rFonts w:ascii="Arial" w:eastAsia="Arial" w:hAnsi="Arial" w:cs="Arial"/>
          <w:sz w:val="15"/>
          <w:szCs w:val="15"/>
        </w:rPr>
        <w:t xml:space="preserve">d </w:t>
      </w:r>
      <w:r w:rsidR="0026255B" w:rsidRPr="00D15B97">
        <w:rPr>
          <w:rFonts w:ascii="Arial" w:eastAsia="Arial" w:hAnsi="Arial" w:cs="Arial"/>
          <w:spacing w:val="1"/>
          <w:sz w:val="15"/>
          <w:szCs w:val="15"/>
        </w:rPr>
        <w:t>c</w:t>
      </w:r>
      <w:r w:rsidR="0026255B" w:rsidRPr="00D15B97">
        <w:rPr>
          <w:rFonts w:ascii="Arial" w:eastAsia="Arial" w:hAnsi="Arial" w:cs="Arial"/>
          <w:spacing w:val="-1"/>
          <w:sz w:val="15"/>
          <w:szCs w:val="15"/>
        </w:rPr>
        <w:t>hang</w:t>
      </w:r>
      <w:r w:rsidR="0026255B" w:rsidRPr="00D15B97">
        <w:rPr>
          <w:rFonts w:ascii="Arial" w:eastAsia="Arial" w:hAnsi="Arial" w:cs="Arial"/>
          <w:sz w:val="15"/>
          <w:szCs w:val="15"/>
        </w:rPr>
        <w:t>e</w:t>
      </w:r>
    </w:p>
    <w:p w14:paraId="7BB21627" w14:textId="77777777" w:rsidR="00015D47" w:rsidRPr="00D15B97" w:rsidRDefault="0026255B">
      <w:pPr>
        <w:spacing w:before="40" w:after="0" w:line="240" w:lineRule="auto"/>
        <w:ind w:left="-14" w:right="2218"/>
        <w:jc w:val="center"/>
        <w:rPr>
          <w:rFonts w:ascii="Arial" w:eastAsia="Arial" w:hAnsi="Arial" w:cs="Arial"/>
          <w:sz w:val="15"/>
          <w:szCs w:val="15"/>
        </w:rPr>
      </w:pPr>
      <w:r w:rsidRPr="00984CD6">
        <w:br w:type="column"/>
      </w:r>
      <w:r w:rsidR="00E71990" w:rsidRPr="00D15B97">
        <w:rPr>
          <w:rFonts w:ascii="Arial" w:eastAsia="Arial" w:hAnsi="Arial" w:cs="Arial"/>
          <w:b/>
          <w:sz w:val="15"/>
          <w:szCs w:val="15"/>
        </w:rPr>
        <w:lastRenderedPageBreak/>
        <w:t>Authority</w:t>
      </w:r>
      <w:r w:rsidR="00E71990" w:rsidRPr="00D15B97">
        <w:rPr>
          <w:rFonts w:ascii="Arial" w:eastAsia="Arial" w:hAnsi="Arial" w:cs="Arial"/>
          <w:b/>
          <w:spacing w:val="2"/>
          <w:sz w:val="15"/>
          <w:szCs w:val="15"/>
        </w:rPr>
        <w:t xml:space="preserve"> </w:t>
      </w:r>
      <w:r w:rsidRPr="00D15B97">
        <w:rPr>
          <w:rFonts w:ascii="Arial" w:eastAsia="Arial" w:hAnsi="Arial" w:cs="Arial"/>
          <w:spacing w:val="1"/>
          <w:sz w:val="15"/>
          <w:szCs w:val="15"/>
        </w:rPr>
        <w:t>A</w:t>
      </w:r>
      <w:r w:rsidRPr="00D15B97">
        <w:rPr>
          <w:rFonts w:ascii="Arial" w:eastAsia="Arial" w:hAnsi="Arial" w:cs="Arial"/>
          <w:spacing w:val="-1"/>
          <w:sz w:val="15"/>
          <w:szCs w:val="15"/>
        </w:rPr>
        <w:t>pprov</w:t>
      </w:r>
      <w:r w:rsidRPr="00D15B97">
        <w:rPr>
          <w:rFonts w:ascii="Arial" w:eastAsia="Arial" w:hAnsi="Arial" w:cs="Arial"/>
          <w:sz w:val="15"/>
          <w:szCs w:val="15"/>
        </w:rPr>
        <w:t xml:space="preserve">e </w:t>
      </w:r>
      <w:r w:rsidRPr="00D15B97">
        <w:rPr>
          <w:rFonts w:ascii="Arial" w:eastAsia="Arial" w:hAnsi="Arial" w:cs="Arial"/>
          <w:spacing w:val="-1"/>
          <w:sz w:val="15"/>
          <w:szCs w:val="15"/>
        </w:rPr>
        <w:t>Change</w:t>
      </w:r>
      <w:r w:rsidRPr="00D15B97">
        <w:rPr>
          <w:rFonts w:ascii="Arial" w:eastAsia="Arial" w:hAnsi="Arial" w:cs="Arial"/>
          <w:sz w:val="15"/>
          <w:szCs w:val="15"/>
        </w:rPr>
        <w:t>s</w:t>
      </w:r>
      <w:r w:rsidRPr="00D15B97">
        <w:rPr>
          <w:rFonts w:ascii="Arial" w:eastAsia="Arial" w:hAnsi="Arial" w:cs="Arial"/>
          <w:spacing w:val="2"/>
          <w:sz w:val="15"/>
          <w:szCs w:val="15"/>
        </w:rPr>
        <w:t xml:space="preserve"> </w:t>
      </w:r>
      <w:r w:rsidRPr="00D15B97">
        <w:rPr>
          <w:rFonts w:ascii="Arial" w:eastAsia="Arial" w:hAnsi="Arial" w:cs="Arial"/>
          <w:spacing w:val="-1"/>
          <w:sz w:val="15"/>
          <w:szCs w:val="15"/>
        </w:rPr>
        <w:t>(o</w:t>
      </w:r>
      <w:r w:rsidRPr="00D15B97">
        <w:rPr>
          <w:rFonts w:ascii="Arial" w:eastAsia="Arial" w:hAnsi="Arial" w:cs="Arial"/>
          <w:sz w:val="15"/>
          <w:szCs w:val="15"/>
        </w:rPr>
        <w:t xml:space="preserve">r </w:t>
      </w:r>
      <w:r w:rsidRPr="00D15B97">
        <w:rPr>
          <w:rFonts w:ascii="Arial" w:eastAsia="Arial" w:hAnsi="Arial" w:cs="Arial"/>
          <w:spacing w:val="-1"/>
          <w:sz w:val="15"/>
          <w:szCs w:val="15"/>
        </w:rPr>
        <w:t>re</w:t>
      </w:r>
      <w:r w:rsidRPr="00D15B97">
        <w:rPr>
          <w:rFonts w:ascii="Arial" w:eastAsia="Arial" w:hAnsi="Arial" w:cs="Arial"/>
          <w:spacing w:val="1"/>
          <w:sz w:val="15"/>
          <w:szCs w:val="15"/>
        </w:rPr>
        <w:t>c</w:t>
      </w:r>
      <w:r w:rsidRPr="00D15B97">
        <w:rPr>
          <w:rFonts w:ascii="Arial" w:eastAsia="Arial" w:hAnsi="Arial" w:cs="Arial"/>
          <w:spacing w:val="-3"/>
          <w:sz w:val="15"/>
          <w:szCs w:val="15"/>
        </w:rPr>
        <w:t>o</w:t>
      </w:r>
      <w:r w:rsidRPr="00D15B97">
        <w:rPr>
          <w:rFonts w:ascii="Arial" w:eastAsia="Arial" w:hAnsi="Arial" w:cs="Arial"/>
          <w:sz w:val="15"/>
          <w:szCs w:val="15"/>
        </w:rPr>
        <w:t>m</w:t>
      </w:r>
      <w:r w:rsidRPr="00D15B97">
        <w:rPr>
          <w:rFonts w:ascii="Arial" w:eastAsia="Arial" w:hAnsi="Arial" w:cs="Arial"/>
          <w:spacing w:val="3"/>
          <w:sz w:val="15"/>
          <w:szCs w:val="15"/>
        </w:rPr>
        <w:t>m</w:t>
      </w:r>
      <w:r w:rsidRPr="00D15B97">
        <w:rPr>
          <w:rFonts w:ascii="Arial" w:eastAsia="Arial" w:hAnsi="Arial" w:cs="Arial"/>
          <w:spacing w:val="-1"/>
          <w:sz w:val="15"/>
          <w:szCs w:val="15"/>
        </w:rPr>
        <w:t>en</w:t>
      </w:r>
      <w:r w:rsidRPr="00D15B97">
        <w:rPr>
          <w:rFonts w:ascii="Arial" w:eastAsia="Arial" w:hAnsi="Arial" w:cs="Arial"/>
          <w:sz w:val="15"/>
          <w:szCs w:val="15"/>
        </w:rPr>
        <w:t xml:space="preserve">d </w:t>
      </w:r>
      <w:r w:rsidRPr="00D15B97">
        <w:rPr>
          <w:rFonts w:ascii="Arial" w:eastAsia="Arial" w:hAnsi="Arial" w:cs="Arial"/>
          <w:spacing w:val="-1"/>
          <w:sz w:val="15"/>
          <w:szCs w:val="15"/>
        </w:rPr>
        <w:t>o</w:t>
      </w:r>
      <w:r w:rsidRPr="00D15B97">
        <w:rPr>
          <w:rFonts w:ascii="Arial" w:eastAsia="Arial" w:hAnsi="Arial" w:cs="Arial"/>
          <w:spacing w:val="1"/>
          <w:sz w:val="15"/>
          <w:szCs w:val="15"/>
        </w:rPr>
        <w:t>t</w:t>
      </w:r>
      <w:r w:rsidRPr="00D15B97">
        <w:rPr>
          <w:rFonts w:ascii="Arial" w:eastAsia="Arial" w:hAnsi="Arial" w:cs="Arial"/>
          <w:spacing w:val="-1"/>
          <w:sz w:val="15"/>
          <w:szCs w:val="15"/>
        </w:rPr>
        <w:t>he</w:t>
      </w:r>
      <w:r w:rsidRPr="00D15B97">
        <w:rPr>
          <w:rFonts w:ascii="Arial" w:eastAsia="Arial" w:hAnsi="Arial" w:cs="Arial"/>
          <w:sz w:val="15"/>
          <w:szCs w:val="15"/>
        </w:rPr>
        <w:t xml:space="preserve">r </w:t>
      </w:r>
      <w:r w:rsidRPr="00D15B97">
        <w:rPr>
          <w:rFonts w:ascii="Arial" w:eastAsia="Arial" w:hAnsi="Arial" w:cs="Arial"/>
          <w:spacing w:val="-1"/>
          <w:sz w:val="15"/>
          <w:szCs w:val="15"/>
        </w:rPr>
        <w:t>ac</w:t>
      </w:r>
      <w:r w:rsidRPr="00D15B97">
        <w:rPr>
          <w:rFonts w:ascii="Arial" w:eastAsia="Arial" w:hAnsi="Arial" w:cs="Arial"/>
          <w:spacing w:val="1"/>
          <w:sz w:val="15"/>
          <w:szCs w:val="15"/>
        </w:rPr>
        <w:t>t</w:t>
      </w:r>
      <w:r w:rsidRPr="00D15B97">
        <w:rPr>
          <w:rFonts w:ascii="Arial" w:eastAsia="Arial" w:hAnsi="Arial" w:cs="Arial"/>
          <w:sz w:val="15"/>
          <w:szCs w:val="15"/>
        </w:rPr>
        <w:t>io</w:t>
      </w:r>
      <w:r w:rsidRPr="00D15B97">
        <w:rPr>
          <w:rFonts w:ascii="Arial" w:eastAsia="Arial" w:hAnsi="Arial" w:cs="Arial"/>
          <w:spacing w:val="-1"/>
          <w:sz w:val="15"/>
          <w:szCs w:val="15"/>
        </w:rPr>
        <w:t>n</w:t>
      </w:r>
      <w:r w:rsidRPr="00D15B97">
        <w:rPr>
          <w:rFonts w:ascii="Arial" w:eastAsia="Arial" w:hAnsi="Arial" w:cs="Arial"/>
          <w:sz w:val="15"/>
          <w:szCs w:val="15"/>
        </w:rPr>
        <w:t>)</w:t>
      </w:r>
    </w:p>
    <w:p w14:paraId="7A08D7DE" w14:textId="77777777" w:rsidR="00015D47" w:rsidRPr="00984CD6" w:rsidRDefault="00015D47">
      <w:pPr>
        <w:spacing w:after="0"/>
        <w:jc w:val="center"/>
        <w:sectPr w:rsidR="00015D47" w:rsidRPr="00984CD6">
          <w:type w:val="continuous"/>
          <w:pgSz w:w="11920" w:h="16860"/>
          <w:pgMar w:top="1580" w:right="1680" w:bottom="960" w:left="1680" w:header="720" w:footer="720" w:gutter="0"/>
          <w:cols w:num="2" w:space="720" w:equalWidth="0">
            <w:col w:w="1273" w:space="3901"/>
            <w:col w:w="3386"/>
          </w:cols>
        </w:sectPr>
      </w:pPr>
    </w:p>
    <w:p w14:paraId="404E49AC" w14:textId="77777777" w:rsidR="00015D47" w:rsidRPr="00984CD6" w:rsidRDefault="00015D47">
      <w:pPr>
        <w:spacing w:before="10" w:after="0" w:line="170" w:lineRule="exact"/>
        <w:rPr>
          <w:sz w:val="17"/>
          <w:szCs w:val="17"/>
        </w:rPr>
      </w:pPr>
    </w:p>
    <w:p w14:paraId="166D263A" w14:textId="77777777" w:rsidR="00015D47" w:rsidRPr="00984CD6" w:rsidRDefault="00015D47">
      <w:pPr>
        <w:spacing w:after="0" w:line="200" w:lineRule="exact"/>
        <w:rPr>
          <w:sz w:val="20"/>
          <w:szCs w:val="20"/>
        </w:rPr>
      </w:pPr>
    </w:p>
    <w:p w14:paraId="74603145" w14:textId="77777777" w:rsidR="00015D47" w:rsidRPr="00984CD6" w:rsidRDefault="00015D47">
      <w:pPr>
        <w:spacing w:after="0" w:line="200" w:lineRule="exact"/>
        <w:rPr>
          <w:sz w:val="20"/>
          <w:szCs w:val="20"/>
        </w:rPr>
      </w:pPr>
    </w:p>
    <w:p w14:paraId="294F18BB" w14:textId="77777777" w:rsidR="00015D47" w:rsidRPr="00984CD6" w:rsidRDefault="00015D47">
      <w:pPr>
        <w:spacing w:after="0" w:line="200" w:lineRule="exact"/>
        <w:rPr>
          <w:sz w:val="20"/>
          <w:szCs w:val="20"/>
        </w:rPr>
      </w:pPr>
    </w:p>
    <w:p w14:paraId="5A7490BA" w14:textId="77777777" w:rsidR="00015D47" w:rsidRPr="00984CD6" w:rsidRDefault="00015D47">
      <w:pPr>
        <w:spacing w:after="0" w:line="200" w:lineRule="exact"/>
        <w:rPr>
          <w:sz w:val="20"/>
          <w:szCs w:val="20"/>
        </w:rPr>
      </w:pPr>
    </w:p>
    <w:p w14:paraId="44E124C2" w14:textId="77777777" w:rsidR="00015D47" w:rsidRPr="00984CD6" w:rsidRDefault="0026255B">
      <w:pPr>
        <w:spacing w:before="29" w:after="0" w:line="240" w:lineRule="auto"/>
        <w:ind w:left="3808" w:right="3786"/>
        <w:jc w:val="center"/>
        <w:rPr>
          <w:rFonts w:ascii="Times New Roman" w:eastAsia="Times New Roman" w:hAnsi="Times New Roman" w:cs="Times New Roman"/>
          <w:sz w:val="24"/>
          <w:szCs w:val="24"/>
        </w:rPr>
      </w:pPr>
      <w:r w:rsidRPr="00984CD6">
        <w:rPr>
          <w:rFonts w:ascii="Times New Roman" w:eastAsia="Times New Roman" w:hAnsi="Times New Roman" w:cs="Times New Roman"/>
          <w:b/>
          <w:bCs/>
          <w:spacing w:val="-3"/>
          <w:sz w:val="24"/>
          <w:szCs w:val="24"/>
        </w:rPr>
        <w:t>F</w:t>
      </w:r>
      <w:r w:rsidRPr="00984CD6">
        <w:rPr>
          <w:rFonts w:ascii="Times New Roman" w:eastAsia="Times New Roman" w:hAnsi="Times New Roman" w:cs="Times New Roman"/>
          <w:b/>
          <w:bCs/>
          <w:sz w:val="24"/>
          <w:szCs w:val="24"/>
        </w:rPr>
        <w:t>ig</w:t>
      </w:r>
      <w:r w:rsidRPr="00984CD6">
        <w:rPr>
          <w:rFonts w:ascii="Times New Roman" w:eastAsia="Times New Roman" w:hAnsi="Times New Roman" w:cs="Times New Roman"/>
          <w:b/>
          <w:bCs/>
          <w:spacing w:val="1"/>
          <w:sz w:val="24"/>
          <w:szCs w:val="24"/>
        </w:rPr>
        <w:t>u</w:t>
      </w:r>
      <w:r w:rsidRPr="00984CD6">
        <w:rPr>
          <w:rFonts w:ascii="Times New Roman" w:eastAsia="Times New Roman" w:hAnsi="Times New Roman" w:cs="Times New Roman"/>
          <w:b/>
          <w:bCs/>
          <w:spacing w:val="-1"/>
          <w:sz w:val="24"/>
          <w:szCs w:val="24"/>
        </w:rPr>
        <w:t>r</w:t>
      </w:r>
      <w:r w:rsidRPr="00984CD6">
        <w:rPr>
          <w:rFonts w:ascii="Times New Roman" w:eastAsia="Times New Roman" w:hAnsi="Times New Roman" w:cs="Times New Roman"/>
          <w:b/>
          <w:bCs/>
          <w:sz w:val="24"/>
          <w:szCs w:val="24"/>
        </w:rPr>
        <w:t>e</w:t>
      </w:r>
      <w:r w:rsidRPr="00984CD6">
        <w:rPr>
          <w:rFonts w:ascii="Times New Roman" w:eastAsia="Times New Roman" w:hAnsi="Times New Roman" w:cs="Times New Roman"/>
          <w:b/>
          <w:bCs/>
          <w:spacing w:val="-1"/>
          <w:sz w:val="24"/>
          <w:szCs w:val="24"/>
        </w:rPr>
        <w:t xml:space="preserve"> </w:t>
      </w:r>
      <w:r w:rsidRPr="00984CD6">
        <w:rPr>
          <w:rFonts w:ascii="Times New Roman" w:eastAsia="Times New Roman" w:hAnsi="Times New Roman" w:cs="Times New Roman"/>
          <w:b/>
          <w:bCs/>
          <w:sz w:val="24"/>
          <w:szCs w:val="24"/>
        </w:rPr>
        <w:t>2</w:t>
      </w:r>
    </w:p>
    <w:p w14:paraId="0C4C039E" w14:textId="77777777" w:rsidR="00015D47" w:rsidRPr="00984CD6" w:rsidRDefault="00015D47">
      <w:pPr>
        <w:spacing w:after="0" w:line="240" w:lineRule="exact"/>
        <w:rPr>
          <w:sz w:val="24"/>
          <w:szCs w:val="24"/>
        </w:rPr>
      </w:pPr>
    </w:p>
    <w:p w14:paraId="5B336F68" w14:textId="77777777" w:rsidR="00015D47" w:rsidRPr="00984CD6" w:rsidRDefault="0026255B">
      <w:pPr>
        <w:spacing w:after="0" w:line="240" w:lineRule="auto"/>
        <w:ind w:left="978" w:right="962"/>
        <w:jc w:val="center"/>
        <w:rPr>
          <w:rFonts w:ascii="Times New Roman" w:eastAsia="Times New Roman" w:hAnsi="Times New Roman" w:cs="Times New Roman"/>
          <w:sz w:val="24"/>
          <w:szCs w:val="24"/>
        </w:rPr>
      </w:pPr>
      <w:proofErr w:type="gramStart"/>
      <w:r w:rsidRPr="00984CD6">
        <w:rPr>
          <w:rFonts w:ascii="Times New Roman" w:eastAsia="Times New Roman" w:hAnsi="Times New Roman" w:cs="Times New Roman"/>
          <w:b/>
          <w:bCs/>
          <w:spacing w:val="-3"/>
          <w:sz w:val="24"/>
          <w:szCs w:val="24"/>
        </w:rPr>
        <w:t>P</w:t>
      </w:r>
      <w:r w:rsidRPr="00984CD6">
        <w:rPr>
          <w:rFonts w:ascii="Times New Roman" w:eastAsia="Times New Roman" w:hAnsi="Times New Roman" w:cs="Times New Roman"/>
          <w:b/>
          <w:bCs/>
          <w:sz w:val="24"/>
          <w:szCs w:val="24"/>
        </w:rPr>
        <w:t>ROCED</w:t>
      </w:r>
      <w:r w:rsidRPr="00984CD6">
        <w:rPr>
          <w:rFonts w:ascii="Times New Roman" w:eastAsia="Times New Roman" w:hAnsi="Times New Roman" w:cs="Times New Roman"/>
          <w:b/>
          <w:bCs/>
          <w:spacing w:val="1"/>
          <w:sz w:val="24"/>
          <w:szCs w:val="24"/>
        </w:rPr>
        <w:t>U</w:t>
      </w:r>
      <w:r w:rsidRPr="00984CD6">
        <w:rPr>
          <w:rFonts w:ascii="Times New Roman" w:eastAsia="Times New Roman" w:hAnsi="Times New Roman" w:cs="Times New Roman"/>
          <w:b/>
          <w:bCs/>
          <w:sz w:val="24"/>
          <w:szCs w:val="24"/>
        </w:rPr>
        <w:t xml:space="preserve">RE </w:t>
      </w:r>
      <w:r w:rsidRPr="00984CD6">
        <w:rPr>
          <w:rFonts w:ascii="Times New Roman" w:eastAsia="Times New Roman" w:hAnsi="Times New Roman" w:cs="Times New Roman"/>
          <w:b/>
          <w:bCs/>
          <w:spacing w:val="-2"/>
          <w:sz w:val="24"/>
          <w:szCs w:val="24"/>
        </w:rPr>
        <w:t>F</w:t>
      </w:r>
      <w:r w:rsidRPr="00984CD6">
        <w:rPr>
          <w:rFonts w:ascii="Times New Roman" w:eastAsia="Times New Roman" w:hAnsi="Times New Roman" w:cs="Times New Roman"/>
          <w:b/>
          <w:bCs/>
          <w:spacing w:val="3"/>
          <w:sz w:val="24"/>
          <w:szCs w:val="24"/>
        </w:rPr>
        <w:t>O</w:t>
      </w:r>
      <w:r w:rsidRPr="00984CD6">
        <w:rPr>
          <w:rFonts w:ascii="Times New Roman" w:eastAsia="Times New Roman" w:hAnsi="Times New Roman" w:cs="Times New Roman"/>
          <w:b/>
          <w:bCs/>
          <w:sz w:val="24"/>
          <w:szCs w:val="24"/>
        </w:rPr>
        <w:t xml:space="preserve">R </w:t>
      </w:r>
      <w:r w:rsidRPr="00984CD6">
        <w:rPr>
          <w:rFonts w:ascii="Times New Roman" w:eastAsia="Times New Roman" w:hAnsi="Times New Roman" w:cs="Times New Roman"/>
          <w:b/>
          <w:bCs/>
          <w:spacing w:val="1"/>
          <w:sz w:val="24"/>
          <w:szCs w:val="24"/>
        </w:rPr>
        <w:t>A</w:t>
      </w:r>
      <w:r w:rsidRPr="00984CD6">
        <w:rPr>
          <w:rFonts w:ascii="Times New Roman" w:eastAsia="Times New Roman" w:hAnsi="Times New Roman" w:cs="Times New Roman"/>
          <w:b/>
          <w:bCs/>
          <w:spacing w:val="-1"/>
          <w:sz w:val="24"/>
          <w:szCs w:val="24"/>
        </w:rPr>
        <w:t>M</w:t>
      </w:r>
      <w:r w:rsidRPr="00984CD6">
        <w:rPr>
          <w:rFonts w:ascii="Times New Roman" w:eastAsia="Times New Roman" w:hAnsi="Times New Roman" w:cs="Times New Roman"/>
          <w:b/>
          <w:bCs/>
          <w:sz w:val="24"/>
          <w:szCs w:val="24"/>
        </w:rPr>
        <w:t>EN</w:t>
      </w:r>
      <w:r w:rsidRPr="00984CD6">
        <w:rPr>
          <w:rFonts w:ascii="Times New Roman" w:eastAsia="Times New Roman" w:hAnsi="Times New Roman" w:cs="Times New Roman"/>
          <w:b/>
          <w:bCs/>
          <w:spacing w:val="-1"/>
          <w:sz w:val="24"/>
          <w:szCs w:val="24"/>
        </w:rPr>
        <w:t>D</w:t>
      </w:r>
      <w:r w:rsidRPr="00984CD6">
        <w:rPr>
          <w:rFonts w:ascii="Times New Roman" w:eastAsia="Times New Roman" w:hAnsi="Times New Roman" w:cs="Times New Roman"/>
          <w:b/>
          <w:bCs/>
          <w:sz w:val="24"/>
          <w:szCs w:val="24"/>
        </w:rPr>
        <w:t xml:space="preserve">ING </w:t>
      </w:r>
      <w:r w:rsidR="001C060B" w:rsidRPr="001C060B">
        <w:rPr>
          <w:rFonts w:ascii="Times New Roman" w:eastAsia="Times New Roman" w:hAnsi="Times New Roman" w:cs="Times New Roman"/>
          <w:b/>
          <w:bCs/>
          <w:spacing w:val="2"/>
          <w:sz w:val="24"/>
          <w:szCs w:val="24"/>
        </w:rPr>
        <w:t>ANNEX</w:t>
      </w:r>
      <w:proofErr w:type="gramEnd"/>
      <w:r w:rsidR="001C060B" w:rsidRPr="001C060B">
        <w:rPr>
          <w:rFonts w:ascii="Times New Roman" w:eastAsia="Times New Roman" w:hAnsi="Times New Roman" w:cs="Times New Roman"/>
          <w:b/>
          <w:bCs/>
          <w:spacing w:val="2"/>
          <w:sz w:val="24"/>
          <w:szCs w:val="24"/>
        </w:rPr>
        <w:t xml:space="preserve"> 2 STANDARD</w:t>
      </w:r>
      <w:r w:rsidRPr="00984CD6">
        <w:rPr>
          <w:rFonts w:ascii="Times New Roman" w:eastAsia="Times New Roman" w:hAnsi="Times New Roman" w:cs="Times New Roman"/>
          <w:b/>
          <w:bCs/>
          <w:sz w:val="24"/>
          <w:szCs w:val="24"/>
        </w:rPr>
        <w:t>S</w:t>
      </w:r>
    </w:p>
    <w:p w14:paraId="5F45CCA9" w14:textId="77777777" w:rsidR="00015D47" w:rsidRPr="00984CD6" w:rsidRDefault="00015D47">
      <w:pPr>
        <w:spacing w:after="0"/>
        <w:jc w:val="center"/>
        <w:sectPr w:rsidR="00015D47" w:rsidRPr="00984CD6">
          <w:type w:val="continuous"/>
          <w:pgSz w:w="11920" w:h="16860"/>
          <w:pgMar w:top="1580" w:right="1680" w:bottom="960" w:left="1680" w:header="720" w:footer="720" w:gutter="0"/>
          <w:cols w:space="720"/>
        </w:sectPr>
      </w:pPr>
    </w:p>
    <w:p w14:paraId="13C94E1B" w14:textId="77777777" w:rsidR="00015D47" w:rsidRPr="00984CD6" w:rsidRDefault="00015D47">
      <w:pPr>
        <w:spacing w:after="0" w:line="110" w:lineRule="exact"/>
        <w:rPr>
          <w:sz w:val="11"/>
          <w:szCs w:val="11"/>
        </w:rPr>
      </w:pPr>
    </w:p>
    <w:p w14:paraId="2CC62C10" w14:textId="77777777" w:rsidR="00015D47" w:rsidRPr="00984CD6" w:rsidRDefault="00015D47">
      <w:pPr>
        <w:spacing w:after="0" w:line="200" w:lineRule="exact"/>
        <w:rPr>
          <w:sz w:val="20"/>
          <w:szCs w:val="20"/>
        </w:rPr>
      </w:pPr>
    </w:p>
    <w:p w14:paraId="49953BE0" w14:textId="77777777" w:rsidR="00015D47" w:rsidRPr="00984CD6" w:rsidRDefault="00015D47">
      <w:pPr>
        <w:spacing w:after="0" w:line="200" w:lineRule="exact"/>
        <w:rPr>
          <w:sz w:val="20"/>
          <w:szCs w:val="20"/>
        </w:rPr>
      </w:pPr>
    </w:p>
    <w:p w14:paraId="7D26E6F3" w14:textId="77777777" w:rsidR="00015D47" w:rsidRPr="00984CD6" w:rsidRDefault="009D1155">
      <w:pPr>
        <w:spacing w:after="0" w:line="200" w:lineRule="exact"/>
        <w:rPr>
          <w:sz w:val="20"/>
          <w:szCs w:val="20"/>
        </w:rPr>
      </w:pPr>
      <w:r>
        <w:rPr>
          <w:b/>
          <w:noProof/>
          <w:lang w:val="en-GB" w:eastAsia="en-GB"/>
        </w:rPr>
        <mc:AlternateContent>
          <mc:Choice Requires="wpg">
            <w:drawing>
              <wp:anchor distT="0" distB="0" distL="114300" distR="114300" simplePos="0" relativeHeight="251673088" behindDoc="1" locked="0" layoutInCell="1" allowOverlap="1" wp14:anchorId="0318F3E8" wp14:editId="6F51CF17">
                <wp:simplePos x="0" y="0"/>
                <wp:positionH relativeFrom="page">
                  <wp:posOffset>5986780</wp:posOffset>
                </wp:positionH>
                <wp:positionV relativeFrom="paragraph">
                  <wp:posOffset>63500</wp:posOffset>
                </wp:positionV>
                <wp:extent cx="909955" cy="724535"/>
                <wp:effectExtent l="5080" t="6350" r="8890" b="12065"/>
                <wp:wrapNone/>
                <wp:docPr id="37"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9428" y="-1700"/>
                          <a:chExt cx="1433" cy="1141"/>
                        </a:xfrm>
                      </wpg:grpSpPr>
                      <wps:wsp>
                        <wps:cNvPr id="38" name="Freeform 29"/>
                        <wps:cNvSpPr>
                          <a:spLocks/>
                        </wps:cNvSpPr>
                        <wps:spPr bwMode="auto">
                          <a:xfrm>
                            <a:off x="9428" y="-1700"/>
                            <a:ext cx="1433" cy="1141"/>
                          </a:xfrm>
                          <a:custGeom>
                            <a:avLst/>
                            <a:gdLst>
                              <a:gd name="T0" fmla="+- 0 9428 9428"/>
                              <a:gd name="T1" fmla="*/ T0 w 1433"/>
                              <a:gd name="T2" fmla="+- 0 -559 -1700"/>
                              <a:gd name="T3" fmla="*/ -559 h 1141"/>
                              <a:gd name="T4" fmla="+- 0 10861 9428"/>
                              <a:gd name="T5" fmla="*/ T4 w 1433"/>
                              <a:gd name="T6" fmla="+- 0 -559 -1700"/>
                              <a:gd name="T7" fmla="*/ -559 h 1141"/>
                              <a:gd name="T8" fmla="+- 0 10861 9428"/>
                              <a:gd name="T9" fmla="*/ T8 w 1433"/>
                              <a:gd name="T10" fmla="+- 0 -1700 -1700"/>
                              <a:gd name="T11" fmla="*/ -1700 h 1141"/>
                              <a:gd name="T12" fmla="+- 0 9428 9428"/>
                              <a:gd name="T13" fmla="*/ T12 w 1433"/>
                              <a:gd name="T14" fmla="+- 0 -1700 -1700"/>
                              <a:gd name="T15" fmla="*/ -1700 h 1141"/>
                              <a:gd name="T16" fmla="+- 0 9428 9428"/>
                              <a:gd name="T17" fmla="*/ T16 w 1433"/>
                              <a:gd name="T18" fmla="+- 0 -559 -1700"/>
                              <a:gd name="T19" fmla="*/ -559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DA7EEA4" id="Group 28" o:spid="_x0000_s1026" style="position:absolute;margin-left:471.4pt;margin-top:5pt;width:71.65pt;height:57.05pt;z-index:-251643392;mso-position-horizontal-relative:page" coordorigin="9428,-1700"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">
                <v:shape id="Freeform 29" o:spid="_x0000_s1027" style="position:absolute;left:9428;top:-1700;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HkhL8A&#10;AADbAAAADwAAAGRycy9kb3ducmV2LnhtbERPPW/CMBDdkfofrKvUDZwWqapSnKi0ILqWMDCe4msc&#10;iM9W7BL33+MBifHpfa/qZAdxoTH0jhU8LwoQxK3TPXcKDs12/gYiRGSNg2NS8E8B6uphtsJSu4l/&#10;6LKPncghHEpUYGL0pZShNWQxLJwnztyvGy3GDMdO6hGnHG4H+VIUr9Jiz7nBoKdPQ+15/2cVHDdr&#10;s8bkT5i+/K4Zpo23XCj19Jg+3kFESvEuvrm/tYJlHpu/5B8gqy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MeSEvwAAANsAAAAPAAAAAAAAAAAAAAAAAJgCAABkcnMvZG93bnJl&#10;di54bWxQSwUGAAAAAAQABAD1AAAAhAMAAAAA&#10;" path="m,1141r1433,l1433,,,,,1141xe" filled="f">
                  <v:path arrowok="t" o:connecttype="custom" o:connectlocs="0,-559;1433,-559;1433,-1700;0,-1700;0,-559" o:connectangles="0,0,0,0,0"/>
                </v:shape>
                <w10:wrap anchorx="page"/>
              </v:group>
            </w:pict>
          </mc:Fallback>
        </mc:AlternateContent>
      </w:r>
      <w:r>
        <w:rPr>
          <w:b/>
          <w:noProof/>
          <w:lang w:val="en-GB" w:eastAsia="en-GB"/>
        </w:rPr>
        <mc:AlternateContent>
          <mc:Choice Requires="wpg">
            <w:drawing>
              <wp:anchor distT="0" distB="0" distL="114300" distR="114300" simplePos="0" relativeHeight="251670016" behindDoc="1" locked="0" layoutInCell="1" allowOverlap="1" wp14:anchorId="30828DF5" wp14:editId="1B8CD04A">
                <wp:simplePos x="0" y="0"/>
                <wp:positionH relativeFrom="page">
                  <wp:posOffset>3256915</wp:posOffset>
                </wp:positionH>
                <wp:positionV relativeFrom="paragraph">
                  <wp:posOffset>109855</wp:posOffset>
                </wp:positionV>
                <wp:extent cx="909955" cy="724535"/>
                <wp:effectExtent l="8890" t="6350" r="5080" b="12065"/>
                <wp:wrapNone/>
                <wp:docPr id="39"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5129" y="-1700"/>
                          <a:chExt cx="1433" cy="1141"/>
                        </a:xfrm>
                      </wpg:grpSpPr>
                      <wps:wsp>
                        <wps:cNvPr id="40" name="Freeform 33"/>
                        <wps:cNvSpPr>
                          <a:spLocks/>
                        </wps:cNvSpPr>
                        <wps:spPr bwMode="auto">
                          <a:xfrm>
                            <a:off x="5129" y="-1700"/>
                            <a:ext cx="1433" cy="1141"/>
                          </a:xfrm>
                          <a:custGeom>
                            <a:avLst/>
                            <a:gdLst>
                              <a:gd name="T0" fmla="+- 0 5129 5129"/>
                              <a:gd name="T1" fmla="*/ T0 w 1433"/>
                              <a:gd name="T2" fmla="+- 0 -559 -1700"/>
                              <a:gd name="T3" fmla="*/ -559 h 1141"/>
                              <a:gd name="T4" fmla="+- 0 6562 5129"/>
                              <a:gd name="T5" fmla="*/ T4 w 1433"/>
                              <a:gd name="T6" fmla="+- 0 -559 -1700"/>
                              <a:gd name="T7" fmla="*/ -559 h 1141"/>
                              <a:gd name="T8" fmla="+- 0 6562 5129"/>
                              <a:gd name="T9" fmla="*/ T8 w 1433"/>
                              <a:gd name="T10" fmla="+- 0 -1700 -1700"/>
                              <a:gd name="T11" fmla="*/ -1700 h 1141"/>
                              <a:gd name="T12" fmla="+- 0 5129 5129"/>
                              <a:gd name="T13" fmla="*/ T12 w 1433"/>
                              <a:gd name="T14" fmla="+- 0 -1700 -1700"/>
                              <a:gd name="T15" fmla="*/ -1700 h 1141"/>
                              <a:gd name="T16" fmla="+- 0 5129 5129"/>
                              <a:gd name="T17" fmla="*/ T16 w 1433"/>
                              <a:gd name="T18" fmla="+- 0 -559 -1700"/>
                              <a:gd name="T19" fmla="*/ -559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B6DAD96" id="Group 32" o:spid="_x0000_s1026" style="position:absolute;margin-left:256.45pt;margin-top:8.65pt;width:71.65pt;height:57.05pt;z-index:-251646464;mso-position-horizontal-relative:page" coordorigin="5129,-1700"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">
                <v:shape id="Freeform 33" o:spid="_x0000_s1027" style="position:absolute;left:5129;top:-1700;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Gb/78A&#10;AADbAAAADwAAAGRycy9kb3ducmV2LnhtbERPPW/CMBDdkfofrKvUDZxWqKpSnKi0ILqWMDCe4msc&#10;iM9W7BL33+MBifHpfa/qZAdxoTH0jhU8LwoQxK3TPXcKDs12/gYiRGSNg2NS8E8B6uphtsJSu4l/&#10;6LKPncghHEpUYGL0pZShNWQxLJwnztyvGy3GDMdO6hGnHG4H+VIUr9Jiz7nBoKdPQ+15/2cVHDdr&#10;s8bkT5i+/K4Zpo23XCj19Jg+3kFESvEuvrm/tYJlXp+/5B8gqy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RQZv/vwAAANsAAAAPAAAAAAAAAAAAAAAAAJgCAABkcnMvZG93bnJl&#10;di54bWxQSwUGAAAAAAQABAD1AAAAhAMAAAAA&#10;" path="m,1141r1433,l1433,,,,,1141xe" filled="f">
                  <v:path arrowok="t" o:connecttype="custom" o:connectlocs="0,-559;1433,-559;1433,-1700;0,-1700;0,-559" o:connectangles="0,0,0,0,0"/>
                </v:shape>
                <w10:wrap anchorx="page"/>
              </v:group>
            </w:pict>
          </mc:Fallback>
        </mc:AlternateContent>
      </w:r>
      <w:r w:rsidR="005933CA">
        <w:rPr>
          <w:b/>
          <w:noProof/>
          <w:lang w:val="en-GB" w:eastAsia="en-GB"/>
        </w:rPr>
        <mc:AlternateContent>
          <mc:Choice Requires="wpg">
            <w:drawing>
              <wp:anchor distT="0" distB="0" distL="114300" distR="114300" simplePos="0" relativeHeight="251672064" behindDoc="1" locked="0" layoutInCell="1" allowOverlap="1" wp14:anchorId="041F6A06" wp14:editId="44331211">
                <wp:simplePos x="0" y="0"/>
                <wp:positionH relativeFrom="page">
                  <wp:posOffset>4546600</wp:posOffset>
                </wp:positionH>
                <wp:positionV relativeFrom="paragraph">
                  <wp:posOffset>73660</wp:posOffset>
                </wp:positionV>
                <wp:extent cx="958215" cy="724535"/>
                <wp:effectExtent l="12700" t="13335" r="10160" b="5080"/>
                <wp:wrapNone/>
                <wp:docPr id="52"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8215" cy="724535"/>
                          <a:chOff x="7236" y="-1700"/>
                          <a:chExt cx="1433" cy="1141"/>
                        </a:xfrm>
                      </wpg:grpSpPr>
                      <wps:wsp>
                        <wps:cNvPr id="53" name="Freeform 31"/>
                        <wps:cNvSpPr>
                          <a:spLocks/>
                        </wps:cNvSpPr>
                        <wps:spPr bwMode="auto">
                          <a:xfrm>
                            <a:off x="7236" y="-1700"/>
                            <a:ext cx="1433" cy="1141"/>
                          </a:xfrm>
                          <a:custGeom>
                            <a:avLst/>
                            <a:gdLst>
                              <a:gd name="T0" fmla="+- 0 7236 7236"/>
                              <a:gd name="T1" fmla="*/ T0 w 1433"/>
                              <a:gd name="T2" fmla="+- 0 -559 -1700"/>
                              <a:gd name="T3" fmla="*/ -559 h 1141"/>
                              <a:gd name="T4" fmla="+- 0 8669 7236"/>
                              <a:gd name="T5" fmla="*/ T4 w 1433"/>
                              <a:gd name="T6" fmla="+- 0 -559 -1700"/>
                              <a:gd name="T7" fmla="*/ -559 h 1141"/>
                              <a:gd name="T8" fmla="+- 0 8669 7236"/>
                              <a:gd name="T9" fmla="*/ T8 w 1433"/>
                              <a:gd name="T10" fmla="+- 0 -1700 -1700"/>
                              <a:gd name="T11" fmla="*/ -1700 h 1141"/>
                              <a:gd name="T12" fmla="+- 0 7236 7236"/>
                              <a:gd name="T13" fmla="*/ T12 w 1433"/>
                              <a:gd name="T14" fmla="+- 0 -1700 -1700"/>
                              <a:gd name="T15" fmla="*/ -1700 h 1141"/>
                              <a:gd name="T16" fmla="+- 0 7236 7236"/>
                              <a:gd name="T17" fmla="*/ T16 w 1433"/>
                              <a:gd name="T18" fmla="+- 0 -559 -1700"/>
                              <a:gd name="T19" fmla="*/ -559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2B53AA6" id="Group 30" o:spid="_x0000_s1026" style="position:absolute;margin-left:358pt;margin-top:5.8pt;width:75.45pt;height:57.05pt;z-index:-251644416;mso-position-horizontal-relative:page" coordorigin="7236,-1700"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">
                <v:shape id="Freeform 31" o:spid="_x0000_s1027" style="position:absolute;left:7236;top:-1700;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qTVcEA&#10;AADbAAAADwAAAGRycy9kb3ducmV2LnhtbESPQWsCMRSE70L/Q3iF3jTbiiJbo9TWoldXDz0+Nq+b&#10;bTcvYRPd9N83guBxmJlvmOU62U5cqA+tYwXPkwIEce10y42C0/FzvAARIrLGzjEp+KMA69XDaIml&#10;dgMf6FLFRmQIhxIVmBh9KWWoDVkME+eJs/fteosxy76Ruschw20nX4piLi22nBcMeno3VP9WZ6vg&#10;a7sxG0z+B9OH3x27YestF0o9Paa3VxCRUryHb+29VjCbwvVL/g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Kk1XBAAAA2wAAAA8AAAAAAAAAAAAAAAAAmAIAAGRycy9kb3du&#10;cmV2LnhtbFBLBQYAAAAABAAEAPUAAACGAwAAAAA=&#10;" path="m,1141r1433,l1433,,,,,1141xe" filled="f">
                  <v:path arrowok="t" o:connecttype="custom" o:connectlocs="0,-559;1433,-559;1433,-1700;0,-1700;0,-559" o:connectangles="0,0,0,0,0"/>
                </v:shape>
                <w10:wrap anchorx="page"/>
              </v:group>
            </w:pict>
          </mc:Fallback>
        </mc:AlternateContent>
      </w:r>
    </w:p>
    <w:p w14:paraId="5876EBAA" w14:textId="77777777" w:rsidR="00015D47" w:rsidRPr="00984CD6" w:rsidRDefault="00015D47">
      <w:pPr>
        <w:spacing w:after="0"/>
        <w:sectPr w:rsidR="00015D47" w:rsidRPr="00984CD6">
          <w:pgSz w:w="11920" w:h="16860"/>
          <w:pgMar w:top="1540" w:right="1160" w:bottom="960" w:left="1420" w:header="743" w:footer="771" w:gutter="0"/>
          <w:cols w:space="720"/>
        </w:sectPr>
      </w:pPr>
    </w:p>
    <w:p w14:paraId="653BCE78" w14:textId="77777777" w:rsidR="00015D47" w:rsidRPr="00984CD6" w:rsidRDefault="005933CA">
      <w:pPr>
        <w:spacing w:before="40" w:after="0" w:line="239" w:lineRule="auto"/>
        <w:ind w:left="3914" w:right="-34" w:hanging="7"/>
        <w:jc w:val="center"/>
        <w:rPr>
          <w:rFonts w:ascii="Arial" w:eastAsia="Arial" w:hAnsi="Arial" w:cs="Arial"/>
          <w:sz w:val="16"/>
          <w:szCs w:val="16"/>
        </w:rPr>
      </w:pPr>
      <w:r>
        <w:rPr>
          <w:noProof/>
          <w:lang w:val="en-GB" w:eastAsia="en-GB"/>
        </w:rPr>
        <w:lastRenderedPageBreak/>
        <mc:AlternateContent>
          <mc:Choice Requires="wpg">
            <w:drawing>
              <wp:anchor distT="0" distB="0" distL="114300" distR="114300" simplePos="0" relativeHeight="251674112" behindDoc="1" locked="0" layoutInCell="1" allowOverlap="1" wp14:anchorId="7648DE41" wp14:editId="648359C6">
                <wp:simplePos x="0" y="0"/>
                <wp:positionH relativeFrom="page">
                  <wp:posOffset>2609850</wp:posOffset>
                </wp:positionH>
                <wp:positionV relativeFrom="paragraph">
                  <wp:posOffset>153035</wp:posOffset>
                </wp:positionV>
                <wp:extent cx="544830" cy="794385"/>
                <wp:effectExtent l="0" t="19685" r="7620" b="5080"/>
                <wp:wrapNone/>
                <wp:docPr id="46"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830" cy="794385"/>
                          <a:chOff x="4110" y="241"/>
                          <a:chExt cx="858" cy="1251"/>
                        </a:xfrm>
                      </wpg:grpSpPr>
                      <wpg:grpSp>
                        <wpg:cNvPr id="47" name="Group 42"/>
                        <wpg:cNvGrpSpPr>
                          <a:grpSpLocks/>
                        </wpg:cNvGrpSpPr>
                        <wpg:grpSpPr bwMode="auto">
                          <a:xfrm>
                            <a:off x="4118" y="248"/>
                            <a:ext cx="843" cy="1236"/>
                            <a:chOff x="4118" y="248"/>
                            <a:chExt cx="843" cy="1236"/>
                          </a:xfrm>
                        </wpg:grpSpPr>
                        <wps:wsp>
                          <wps:cNvPr id="48" name="Freeform 44"/>
                          <wps:cNvSpPr>
                            <a:spLocks/>
                          </wps:cNvSpPr>
                          <wps:spPr bwMode="auto">
                            <a:xfrm>
                              <a:off x="4118" y="248"/>
                              <a:ext cx="843" cy="1236"/>
                            </a:xfrm>
                            <a:custGeom>
                              <a:avLst/>
                              <a:gdLst>
                                <a:gd name="T0" fmla="+- 0 4680 4118"/>
                                <a:gd name="T1" fmla="*/ T0 w 843"/>
                                <a:gd name="T2" fmla="+- 0 248 248"/>
                                <a:gd name="T3" fmla="*/ 248 h 1236"/>
                                <a:gd name="T4" fmla="+- 0 4680 4118"/>
                                <a:gd name="T5" fmla="*/ T4 w 843"/>
                                <a:gd name="T6" fmla="+- 0 393 248"/>
                                <a:gd name="T7" fmla="*/ 393 h 1236"/>
                                <a:gd name="T8" fmla="+- 0 4118 4118"/>
                                <a:gd name="T9" fmla="*/ T8 w 843"/>
                                <a:gd name="T10" fmla="+- 0 393 248"/>
                                <a:gd name="T11" fmla="*/ 393 h 1236"/>
                                <a:gd name="T12" fmla="+- 0 4118 4118"/>
                                <a:gd name="T13" fmla="*/ T12 w 843"/>
                                <a:gd name="T14" fmla="+- 0 1484 248"/>
                                <a:gd name="T15" fmla="*/ 1484 h 1236"/>
                                <a:gd name="T16" fmla="+- 0 4429 4118"/>
                                <a:gd name="T17" fmla="*/ T16 w 843"/>
                                <a:gd name="T18" fmla="+- 0 1484 248"/>
                                <a:gd name="T19" fmla="*/ 1484 h 1236"/>
                                <a:gd name="T20" fmla="+- 0 4429 4118"/>
                                <a:gd name="T21" fmla="*/ T20 w 843"/>
                                <a:gd name="T22" fmla="+- 0 795 248"/>
                                <a:gd name="T23" fmla="*/ 795 h 1236"/>
                                <a:gd name="T24" fmla="+- 0 4798 4118"/>
                                <a:gd name="T25" fmla="*/ T24 w 843"/>
                                <a:gd name="T26" fmla="+- 0 795 248"/>
                                <a:gd name="T27" fmla="*/ 795 h 1236"/>
                                <a:gd name="T28" fmla="+- 0 4961 4118"/>
                                <a:gd name="T29" fmla="*/ T28 w 843"/>
                                <a:gd name="T30" fmla="+- 0 594 248"/>
                                <a:gd name="T31" fmla="*/ 594 h 1236"/>
                                <a:gd name="T32" fmla="+- 0 4680 4118"/>
                                <a:gd name="T33" fmla="*/ T32 w 843"/>
                                <a:gd name="T34" fmla="+- 0 248 248"/>
                                <a:gd name="T35" fmla="*/ 248 h 12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43" h="1236">
                                  <a:moveTo>
                                    <a:pt x="562" y="0"/>
                                  </a:moveTo>
                                  <a:lnTo>
                                    <a:pt x="562" y="145"/>
                                  </a:lnTo>
                                  <a:lnTo>
                                    <a:pt x="0" y="145"/>
                                  </a:lnTo>
                                  <a:lnTo>
                                    <a:pt x="0" y="1236"/>
                                  </a:lnTo>
                                  <a:lnTo>
                                    <a:pt x="311" y="1236"/>
                                  </a:lnTo>
                                  <a:lnTo>
                                    <a:pt x="311" y="547"/>
                                  </a:lnTo>
                                  <a:lnTo>
                                    <a:pt x="680" y="547"/>
                                  </a:lnTo>
                                  <a:lnTo>
                                    <a:pt x="843" y="346"/>
                                  </a:lnTo>
                                  <a:lnTo>
                                    <a:pt x="562" y="0"/>
                                  </a:lnTo>
                                </a:path>
                              </a:pathLst>
                            </a:custGeom>
                            <a:solidFill>
                              <a:srgbClr val="00C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3"/>
                          <wps:cNvSpPr>
                            <a:spLocks/>
                          </wps:cNvSpPr>
                          <wps:spPr bwMode="auto">
                            <a:xfrm>
                              <a:off x="4118" y="248"/>
                              <a:ext cx="843" cy="1236"/>
                            </a:xfrm>
                            <a:custGeom>
                              <a:avLst/>
                              <a:gdLst>
                                <a:gd name="T0" fmla="+- 0 4798 4118"/>
                                <a:gd name="T1" fmla="*/ T0 w 843"/>
                                <a:gd name="T2" fmla="+- 0 795 248"/>
                                <a:gd name="T3" fmla="*/ 795 h 1236"/>
                                <a:gd name="T4" fmla="+- 0 4680 4118"/>
                                <a:gd name="T5" fmla="*/ T4 w 843"/>
                                <a:gd name="T6" fmla="+- 0 795 248"/>
                                <a:gd name="T7" fmla="*/ 795 h 1236"/>
                                <a:gd name="T8" fmla="+- 0 4680 4118"/>
                                <a:gd name="T9" fmla="*/ T8 w 843"/>
                                <a:gd name="T10" fmla="+- 0 940 248"/>
                                <a:gd name="T11" fmla="*/ 940 h 1236"/>
                                <a:gd name="T12" fmla="+- 0 4798 4118"/>
                                <a:gd name="T13" fmla="*/ T12 w 843"/>
                                <a:gd name="T14" fmla="+- 0 795 248"/>
                                <a:gd name="T15" fmla="*/ 795 h 1236"/>
                              </a:gdLst>
                              <a:ahLst/>
                              <a:cxnLst>
                                <a:cxn ang="0">
                                  <a:pos x="T1" y="T3"/>
                                </a:cxn>
                                <a:cxn ang="0">
                                  <a:pos x="T5" y="T7"/>
                                </a:cxn>
                                <a:cxn ang="0">
                                  <a:pos x="T9" y="T11"/>
                                </a:cxn>
                                <a:cxn ang="0">
                                  <a:pos x="T13" y="T15"/>
                                </a:cxn>
                              </a:cxnLst>
                              <a:rect l="0" t="0" r="r" b="b"/>
                              <a:pathLst>
                                <a:path w="843" h="1236">
                                  <a:moveTo>
                                    <a:pt x="680" y="547"/>
                                  </a:moveTo>
                                  <a:lnTo>
                                    <a:pt x="562" y="547"/>
                                  </a:lnTo>
                                  <a:lnTo>
                                    <a:pt x="562" y="692"/>
                                  </a:lnTo>
                                  <a:lnTo>
                                    <a:pt x="680" y="547"/>
                                  </a:lnTo>
                                </a:path>
                              </a:pathLst>
                            </a:custGeom>
                            <a:solidFill>
                              <a:srgbClr val="00C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0" name="Group 40"/>
                        <wpg:cNvGrpSpPr>
                          <a:grpSpLocks/>
                        </wpg:cNvGrpSpPr>
                        <wpg:grpSpPr bwMode="auto">
                          <a:xfrm>
                            <a:off x="4118" y="248"/>
                            <a:ext cx="843" cy="1236"/>
                            <a:chOff x="4118" y="248"/>
                            <a:chExt cx="843" cy="1236"/>
                          </a:xfrm>
                        </wpg:grpSpPr>
                        <wps:wsp>
                          <wps:cNvPr id="51" name="Freeform 41"/>
                          <wps:cNvSpPr>
                            <a:spLocks/>
                          </wps:cNvSpPr>
                          <wps:spPr bwMode="auto">
                            <a:xfrm>
                              <a:off x="4118" y="248"/>
                              <a:ext cx="843" cy="1236"/>
                            </a:xfrm>
                            <a:custGeom>
                              <a:avLst/>
                              <a:gdLst>
                                <a:gd name="T0" fmla="+- 0 4961 4118"/>
                                <a:gd name="T1" fmla="*/ T0 w 843"/>
                                <a:gd name="T2" fmla="+- 0 594 248"/>
                                <a:gd name="T3" fmla="*/ 594 h 1236"/>
                                <a:gd name="T4" fmla="+- 0 4680 4118"/>
                                <a:gd name="T5" fmla="*/ T4 w 843"/>
                                <a:gd name="T6" fmla="+- 0 940 248"/>
                                <a:gd name="T7" fmla="*/ 940 h 1236"/>
                                <a:gd name="T8" fmla="+- 0 4680 4118"/>
                                <a:gd name="T9" fmla="*/ T8 w 843"/>
                                <a:gd name="T10" fmla="+- 0 795 248"/>
                                <a:gd name="T11" fmla="*/ 795 h 1236"/>
                                <a:gd name="T12" fmla="+- 0 4429 4118"/>
                                <a:gd name="T13" fmla="*/ T12 w 843"/>
                                <a:gd name="T14" fmla="+- 0 795 248"/>
                                <a:gd name="T15" fmla="*/ 795 h 1236"/>
                                <a:gd name="T16" fmla="+- 0 4429 4118"/>
                                <a:gd name="T17" fmla="*/ T16 w 843"/>
                                <a:gd name="T18" fmla="+- 0 1484 248"/>
                                <a:gd name="T19" fmla="*/ 1484 h 1236"/>
                                <a:gd name="T20" fmla="+- 0 4118 4118"/>
                                <a:gd name="T21" fmla="*/ T20 w 843"/>
                                <a:gd name="T22" fmla="+- 0 1484 248"/>
                                <a:gd name="T23" fmla="*/ 1484 h 1236"/>
                                <a:gd name="T24" fmla="+- 0 4118 4118"/>
                                <a:gd name="T25" fmla="*/ T24 w 843"/>
                                <a:gd name="T26" fmla="+- 0 393 248"/>
                                <a:gd name="T27" fmla="*/ 393 h 1236"/>
                                <a:gd name="T28" fmla="+- 0 4680 4118"/>
                                <a:gd name="T29" fmla="*/ T28 w 843"/>
                                <a:gd name="T30" fmla="+- 0 393 248"/>
                                <a:gd name="T31" fmla="*/ 393 h 1236"/>
                                <a:gd name="T32" fmla="+- 0 4680 4118"/>
                                <a:gd name="T33" fmla="*/ T32 w 843"/>
                                <a:gd name="T34" fmla="+- 0 248 248"/>
                                <a:gd name="T35" fmla="*/ 248 h 1236"/>
                                <a:gd name="T36" fmla="+- 0 4961 4118"/>
                                <a:gd name="T37" fmla="*/ T36 w 843"/>
                                <a:gd name="T38" fmla="+- 0 594 248"/>
                                <a:gd name="T39" fmla="*/ 594 h 12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43" h="1236">
                                  <a:moveTo>
                                    <a:pt x="843" y="346"/>
                                  </a:moveTo>
                                  <a:lnTo>
                                    <a:pt x="562" y="692"/>
                                  </a:lnTo>
                                  <a:lnTo>
                                    <a:pt x="562" y="547"/>
                                  </a:lnTo>
                                  <a:lnTo>
                                    <a:pt x="311" y="547"/>
                                  </a:lnTo>
                                  <a:lnTo>
                                    <a:pt x="311" y="1236"/>
                                  </a:lnTo>
                                  <a:lnTo>
                                    <a:pt x="0" y="1236"/>
                                  </a:lnTo>
                                  <a:lnTo>
                                    <a:pt x="0" y="145"/>
                                  </a:lnTo>
                                  <a:lnTo>
                                    <a:pt x="562" y="145"/>
                                  </a:lnTo>
                                  <a:lnTo>
                                    <a:pt x="562" y="0"/>
                                  </a:lnTo>
                                  <a:lnTo>
                                    <a:pt x="843" y="346"/>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613176F" id="Group 39" o:spid="_x0000_s1026" style="position:absolute;margin-left:205.5pt;margin-top:12.05pt;width:42.9pt;height:62.55pt;z-index:-251642368;mso-position-horizontal-relative:page" coordorigin="4110,241" coordsize="858,1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">
                <v:group id="Group 42" o:spid="_x0000_s1027" style="position:absolute;left:4118;top:248;width:843;height:1236" coordorigin="4118,248" coordsize="843,1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44" o:spid="_x0000_s1028" style="position:absolute;left:4118;top:248;width:843;height:1236;visibility:visible;mso-wrap-style:square;v-text-anchor:top" coordsize="843,1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x1X78A&#10;AADbAAAADwAAAGRycy9kb3ducmV2LnhtbERPTYvCMBC9C/6HMAteZE0VkaXbWJaCIMiCVvc+NGNT&#10;bCalibX++81B8Ph431k+2lYM1PvGsYLlIgFBXDndcK3gct59foHwAVlj65gUPMlDvp1OMky1e/CJ&#10;hjLUIoawT1GBCaFLpfSVIYt+4TriyF1dbzFE2NdS9/iI4baVqyTZSIsNxwaDHRWGqlt5twqaX7Nf&#10;Dsf53yaR5fHQFTIc7KDU7GP8+QYRaAxv8cu91wrWcWz8En+A3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jHVfvwAAANsAAAAPAAAAAAAAAAAAAAAAAJgCAABkcnMvZG93bnJl&#10;di54bWxQSwUGAAAAAAQABAD1AAAAhAMAAAAA&#10;" path="m562,r,145l,145,,1236r311,l311,547r369,l843,346,562,e" fillcolor="#0c9" stroked="f">
                    <v:path arrowok="t" o:connecttype="custom" o:connectlocs="562,248;562,393;0,393;0,1484;311,1484;311,795;680,795;843,594;562,248" o:connectangles="0,0,0,0,0,0,0,0,0"/>
                  </v:shape>
                  <v:shape id="Freeform 43" o:spid="_x0000_s1029" style="position:absolute;left:4118;top:248;width:843;height:1236;visibility:visible;mso-wrap-style:square;v-text-anchor:top" coordsize="843,1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DQxMEA&#10;AADbAAAADwAAAGRycy9kb3ducmV2LnhtbESPQYvCMBSE74L/ITzBi2iqiGg1iggLggha9f5onk2x&#10;eSlNtnb//WZhweMwM98wm11nK9FS40vHCqaTBARx7nTJhYL77Wu8BOEDssbKMSn4IQ+7bb+3wVS7&#10;N1+pzUIhIoR9igpMCHUqpc8NWfQTVxNH7+kaiyHKppC6wXeE20rOkmQhLZYcFwzWdDCUv7Jvq6A8&#10;m+O0vYwei0Rml1N9kOFkW6WGg26/BhGoC5/wf/uoFcxX8Pc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A0MTBAAAA2wAAAA8AAAAAAAAAAAAAAAAAmAIAAGRycy9kb3du&#10;cmV2LnhtbFBLBQYAAAAABAAEAPUAAACGAwAAAAA=&#10;" path="m680,547r-118,l562,692,680,547e" fillcolor="#0c9" stroked="f">
                    <v:path arrowok="t" o:connecttype="custom" o:connectlocs="680,795;562,795;562,940;680,795" o:connectangles="0,0,0,0"/>
                  </v:shape>
                </v:group>
                <v:group id="Group 40" o:spid="_x0000_s1030" style="position:absolute;left:4118;top:248;width:843;height:1236" coordorigin="4118,248" coordsize="843,1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41" o:spid="_x0000_s1031" style="position:absolute;left:4118;top:248;width:843;height:1236;visibility:visible;mso-wrap-style:square;v-text-anchor:top" coordsize="843,1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IAfMQA&#10;AADbAAAADwAAAGRycy9kb3ducmV2LnhtbESPXWvCMBSG7wf+h3AE72bqcH50RhFhY0wQ2zmvj81Z&#10;U2xOSpNp9++NMNjly/vx8C5Wna3FhVpfOVYwGiYgiAunKy4VHD5fH2cgfEDWWDsmBb/kYbXsPSww&#10;1e7KGV3yUIo4wj5FBSaEJpXSF4Ys+qFriKP37VqLIcq2lLrFaxy3tXxKkom0WHEkGGxoY6g45z82&#10;QjZvXx/Zvtya3I9Ph+Nu3kzlXKlBv1u/gAjUhf/wX/tdK3gewf1L/AF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SAHzEAAAA2wAAAA8AAAAAAAAAAAAAAAAAmAIAAGRycy9k&#10;b3ducmV2LnhtbFBLBQYAAAAABAAEAPUAAACJAwAAAAA=&#10;" path="m843,346l562,692r,-145l311,547r,689l,1236,,145r562,l562,,843,346xe" filled="f">
                    <v:path arrowok="t" o:connecttype="custom" o:connectlocs="843,594;562,940;562,795;311,795;311,1484;0,1484;0,393;562,393;562,248;843,594" o:connectangles="0,0,0,0,0,0,0,0,0,0"/>
                  </v:shape>
                </v:group>
                <w10:wrap anchorx="page"/>
              </v:group>
            </w:pict>
          </mc:Fallback>
        </mc:AlternateContent>
      </w:r>
      <w:r>
        <w:rPr>
          <w:noProof/>
          <w:lang w:val="en-GB" w:eastAsia="en-GB"/>
        </w:rPr>
        <mc:AlternateContent>
          <mc:Choice Requires="wpg">
            <w:drawing>
              <wp:anchor distT="0" distB="0" distL="114300" distR="114300" simplePos="0" relativeHeight="251677184" behindDoc="1" locked="0" layoutInCell="1" allowOverlap="1" wp14:anchorId="1E17EC01" wp14:editId="16C5AB7F">
                <wp:simplePos x="0" y="0"/>
                <wp:positionH relativeFrom="page">
                  <wp:posOffset>4215130</wp:posOffset>
                </wp:positionH>
                <wp:positionV relativeFrom="paragraph">
                  <wp:posOffset>153035</wp:posOffset>
                </wp:positionV>
                <wp:extent cx="277495" cy="432435"/>
                <wp:effectExtent l="5080" t="38735" r="12700" b="33655"/>
                <wp:wrapNone/>
                <wp:docPr id="41"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495" cy="432435"/>
                          <a:chOff x="6638" y="241"/>
                          <a:chExt cx="437" cy="681"/>
                        </a:xfrm>
                      </wpg:grpSpPr>
                      <wpg:grpSp>
                        <wpg:cNvPr id="42" name="Group 37"/>
                        <wpg:cNvGrpSpPr>
                          <a:grpSpLocks/>
                        </wpg:cNvGrpSpPr>
                        <wpg:grpSpPr bwMode="auto">
                          <a:xfrm>
                            <a:off x="6646" y="248"/>
                            <a:ext cx="422" cy="666"/>
                            <a:chOff x="6646" y="248"/>
                            <a:chExt cx="422" cy="666"/>
                          </a:xfrm>
                        </wpg:grpSpPr>
                        <wps:wsp>
                          <wps:cNvPr id="43" name="Freeform 38"/>
                          <wps:cNvSpPr>
                            <a:spLocks/>
                          </wps:cNvSpPr>
                          <wps:spPr bwMode="auto">
                            <a:xfrm>
                              <a:off x="6646" y="248"/>
                              <a:ext cx="422" cy="666"/>
                            </a:xfrm>
                            <a:custGeom>
                              <a:avLst/>
                              <a:gdLst>
                                <a:gd name="T0" fmla="+- 0 6963 6646"/>
                                <a:gd name="T1" fmla="*/ T0 w 422"/>
                                <a:gd name="T2" fmla="+- 0 248 248"/>
                                <a:gd name="T3" fmla="*/ 248 h 666"/>
                                <a:gd name="T4" fmla="+- 0 6963 6646"/>
                                <a:gd name="T5" fmla="*/ T4 w 422"/>
                                <a:gd name="T6" fmla="+- 0 415 248"/>
                                <a:gd name="T7" fmla="*/ 415 h 666"/>
                                <a:gd name="T8" fmla="+- 0 6646 6646"/>
                                <a:gd name="T9" fmla="*/ T8 w 422"/>
                                <a:gd name="T10" fmla="+- 0 415 248"/>
                                <a:gd name="T11" fmla="*/ 415 h 666"/>
                                <a:gd name="T12" fmla="+- 0 6646 6646"/>
                                <a:gd name="T13" fmla="*/ T12 w 422"/>
                                <a:gd name="T14" fmla="+- 0 748 248"/>
                                <a:gd name="T15" fmla="*/ 748 h 666"/>
                                <a:gd name="T16" fmla="+- 0 6963 6646"/>
                                <a:gd name="T17" fmla="*/ T16 w 422"/>
                                <a:gd name="T18" fmla="+- 0 748 248"/>
                                <a:gd name="T19" fmla="*/ 748 h 666"/>
                                <a:gd name="T20" fmla="+- 0 6963 6646"/>
                                <a:gd name="T21" fmla="*/ T20 w 422"/>
                                <a:gd name="T22" fmla="+- 0 914 248"/>
                                <a:gd name="T23" fmla="*/ 914 h 666"/>
                                <a:gd name="T24" fmla="+- 0 7068 6646"/>
                                <a:gd name="T25" fmla="*/ T24 w 422"/>
                                <a:gd name="T26" fmla="+- 0 581 248"/>
                                <a:gd name="T27" fmla="*/ 581 h 666"/>
                                <a:gd name="T28" fmla="+- 0 6963 6646"/>
                                <a:gd name="T29" fmla="*/ T28 w 422"/>
                                <a:gd name="T30" fmla="+- 0 248 248"/>
                                <a:gd name="T31" fmla="*/ 248 h 66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2" h="666">
                                  <a:moveTo>
                                    <a:pt x="317" y="0"/>
                                  </a:moveTo>
                                  <a:lnTo>
                                    <a:pt x="317" y="167"/>
                                  </a:lnTo>
                                  <a:lnTo>
                                    <a:pt x="0" y="167"/>
                                  </a:lnTo>
                                  <a:lnTo>
                                    <a:pt x="0" y="500"/>
                                  </a:lnTo>
                                  <a:lnTo>
                                    <a:pt x="317" y="500"/>
                                  </a:lnTo>
                                  <a:lnTo>
                                    <a:pt x="317" y="666"/>
                                  </a:lnTo>
                                  <a:lnTo>
                                    <a:pt x="422" y="333"/>
                                  </a:lnTo>
                                  <a:lnTo>
                                    <a:pt x="317" y="0"/>
                                  </a:lnTo>
                                </a:path>
                              </a:pathLst>
                            </a:custGeom>
                            <a:solidFill>
                              <a:srgbClr val="00C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 name="Group 35"/>
                        <wpg:cNvGrpSpPr>
                          <a:grpSpLocks/>
                        </wpg:cNvGrpSpPr>
                        <wpg:grpSpPr bwMode="auto">
                          <a:xfrm>
                            <a:off x="6646" y="248"/>
                            <a:ext cx="422" cy="666"/>
                            <a:chOff x="6646" y="248"/>
                            <a:chExt cx="422" cy="666"/>
                          </a:xfrm>
                        </wpg:grpSpPr>
                        <wps:wsp>
                          <wps:cNvPr id="45" name="Freeform 36"/>
                          <wps:cNvSpPr>
                            <a:spLocks/>
                          </wps:cNvSpPr>
                          <wps:spPr bwMode="auto">
                            <a:xfrm>
                              <a:off x="6646" y="248"/>
                              <a:ext cx="422" cy="666"/>
                            </a:xfrm>
                            <a:custGeom>
                              <a:avLst/>
                              <a:gdLst>
                                <a:gd name="T0" fmla="+- 0 6963 6646"/>
                                <a:gd name="T1" fmla="*/ T0 w 422"/>
                                <a:gd name="T2" fmla="+- 0 248 248"/>
                                <a:gd name="T3" fmla="*/ 248 h 666"/>
                                <a:gd name="T4" fmla="+- 0 6963 6646"/>
                                <a:gd name="T5" fmla="*/ T4 w 422"/>
                                <a:gd name="T6" fmla="+- 0 415 248"/>
                                <a:gd name="T7" fmla="*/ 415 h 666"/>
                                <a:gd name="T8" fmla="+- 0 6646 6646"/>
                                <a:gd name="T9" fmla="*/ T8 w 422"/>
                                <a:gd name="T10" fmla="+- 0 415 248"/>
                                <a:gd name="T11" fmla="*/ 415 h 666"/>
                                <a:gd name="T12" fmla="+- 0 6646 6646"/>
                                <a:gd name="T13" fmla="*/ T12 w 422"/>
                                <a:gd name="T14" fmla="+- 0 748 248"/>
                                <a:gd name="T15" fmla="*/ 748 h 666"/>
                                <a:gd name="T16" fmla="+- 0 6963 6646"/>
                                <a:gd name="T17" fmla="*/ T16 w 422"/>
                                <a:gd name="T18" fmla="+- 0 748 248"/>
                                <a:gd name="T19" fmla="*/ 748 h 666"/>
                                <a:gd name="T20" fmla="+- 0 6963 6646"/>
                                <a:gd name="T21" fmla="*/ T20 w 422"/>
                                <a:gd name="T22" fmla="+- 0 914 248"/>
                                <a:gd name="T23" fmla="*/ 914 h 666"/>
                                <a:gd name="T24" fmla="+- 0 7068 6646"/>
                                <a:gd name="T25" fmla="*/ T24 w 422"/>
                                <a:gd name="T26" fmla="+- 0 581 248"/>
                                <a:gd name="T27" fmla="*/ 581 h 666"/>
                                <a:gd name="T28" fmla="+- 0 6963 6646"/>
                                <a:gd name="T29" fmla="*/ T28 w 422"/>
                                <a:gd name="T30" fmla="+- 0 248 248"/>
                                <a:gd name="T31" fmla="*/ 248 h 66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2" h="666">
                                  <a:moveTo>
                                    <a:pt x="317" y="0"/>
                                  </a:moveTo>
                                  <a:lnTo>
                                    <a:pt x="317" y="167"/>
                                  </a:lnTo>
                                  <a:lnTo>
                                    <a:pt x="0" y="167"/>
                                  </a:lnTo>
                                  <a:lnTo>
                                    <a:pt x="0" y="500"/>
                                  </a:lnTo>
                                  <a:lnTo>
                                    <a:pt x="317" y="500"/>
                                  </a:lnTo>
                                  <a:lnTo>
                                    <a:pt x="317" y="666"/>
                                  </a:lnTo>
                                  <a:lnTo>
                                    <a:pt x="422" y="333"/>
                                  </a:lnTo>
                                  <a:lnTo>
                                    <a:pt x="317"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FE1D83C" id="Group 34" o:spid="_x0000_s1026" style="position:absolute;margin-left:331.9pt;margin-top:12.05pt;width:21.85pt;height:34.05pt;z-index:-251639296;mso-position-horizontal-relative:page" coordorigin="6638,241" coordsize="437,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">
                <v:group id="Group 37" o:spid="_x0000_s1027" style="position:absolute;left:6646;top:248;width:422;height:666" coordorigin="6646,248" coordsize="422,6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38" o:spid="_x0000_s1028" style="position:absolute;left:6646;top:248;width:422;height:666;visibility:visible;mso-wrap-style:square;v-text-anchor:top" coordsize="422,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A51MYA&#10;AADbAAAADwAAAGRycy9kb3ducmV2LnhtbESPT2vCQBTE7wW/w/IEL0V3tSVIdBWRlvTQQ/1z8PjM&#10;PpNg9m3IrjHtp+8WCh6HmfkNs1z3thYdtb5yrGE6USCIc2cqLjQcD+/jOQgfkA3WjknDN3lYrwZP&#10;S0yNu/OOun0oRISwT1FDGUKTSunzkiz6iWuIo3dxrcUQZVtI0+I9wm0tZ0ol0mLFcaHEhrYl5df9&#10;zWpI3k5Zdn4+b77os+sSdTucMvWj9WjYbxYgAvXhEf5vfxgNry/w9yX+AL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eA51MYAAADbAAAADwAAAAAAAAAAAAAAAACYAgAAZHJz&#10;L2Rvd25yZXYueG1sUEsFBgAAAAAEAAQA9QAAAIsDAAAAAA==&#10;" path="m317,r,167l,167,,500r317,l317,666,422,333,317,e" fillcolor="#0c9" stroked="f">
                    <v:path arrowok="t" o:connecttype="custom" o:connectlocs="317,248;317,415;0,415;0,748;317,748;317,914;422,581;317,248" o:connectangles="0,0,0,0,0,0,0,0"/>
                  </v:shape>
                </v:group>
                <v:group id="Group 35" o:spid="_x0000_s1029" style="position:absolute;left:6646;top:248;width:422;height:666" coordorigin="6646,248" coordsize="422,6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36" o:spid="_x0000_s1030" style="position:absolute;left:6646;top:248;width:422;height:666;visibility:visible;mso-wrap-style:square;v-text-anchor:top" coordsize="422,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uUHsQA&#10;AADbAAAADwAAAGRycy9kb3ducmV2LnhtbESP3WrCQBSE7wXfYTmCN6Kb+kdJXUUEi9SLEu0DHLLH&#10;bGr2bJrdmvj2XUHo5TAz3zCrTWcrcaPGl44VvEwSEMS50yUXCr7O+/ErCB+QNVaOScGdPGzW/d4K&#10;U+1azuh2CoWIEPYpKjAh1KmUPjdk0U9cTRy9i2sshiibQuoG2wi3lZwmyVJaLDkuGKxpZyi/nn6t&#10;gosrjov3z9nyJ7Sj+kN7c/g2mVLDQbd9AxGoC//hZ/ugFcwX8PgSf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LlB7EAAAA2wAAAA8AAAAAAAAAAAAAAAAAmAIAAGRycy9k&#10;b3ducmV2LnhtbFBLBQYAAAAABAAEAPUAAACJAwAAAAA=&#10;" path="m317,r,167l,167,,500r317,l317,666,422,333,317,xe" filled="f">
                    <v:path arrowok="t" o:connecttype="custom" o:connectlocs="317,248;317,415;0,415;0,748;317,748;317,914;422,581;317,248" o:connectangles="0,0,0,0,0,0,0,0"/>
                  </v:shape>
                </v:group>
                <w10:wrap anchorx="page"/>
              </v:group>
            </w:pict>
          </mc:Fallback>
        </mc:AlternateContent>
      </w:r>
      <w:r w:rsidR="0026255B" w:rsidRPr="00984CD6">
        <w:rPr>
          <w:rFonts w:ascii="Arial" w:eastAsia="Arial" w:hAnsi="Arial" w:cs="Arial"/>
          <w:spacing w:val="-1"/>
          <w:sz w:val="16"/>
          <w:szCs w:val="16"/>
        </w:rPr>
        <w:t>U</w:t>
      </w:r>
      <w:r w:rsidR="0026255B" w:rsidRPr="00984CD6">
        <w:rPr>
          <w:rFonts w:ascii="Arial" w:eastAsia="Arial" w:hAnsi="Arial" w:cs="Arial"/>
          <w:spacing w:val="1"/>
          <w:sz w:val="16"/>
          <w:szCs w:val="16"/>
        </w:rPr>
        <w:t>s</w:t>
      </w:r>
      <w:r w:rsidR="0026255B" w:rsidRPr="00984CD6">
        <w:rPr>
          <w:rFonts w:ascii="Arial" w:eastAsia="Arial" w:hAnsi="Arial" w:cs="Arial"/>
          <w:spacing w:val="-1"/>
          <w:sz w:val="16"/>
          <w:szCs w:val="16"/>
        </w:rPr>
        <w:t>e</w:t>
      </w:r>
      <w:r w:rsidR="0026255B" w:rsidRPr="00984CD6">
        <w:rPr>
          <w:rFonts w:ascii="Arial" w:eastAsia="Arial" w:hAnsi="Arial" w:cs="Arial"/>
          <w:sz w:val="16"/>
          <w:szCs w:val="16"/>
        </w:rPr>
        <w:t xml:space="preserve">r </w:t>
      </w:r>
      <w:r w:rsidR="0026255B" w:rsidRPr="00984CD6">
        <w:rPr>
          <w:rFonts w:ascii="Arial" w:eastAsia="Arial" w:hAnsi="Arial" w:cs="Arial"/>
          <w:spacing w:val="1"/>
          <w:sz w:val="16"/>
          <w:szCs w:val="16"/>
        </w:rPr>
        <w:t>s</w:t>
      </w:r>
      <w:r w:rsidR="0026255B" w:rsidRPr="00984CD6">
        <w:rPr>
          <w:rFonts w:ascii="Arial" w:eastAsia="Arial" w:hAnsi="Arial" w:cs="Arial"/>
          <w:spacing w:val="-1"/>
          <w:sz w:val="16"/>
          <w:szCs w:val="16"/>
        </w:rPr>
        <w:t>e</w:t>
      </w:r>
      <w:r w:rsidR="0026255B" w:rsidRPr="00984CD6">
        <w:rPr>
          <w:rFonts w:ascii="Arial" w:eastAsia="Arial" w:hAnsi="Arial" w:cs="Arial"/>
          <w:spacing w:val="-3"/>
          <w:sz w:val="16"/>
          <w:szCs w:val="16"/>
        </w:rPr>
        <w:t>e</w:t>
      </w:r>
      <w:r w:rsidR="0026255B" w:rsidRPr="00984CD6">
        <w:rPr>
          <w:rFonts w:ascii="Arial" w:eastAsia="Arial" w:hAnsi="Arial" w:cs="Arial"/>
          <w:spacing w:val="-1"/>
          <w:sz w:val="16"/>
          <w:szCs w:val="16"/>
        </w:rPr>
        <w:t>k</w:t>
      </w:r>
      <w:r w:rsidR="0026255B" w:rsidRPr="00984CD6">
        <w:rPr>
          <w:rFonts w:ascii="Arial" w:eastAsia="Arial" w:hAnsi="Arial" w:cs="Arial"/>
          <w:sz w:val="16"/>
          <w:szCs w:val="16"/>
        </w:rPr>
        <w:t xml:space="preserve">s </w:t>
      </w:r>
      <w:r w:rsidR="00E71990" w:rsidRPr="005367FC">
        <w:rPr>
          <w:rFonts w:ascii="Arial" w:eastAsia="Arial" w:hAnsi="Arial" w:cs="Arial"/>
          <w:b/>
          <w:sz w:val="16"/>
          <w:szCs w:val="16"/>
        </w:rPr>
        <w:t xml:space="preserve">Authority </w:t>
      </w:r>
      <w:r w:rsidR="0026255B" w:rsidRPr="00984CD6">
        <w:rPr>
          <w:rFonts w:ascii="Arial" w:eastAsia="Arial" w:hAnsi="Arial" w:cs="Arial"/>
          <w:spacing w:val="-1"/>
          <w:sz w:val="16"/>
          <w:szCs w:val="16"/>
        </w:rPr>
        <w:t>De</w:t>
      </w:r>
      <w:r w:rsidR="0026255B" w:rsidRPr="00984CD6">
        <w:rPr>
          <w:rFonts w:ascii="Arial" w:eastAsia="Arial" w:hAnsi="Arial" w:cs="Arial"/>
          <w:spacing w:val="1"/>
          <w:sz w:val="16"/>
          <w:szCs w:val="16"/>
        </w:rPr>
        <w:t>t</w:t>
      </w:r>
      <w:r w:rsidR="0026255B" w:rsidRPr="00984CD6">
        <w:rPr>
          <w:rFonts w:ascii="Arial" w:eastAsia="Arial" w:hAnsi="Arial" w:cs="Arial"/>
          <w:spacing w:val="-1"/>
          <w:sz w:val="16"/>
          <w:szCs w:val="16"/>
        </w:rPr>
        <w:t>er</w:t>
      </w:r>
      <w:r w:rsidR="0026255B" w:rsidRPr="00984CD6">
        <w:rPr>
          <w:rFonts w:ascii="Arial" w:eastAsia="Arial" w:hAnsi="Arial" w:cs="Arial"/>
          <w:sz w:val="16"/>
          <w:szCs w:val="16"/>
        </w:rPr>
        <w:t>m</w:t>
      </w:r>
      <w:r w:rsidR="0026255B" w:rsidRPr="00984CD6">
        <w:rPr>
          <w:rFonts w:ascii="Arial" w:eastAsia="Arial" w:hAnsi="Arial" w:cs="Arial"/>
          <w:spacing w:val="1"/>
          <w:sz w:val="16"/>
          <w:szCs w:val="16"/>
        </w:rPr>
        <w:t>i</w:t>
      </w:r>
      <w:r w:rsidR="0026255B" w:rsidRPr="00984CD6">
        <w:rPr>
          <w:rFonts w:ascii="Arial" w:eastAsia="Arial" w:hAnsi="Arial" w:cs="Arial"/>
          <w:spacing w:val="-1"/>
          <w:sz w:val="16"/>
          <w:szCs w:val="16"/>
        </w:rPr>
        <w:t>na</w:t>
      </w:r>
      <w:r w:rsidR="0026255B" w:rsidRPr="00984CD6">
        <w:rPr>
          <w:rFonts w:ascii="Arial" w:eastAsia="Arial" w:hAnsi="Arial" w:cs="Arial"/>
          <w:spacing w:val="1"/>
          <w:sz w:val="16"/>
          <w:szCs w:val="16"/>
        </w:rPr>
        <w:t>t</w:t>
      </w:r>
      <w:r w:rsidR="0026255B" w:rsidRPr="00984CD6">
        <w:rPr>
          <w:rFonts w:ascii="Arial" w:eastAsia="Arial" w:hAnsi="Arial" w:cs="Arial"/>
          <w:sz w:val="16"/>
          <w:szCs w:val="16"/>
        </w:rPr>
        <w:t>ion</w:t>
      </w:r>
    </w:p>
    <w:p w14:paraId="426CB925" w14:textId="77777777" w:rsidR="00015D47" w:rsidRPr="005367FC" w:rsidRDefault="0026255B" w:rsidP="005367FC">
      <w:pPr>
        <w:spacing w:before="40" w:after="0" w:line="240" w:lineRule="auto"/>
        <w:ind w:left="93" w:right="-111" w:hanging="93"/>
        <w:rPr>
          <w:rFonts w:ascii="Arial" w:eastAsia="Arial" w:hAnsi="Arial" w:cs="Arial"/>
          <w:b/>
          <w:sz w:val="16"/>
          <w:szCs w:val="16"/>
        </w:rPr>
      </w:pPr>
      <w:r w:rsidRPr="00984CD6">
        <w:br w:type="column"/>
      </w:r>
      <w:r w:rsidR="00E71990" w:rsidRPr="005367FC">
        <w:rPr>
          <w:rFonts w:ascii="Arial" w:eastAsia="Arial" w:hAnsi="Arial" w:cs="Arial"/>
          <w:b/>
          <w:sz w:val="16"/>
          <w:szCs w:val="16"/>
        </w:rPr>
        <w:lastRenderedPageBreak/>
        <w:t>Authority</w:t>
      </w:r>
    </w:p>
    <w:p w14:paraId="60079B54" w14:textId="77777777" w:rsidR="00015D47" w:rsidRPr="00984CD6" w:rsidRDefault="0026255B" w:rsidP="005367FC">
      <w:pPr>
        <w:spacing w:before="3" w:after="0" w:line="240" w:lineRule="auto"/>
        <w:ind w:left="-32" w:right="-52"/>
        <w:rPr>
          <w:rFonts w:ascii="Arial" w:eastAsia="Arial" w:hAnsi="Arial" w:cs="Arial"/>
          <w:sz w:val="16"/>
          <w:szCs w:val="16"/>
        </w:rPr>
      </w:pPr>
      <w:r w:rsidRPr="00984CD6">
        <w:rPr>
          <w:rFonts w:ascii="Arial" w:eastAsia="Arial" w:hAnsi="Arial" w:cs="Arial"/>
          <w:spacing w:val="-1"/>
          <w:sz w:val="16"/>
          <w:szCs w:val="16"/>
        </w:rPr>
        <w:t>De</w:t>
      </w:r>
      <w:r w:rsidRPr="00984CD6">
        <w:rPr>
          <w:rFonts w:ascii="Arial" w:eastAsia="Arial" w:hAnsi="Arial" w:cs="Arial"/>
          <w:spacing w:val="1"/>
          <w:sz w:val="16"/>
          <w:szCs w:val="16"/>
        </w:rPr>
        <w:t>t</w:t>
      </w:r>
      <w:r w:rsidRPr="00984CD6">
        <w:rPr>
          <w:rFonts w:ascii="Arial" w:eastAsia="Arial" w:hAnsi="Arial" w:cs="Arial"/>
          <w:spacing w:val="-1"/>
          <w:sz w:val="16"/>
          <w:szCs w:val="16"/>
        </w:rPr>
        <w:t>er</w:t>
      </w:r>
      <w:r w:rsidRPr="00984CD6">
        <w:rPr>
          <w:rFonts w:ascii="Arial" w:eastAsia="Arial" w:hAnsi="Arial" w:cs="Arial"/>
          <w:sz w:val="16"/>
          <w:szCs w:val="16"/>
        </w:rPr>
        <w:t>m</w:t>
      </w:r>
      <w:r w:rsidRPr="00984CD6">
        <w:rPr>
          <w:rFonts w:ascii="Arial" w:eastAsia="Arial" w:hAnsi="Arial" w:cs="Arial"/>
          <w:spacing w:val="1"/>
          <w:sz w:val="16"/>
          <w:szCs w:val="16"/>
        </w:rPr>
        <w:t>i</w:t>
      </w:r>
      <w:r w:rsidRPr="00984CD6">
        <w:rPr>
          <w:rFonts w:ascii="Arial" w:eastAsia="Arial" w:hAnsi="Arial" w:cs="Arial"/>
          <w:spacing w:val="-1"/>
          <w:sz w:val="16"/>
          <w:szCs w:val="16"/>
        </w:rPr>
        <w:t>n</w:t>
      </w:r>
      <w:r w:rsidRPr="00984CD6">
        <w:rPr>
          <w:rFonts w:ascii="Arial" w:eastAsia="Arial" w:hAnsi="Arial" w:cs="Arial"/>
          <w:sz w:val="16"/>
          <w:szCs w:val="16"/>
        </w:rPr>
        <w:t>e</w:t>
      </w:r>
    </w:p>
    <w:p w14:paraId="1EDECC05" w14:textId="77777777" w:rsidR="00015D47" w:rsidRPr="00984CD6" w:rsidRDefault="0026255B">
      <w:pPr>
        <w:spacing w:before="40" w:after="0" w:line="239" w:lineRule="auto"/>
        <w:ind w:left="-14" w:right="72" w:firstLine="4"/>
        <w:jc w:val="center"/>
        <w:rPr>
          <w:rFonts w:ascii="Arial" w:eastAsia="Arial" w:hAnsi="Arial" w:cs="Arial"/>
          <w:sz w:val="16"/>
          <w:szCs w:val="16"/>
        </w:rPr>
      </w:pPr>
      <w:r w:rsidRPr="00984CD6">
        <w:br w:type="column"/>
      </w:r>
      <w:r w:rsidRPr="00984CD6">
        <w:rPr>
          <w:rFonts w:ascii="Arial" w:eastAsia="Arial" w:hAnsi="Arial" w:cs="Arial"/>
          <w:spacing w:val="1"/>
          <w:sz w:val="16"/>
          <w:szCs w:val="16"/>
        </w:rPr>
        <w:lastRenderedPageBreak/>
        <w:t>P</w:t>
      </w:r>
      <w:r w:rsidRPr="00984CD6">
        <w:rPr>
          <w:rFonts w:ascii="Arial" w:eastAsia="Arial" w:hAnsi="Arial" w:cs="Arial"/>
          <w:spacing w:val="-1"/>
          <w:sz w:val="16"/>
          <w:szCs w:val="16"/>
        </w:rPr>
        <w:t>os</w:t>
      </w:r>
      <w:r w:rsidRPr="00984CD6">
        <w:rPr>
          <w:rFonts w:ascii="Arial" w:eastAsia="Arial" w:hAnsi="Arial" w:cs="Arial"/>
          <w:spacing w:val="1"/>
          <w:sz w:val="16"/>
          <w:szCs w:val="16"/>
        </w:rPr>
        <w:t>s</w:t>
      </w:r>
      <w:r w:rsidRPr="00984CD6">
        <w:rPr>
          <w:rFonts w:ascii="Arial" w:eastAsia="Arial" w:hAnsi="Arial" w:cs="Arial"/>
          <w:sz w:val="16"/>
          <w:szCs w:val="16"/>
        </w:rPr>
        <w:t xml:space="preserve">ible </w:t>
      </w:r>
      <w:r w:rsidRPr="00984CD6">
        <w:rPr>
          <w:rFonts w:ascii="Arial" w:eastAsia="Arial" w:hAnsi="Arial" w:cs="Arial"/>
          <w:spacing w:val="1"/>
          <w:sz w:val="16"/>
          <w:szCs w:val="16"/>
        </w:rPr>
        <w:t>c</w:t>
      </w:r>
      <w:r w:rsidRPr="00984CD6">
        <w:rPr>
          <w:rFonts w:ascii="Arial" w:eastAsia="Arial" w:hAnsi="Arial" w:cs="Arial"/>
          <w:spacing w:val="-1"/>
          <w:sz w:val="16"/>
          <w:szCs w:val="16"/>
        </w:rPr>
        <w:t>on</w:t>
      </w:r>
      <w:r w:rsidRPr="00984CD6">
        <w:rPr>
          <w:rFonts w:ascii="Arial" w:eastAsia="Arial" w:hAnsi="Arial" w:cs="Arial"/>
          <w:spacing w:val="1"/>
          <w:sz w:val="16"/>
          <w:szCs w:val="16"/>
        </w:rPr>
        <w:t>s</w:t>
      </w:r>
      <w:r w:rsidRPr="00984CD6">
        <w:rPr>
          <w:rFonts w:ascii="Arial" w:eastAsia="Arial" w:hAnsi="Arial" w:cs="Arial"/>
          <w:spacing w:val="-1"/>
          <w:sz w:val="16"/>
          <w:szCs w:val="16"/>
        </w:rPr>
        <w:t>equent</w:t>
      </w:r>
      <w:r w:rsidRPr="00984CD6">
        <w:rPr>
          <w:rFonts w:ascii="Arial" w:eastAsia="Arial" w:hAnsi="Arial" w:cs="Arial"/>
          <w:sz w:val="16"/>
          <w:szCs w:val="16"/>
        </w:rPr>
        <w:t xml:space="preserve">ial </w:t>
      </w:r>
      <w:r w:rsidR="00E71990" w:rsidRPr="005367FC">
        <w:rPr>
          <w:rFonts w:ascii="Arial" w:eastAsia="Arial" w:hAnsi="Arial" w:cs="Arial"/>
          <w:b/>
          <w:sz w:val="16"/>
          <w:szCs w:val="16"/>
        </w:rPr>
        <w:t>Panel</w:t>
      </w:r>
      <w:r w:rsidR="00E71990">
        <w:rPr>
          <w:rFonts w:ascii="Arial" w:eastAsia="Arial" w:hAnsi="Arial" w:cs="Arial"/>
          <w:spacing w:val="-1"/>
          <w:sz w:val="16"/>
          <w:szCs w:val="16"/>
        </w:rPr>
        <w:t xml:space="preserve"> </w:t>
      </w:r>
      <w:r w:rsidRPr="00984CD6">
        <w:rPr>
          <w:rFonts w:ascii="Arial" w:eastAsia="Arial" w:hAnsi="Arial" w:cs="Arial"/>
          <w:spacing w:val="-1"/>
          <w:sz w:val="16"/>
          <w:szCs w:val="16"/>
        </w:rPr>
        <w:t>ac</w:t>
      </w:r>
      <w:r w:rsidRPr="00984CD6">
        <w:rPr>
          <w:rFonts w:ascii="Arial" w:eastAsia="Arial" w:hAnsi="Arial" w:cs="Arial"/>
          <w:spacing w:val="1"/>
          <w:sz w:val="16"/>
          <w:szCs w:val="16"/>
        </w:rPr>
        <w:t>t</w:t>
      </w:r>
      <w:r w:rsidRPr="00984CD6">
        <w:rPr>
          <w:rFonts w:ascii="Arial" w:eastAsia="Arial" w:hAnsi="Arial" w:cs="Arial"/>
          <w:sz w:val="16"/>
          <w:szCs w:val="16"/>
        </w:rPr>
        <w:t>ion</w:t>
      </w:r>
    </w:p>
    <w:p w14:paraId="6445A1DF" w14:textId="77777777" w:rsidR="00015D47" w:rsidRPr="00984CD6" w:rsidRDefault="00015D47">
      <w:pPr>
        <w:spacing w:after="0"/>
        <w:jc w:val="center"/>
        <w:sectPr w:rsidR="00015D47" w:rsidRPr="00984CD6">
          <w:type w:val="continuous"/>
          <w:pgSz w:w="11920" w:h="16860"/>
          <w:pgMar w:top="1580" w:right="1160" w:bottom="960" w:left="1420" w:header="720" w:footer="720" w:gutter="0"/>
          <w:cols w:num="3" w:space="720" w:equalWidth="0">
            <w:col w:w="4927" w:space="1238"/>
            <w:col w:w="740" w:space="1327"/>
            <w:col w:w="1108"/>
          </w:cols>
        </w:sectPr>
      </w:pPr>
    </w:p>
    <w:p w14:paraId="5E5FE1D8" w14:textId="77777777" w:rsidR="00015D47" w:rsidRPr="00984CD6" w:rsidRDefault="00015D47">
      <w:pPr>
        <w:spacing w:after="0" w:line="200" w:lineRule="exact"/>
        <w:rPr>
          <w:sz w:val="20"/>
          <w:szCs w:val="20"/>
        </w:rPr>
      </w:pPr>
    </w:p>
    <w:p w14:paraId="1F6802A6" w14:textId="77777777" w:rsidR="00015D47" w:rsidRPr="00984CD6" w:rsidRDefault="00015D47">
      <w:pPr>
        <w:spacing w:after="0" w:line="200" w:lineRule="exact"/>
        <w:rPr>
          <w:sz w:val="20"/>
          <w:szCs w:val="20"/>
        </w:rPr>
      </w:pPr>
    </w:p>
    <w:p w14:paraId="743A5259" w14:textId="77777777" w:rsidR="00015D47" w:rsidRPr="00984CD6" w:rsidRDefault="00015D47">
      <w:pPr>
        <w:spacing w:after="0" w:line="200" w:lineRule="exact"/>
        <w:rPr>
          <w:sz w:val="20"/>
          <w:szCs w:val="20"/>
        </w:rPr>
      </w:pPr>
    </w:p>
    <w:p w14:paraId="7C761B70" w14:textId="77777777" w:rsidR="00015D47" w:rsidRPr="00984CD6" w:rsidRDefault="00015D47">
      <w:pPr>
        <w:spacing w:after="0" w:line="200" w:lineRule="exact"/>
        <w:rPr>
          <w:sz w:val="20"/>
          <w:szCs w:val="20"/>
        </w:rPr>
      </w:pPr>
    </w:p>
    <w:p w14:paraId="5A07824F" w14:textId="77777777" w:rsidR="00015D47" w:rsidRPr="00984CD6" w:rsidRDefault="009D1155">
      <w:pPr>
        <w:spacing w:before="12" w:after="0" w:line="260" w:lineRule="exact"/>
        <w:rPr>
          <w:sz w:val="26"/>
          <w:szCs w:val="26"/>
        </w:rPr>
      </w:pPr>
      <w:r>
        <w:rPr>
          <w:b/>
          <w:noProof/>
          <w:lang w:val="en-GB" w:eastAsia="en-GB"/>
        </w:rPr>
        <mc:AlternateContent>
          <mc:Choice Requires="wpg">
            <w:drawing>
              <wp:anchor distT="0" distB="0" distL="114300" distR="114300" simplePos="0" relativeHeight="251681280" behindDoc="1" locked="0" layoutInCell="1" allowOverlap="1" wp14:anchorId="3850E567" wp14:editId="127D7816">
                <wp:simplePos x="0" y="0"/>
                <wp:positionH relativeFrom="page">
                  <wp:posOffset>848360</wp:posOffset>
                </wp:positionH>
                <wp:positionV relativeFrom="paragraph">
                  <wp:posOffset>111760</wp:posOffset>
                </wp:positionV>
                <wp:extent cx="909955" cy="724535"/>
                <wp:effectExtent l="10160" t="8890" r="13335" b="9525"/>
                <wp:wrapNone/>
                <wp:docPr id="23"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1336" y="-1606"/>
                          <a:chExt cx="1433" cy="1141"/>
                        </a:xfrm>
                      </wpg:grpSpPr>
                      <wps:wsp>
                        <wps:cNvPr id="24" name="Freeform 209"/>
                        <wps:cNvSpPr>
                          <a:spLocks/>
                        </wps:cNvSpPr>
                        <wps:spPr bwMode="auto">
                          <a:xfrm>
                            <a:off x="1336" y="-1606"/>
                            <a:ext cx="1433" cy="1141"/>
                          </a:xfrm>
                          <a:custGeom>
                            <a:avLst/>
                            <a:gdLst>
                              <a:gd name="T0" fmla="+- 0 1336 1336"/>
                              <a:gd name="T1" fmla="*/ T0 w 1433"/>
                              <a:gd name="T2" fmla="+- 0 -465 -1606"/>
                              <a:gd name="T3" fmla="*/ -465 h 1141"/>
                              <a:gd name="T4" fmla="+- 0 2769 1336"/>
                              <a:gd name="T5" fmla="*/ T4 w 1433"/>
                              <a:gd name="T6" fmla="+- 0 -465 -1606"/>
                              <a:gd name="T7" fmla="*/ -465 h 1141"/>
                              <a:gd name="T8" fmla="+- 0 2769 1336"/>
                              <a:gd name="T9" fmla="*/ T8 w 1433"/>
                              <a:gd name="T10" fmla="+- 0 -1606 -1606"/>
                              <a:gd name="T11" fmla="*/ -1606 h 1141"/>
                              <a:gd name="T12" fmla="+- 0 1336 1336"/>
                              <a:gd name="T13" fmla="*/ T12 w 1433"/>
                              <a:gd name="T14" fmla="+- 0 -1606 -1606"/>
                              <a:gd name="T15" fmla="*/ -1606 h 1141"/>
                              <a:gd name="T16" fmla="+- 0 1336 1336"/>
                              <a:gd name="T17" fmla="*/ T16 w 1433"/>
                              <a:gd name="T18" fmla="+- 0 -465 -1606"/>
                              <a:gd name="T19" fmla="*/ -465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FC54FEB" id="Group 208" o:spid="_x0000_s1026" style="position:absolute;margin-left:66.8pt;margin-top:8.8pt;width:71.65pt;height:57.05pt;z-index:-251635200;mso-position-horizontal-relative:page" coordorigin="1336,-1606"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">
                <v:shape id="Freeform 209" o:spid="_x0000_s1027" style="position:absolute;left:1336;top:-1606;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V4XMEA&#10;AADbAAAADwAAAGRycy9kb3ducmV2LnhtbESPQWsCMRSE70L/Q3iF3jRbKUVW49JtLfWq9tDjY/Pc&#10;rG5ewiZ1039vCoLHYWa+YVZVsr240BA6xwqeZwUI4sbpjlsF34fP6QJEiMgae8ek4I8CVOuHyQpL&#10;7Ube0WUfW5EhHEpUYGL0pZShMWQxzJwnzt7RDRZjlkMr9YBjhttezoviVVrsOC8Y9PRuqDnvf62C&#10;n01takz+hOnDfx36ceMtF0o9Paa3JYhIKd7Dt/ZWK5i/wP+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leFzBAAAA2wAAAA8AAAAAAAAAAAAAAAAAmAIAAGRycy9kb3du&#10;cmV2LnhtbFBLBQYAAAAABAAEAPUAAACGAwAAAAA=&#10;" path="m,1141r1433,l1433,,,,,1141xe" filled="f">
                  <v:path arrowok="t" o:connecttype="custom" o:connectlocs="0,-465;1433,-465;1433,-1606;0,-1606;0,-465" o:connectangles="0,0,0,0,0"/>
                </v:shape>
                <w10:wrap anchorx="page"/>
              </v:group>
            </w:pict>
          </mc:Fallback>
        </mc:AlternateContent>
      </w:r>
      <w:r>
        <w:rPr>
          <w:b/>
          <w:noProof/>
          <w:lang w:val="en-GB" w:eastAsia="en-GB"/>
        </w:rPr>
        <mc:AlternateContent>
          <mc:Choice Requires="wpg">
            <w:drawing>
              <wp:anchor distT="0" distB="0" distL="114300" distR="114300" simplePos="0" relativeHeight="251682304" behindDoc="1" locked="0" layoutInCell="1" allowOverlap="1" wp14:anchorId="7274AB65" wp14:editId="00E045DE">
                <wp:simplePos x="0" y="0"/>
                <wp:positionH relativeFrom="page">
                  <wp:posOffset>2132965</wp:posOffset>
                </wp:positionH>
                <wp:positionV relativeFrom="paragraph">
                  <wp:posOffset>121920</wp:posOffset>
                </wp:positionV>
                <wp:extent cx="909955" cy="724535"/>
                <wp:effectExtent l="8890" t="8890" r="5080" b="9525"/>
                <wp:wrapNone/>
                <wp:docPr id="21"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3359" y="-1606"/>
                          <a:chExt cx="1433" cy="1141"/>
                        </a:xfrm>
                      </wpg:grpSpPr>
                      <wps:wsp>
                        <wps:cNvPr id="22" name="Freeform 211"/>
                        <wps:cNvSpPr>
                          <a:spLocks/>
                        </wps:cNvSpPr>
                        <wps:spPr bwMode="auto">
                          <a:xfrm>
                            <a:off x="3359" y="-1606"/>
                            <a:ext cx="1433" cy="1141"/>
                          </a:xfrm>
                          <a:custGeom>
                            <a:avLst/>
                            <a:gdLst>
                              <a:gd name="T0" fmla="+- 0 3359 3359"/>
                              <a:gd name="T1" fmla="*/ T0 w 1433"/>
                              <a:gd name="T2" fmla="+- 0 -465 -1606"/>
                              <a:gd name="T3" fmla="*/ -465 h 1141"/>
                              <a:gd name="T4" fmla="+- 0 4792 3359"/>
                              <a:gd name="T5" fmla="*/ T4 w 1433"/>
                              <a:gd name="T6" fmla="+- 0 -465 -1606"/>
                              <a:gd name="T7" fmla="*/ -465 h 1141"/>
                              <a:gd name="T8" fmla="+- 0 4792 3359"/>
                              <a:gd name="T9" fmla="*/ T8 w 1433"/>
                              <a:gd name="T10" fmla="+- 0 -1606 -1606"/>
                              <a:gd name="T11" fmla="*/ -1606 h 1141"/>
                              <a:gd name="T12" fmla="+- 0 3359 3359"/>
                              <a:gd name="T13" fmla="*/ T12 w 1433"/>
                              <a:gd name="T14" fmla="+- 0 -1606 -1606"/>
                              <a:gd name="T15" fmla="*/ -1606 h 1141"/>
                              <a:gd name="T16" fmla="+- 0 3359 3359"/>
                              <a:gd name="T17" fmla="*/ T16 w 1433"/>
                              <a:gd name="T18" fmla="+- 0 -465 -1606"/>
                              <a:gd name="T19" fmla="*/ -465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E330E10" id="Group 210" o:spid="_x0000_s1026" style="position:absolute;margin-left:167.95pt;margin-top:9.6pt;width:71.65pt;height:57.05pt;z-index:-251634176;mso-position-horizontal-relative:page" coordorigin="3359,-1606"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">
                <v:shape id="Freeform 211" o:spid="_x0000_s1027" style="position:absolute;left:3359;top:-1606;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BFs8EA&#10;AADbAAAADwAAAGRycy9kb3ducmV2LnhtbESPzW7CMBCE75V4B2uReisOOVQoxSCgIHrl59DjKl7i&#10;QLy2YpeYt8eVKvU4mplvNPNlsp24Ux9axwqmkwIEce10y42C82n3NgMRIrLGzjEpeFCA5WL0MsdK&#10;u4EPdD/GRmQIhwoVmBh9JWWoDVkME+eJs3dxvcWYZd9I3eOQ4baTZVG8S4st5wWDnjaG6tvxxyr4&#10;3q7NGpO/Yvr0+1M3bL3lQqnXcVp9gIiU4n/4r/2lFZQl/H7JP0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ARbPBAAAA2wAAAA8AAAAAAAAAAAAAAAAAmAIAAGRycy9kb3du&#10;cmV2LnhtbFBLBQYAAAAABAAEAPUAAACGAwAAAAA=&#10;" path="m,1141r1433,l1433,,,,,1141xe" filled="f">
                  <v:path arrowok="t" o:connecttype="custom" o:connectlocs="0,-465;1433,-465;1433,-1606;0,-1606;0,-465" o:connectangles="0,0,0,0,0"/>
                </v:shape>
                <w10:wrap anchorx="page"/>
              </v:group>
            </w:pict>
          </mc:Fallback>
        </mc:AlternateContent>
      </w:r>
    </w:p>
    <w:p w14:paraId="6D1EFCD1" w14:textId="77777777" w:rsidR="00015D47" w:rsidRPr="00984CD6" w:rsidRDefault="00015D47">
      <w:pPr>
        <w:spacing w:after="0"/>
        <w:sectPr w:rsidR="00015D47" w:rsidRPr="00984CD6">
          <w:type w:val="continuous"/>
          <w:pgSz w:w="11920" w:h="16860"/>
          <w:pgMar w:top="1580" w:right="1160" w:bottom="960" w:left="1420" w:header="720" w:footer="720" w:gutter="0"/>
          <w:cols w:space="720"/>
        </w:sectPr>
      </w:pPr>
    </w:p>
    <w:p w14:paraId="58D5E23F" w14:textId="77777777" w:rsidR="00015D47" w:rsidRPr="00984CD6" w:rsidRDefault="005933CA">
      <w:pPr>
        <w:spacing w:before="40" w:after="0" w:line="242" w:lineRule="auto"/>
        <w:ind w:left="292" w:right="-48" w:hanging="187"/>
        <w:rPr>
          <w:rFonts w:ascii="Arial" w:eastAsia="Arial" w:hAnsi="Arial" w:cs="Arial"/>
          <w:sz w:val="16"/>
          <w:szCs w:val="16"/>
        </w:rPr>
      </w:pPr>
      <w:r>
        <w:rPr>
          <w:b/>
          <w:noProof/>
          <w:lang w:val="en-GB" w:eastAsia="en-GB"/>
        </w:rPr>
        <w:lastRenderedPageBreak/>
        <mc:AlternateContent>
          <mc:Choice Requires="wpg">
            <w:drawing>
              <wp:anchor distT="0" distB="0" distL="114300" distR="114300" simplePos="0" relativeHeight="251675136" behindDoc="1" locked="0" layoutInCell="1" allowOverlap="1" wp14:anchorId="36E51903" wp14:editId="0DFD46E2">
                <wp:simplePos x="0" y="0"/>
                <wp:positionH relativeFrom="page">
                  <wp:posOffset>1806575</wp:posOffset>
                </wp:positionH>
                <wp:positionV relativeFrom="paragraph">
                  <wp:posOffset>63500</wp:posOffset>
                </wp:positionV>
                <wp:extent cx="277495" cy="431800"/>
                <wp:effectExtent l="6350" t="34925" r="11430" b="38100"/>
                <wp:wrapNone/>
                <wp:docPr id="3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495" cy="431800"/>
                          <a:chOff x="2845" y="100"/>
                          <a:chExt cx="437" cy="680"/>
                        </a:xfrm>
                      </wpg:grpSpPr>
                      <wpg:grpSp>
                        <wpg:cNvPr id="33" name="Group 26"/>
                        <wpg:cNvGrpSpPr>
                          <a:grpSpLocks/>
                        </wpg:cNvGrpSpPr>
                        <wpg:grpSpPr bwMode="auto">
                          <a:xfrm>
                            <a:off x="2853" y="107"/>
                            <a:ext cx="422" cy="665"/>
                            <a:chOff x="2853" y="107"/>
                            <a:chExt cx="422" cy="665"/>
                          </a:xfrm>
                        </wpg:grpSpPr>
                        <wps:wsp>
                          <wps:cNvPr id="34" name="Freeform 27"/>
                          <wps:cNvSpPr>
                            <a:spLocks/>
                          </wps:cNvSpPr>
                          <wps:spPr bwMode="auto">
                            <a:xfrm>
                              <a:off x="2853" y="107"/>
                              <a:ext cx="422" cy="665"/>
                            </a:xfrm>
                            <a:custGeom>
                              <a:avLst/>
                              <a:gdLst>
                                <a:gd name="T0" fmla="+- 0 3169 2853"/>
                                <a:gd name="T1" fmla="*/ T0 w 422"/>
                                <a:gd name="T2" fmla="+- 0 107 107"/>
                                <a:gd name="T3" fmla="*/ 107 h 665"/>
                                <a:gd name="T4" fmla="+- 0 3169 2853"/>
                                <a:gd name="T5" fmla="*/ T4 w 422"/>
                                <a:gd name="T6" fmla="+- 0 273 107"/>
                                <a:gd name="T7" fmla="*/ 273 h 665"/>
                                <a:gd name="T8" fmla="+- 0 2853 2853"/>
                                <a:gd name="T9" fmla="*/ T8 w 422"/>
                                <a:gd name="T10" fmla="+- 0 273 107"/>
                                <a:gd name="T11" fmla="*/ 273 h 665"/>
                                <a:gd name="T12" fmla="+- 0 2853 2853"/>
                                <a:gd name="T13" fmla="*/ T12 w 422"/>
                                <a:gd name="T14" fmla="+- 0 606 107"/>
                                <a:gd name="T15" fmla="*/ 606 h 665"/>
                                <a:gd name="T16" fmla="+- 0 3169 2853"/>
                                <a:gd name="T17" fmla="*/ T16 w 422"/>
                                <a:gd name="T18" fmla="+- 0 606 107"/>
                                <a:gd name="T19" fmla="*/ 606 h 665"/>
                                <a:gd name="T20" fmla="+- 0 3169 2853"/>
                                <a:gd name="T21" fmla="*/ T20 w 422"/>
                                <a:gd name="T22" fmla="+- 0 772 107"/>
                                <a:gd name="T23" fmla="*/ 772 h 665"/>
                                <a:gd name="T24" fmla="+- 0 3275 2853"/>
                                <a:gd name="T25" fmla="*/ T24 w 422"/>
                                <a:gd name="T26" fmla="+- 0 440 107"/>
                                <a:gd name="T27" fmla="*/ 440 h 665"/>
                                <a:gd name="T28" fmla="+- 0 3169 2853"/>
                                <a:gd name="T29" fmla="*/ T28 w 422"/>
                                <a:gd name="T30" fmla="+- 0 107 107"/>
                                <a:gd name="T31" fmla="*/ 107 h 66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2" h="665">
                                  <a:moveTo>
                                    <a:pt x="316" y="0"/>
                                  </a:moveTo>
                                  <a:lnTo>
                                    <a:pt x="316" y="166"/>
                                  </a:lnTo>
                                  <a:lnTo>
                                    <a:pt x="0" y="166"/>
                                  </a:lnTo>
                                  <a:lnTo>
                                    <a:pt x="0" y="499"/>
                                  </a:lnTo>
                                  <a:lnTo>
                                    <a:pt x="316" y="499"/>
                                  </a:lnTo>
                                  <a:lnTo>
                                    <a:pt x="316" y="665"/>
                                  </a:lnTo>
                                  <a:lnTo>
                                    <a:pt x="422" y="333"/>
                                  </a:lnTo>
                                  <a:lnTo>
                                    <a:pt x="316" y="0"/>
                                  </a:lnTo>
                                </a:path>
                              </a:pathLst>
                            </a:custGeom>
                            <a:solidFill>
                              <a:srgbClr val="00C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24"/>
                        <wpg:cNvGrpSpPr>
                          <a:grpSpLocks/>
                        </wpg:cNvGrpSpPr>
                        <wpg:grpSpPr bwMode="auto">
                          <a:xfrm>
                            <a:off x="2853" y="107"/>
                            <a:ext cx="422" cy="665"/>
                            <a:chOff x="2853" y="107"/>
                            <a:chExt cx="422" cy="665"/>
                          </a:xfrm>
                        </wpg:grpSpPr>
                        <wps:wsp>
                          <wps:cNvPr id="36" name="Freeform 25"/>
                          <wps:cNvSpPr>
                            <a:spLocks/>
                          </wps:cNvSpPr>
                          <wps:spPr bwMode="auto">
                            <a:xfrm>
                              <a:off x="2853" y="107"/>
                              <a:ext cx="422" cy="665"/>
                            </a:xfrm>
                            <a:custGeom>
                              <a:avLst/>
                              <a:gdLst>
                                <a:gd name="T0" fmla="+- 0 3169 2853"/>
                                <a:gd name="T1" fmla="*/ T0 w 422"/>
                                <a:gd name="T2" fmla="+- 0 107 107"/>
                                <a:gd name="T3" fmla="*/ 107 h 665"/>
                                <a:gd name="T4" fmla="+- 0 3169 2853"/>
                                <a:gd name="T5" fmla="*/ T4 w 422"/>
                                <a:gd name="T6" fmla="+- 0 273 107"/>
                                <a:gd name="T7" fmla="*/ 273 h 665"/>
                                <a:gd name="T8" fmla="+- 0 2853 2853"/>
                                <a:gd name="T9" fmla="*/ T8 w 422"/>
                                <a:gd name="T10" fmla="+- 0 273 107"/>
                                <a:gd name="T11" fmla="*/ 273 h 665"/>
                                <a:gd name="T12" fmla="+- 0 2853 2853"/>
                                <a:gd name="T13" fmla="*/ T12 w 422"/>
                                <a:gd name="T14" fmla="+- 0 606 107"/>
                                <a:gd name="T15" fmla="*/ 606 h 665"/>
                                <a:gd name="T16" fmla="+- 0 3169 2853"/>
                                <a:gd name="T17" fmla="*/ T16 w 422"/>
                                <a:gd name="T18" fmla="+- 0 606 107"/>
                                <a:gd name="T19" fmla="*/ 606 h 665"/>
                                <a:gd name="T20" fmla="+- 0 3169 2853"/>
                                <a:gd name="T21" fmla="*/ T20 w 422"/>
                                <a:gd name="T22" fmla="+- 0 772 107"/>
                                <a:gd name="T23" fmla="*/ 772 h 665"/>
                                <a:gd name="T24" fmla="+- 0 3275 2853"/>
                                <a:gd name="T25" fmla="*/ T24 w 422"/>
                                <a:gd name="T26" fmla="+- 0 440 107"/>
                                <a:gd name="T27" fmla="*/ 440 h 665"/>
                                <a:gd name="T28" fmla="+- 0 3169 2853"/>
                                <a:gd name="T29" fmla="*/ T28 w 422"/>
                                <a:gd name="T30" fmla="+- 0 107 107"/>
                                <a:gd name="T31" fmla="*/ 107 h 66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2" h="665">
                                  <a:moveTo>
                                    <a:pt x="316" y="0"/>
                                  </a:moveTo>
                                  <a:lnTo>
                                    <a:pt x="316" y="166"/>
                                  </a:lnTo>
                                  <a:lnTo>
                                    <a:pt x="0" y="166"/>
                                  </a:lnTo>
                                  <a:lnTo>
                                    <a:pt x="0" y="499"/>
                                  </a:lnTo>
                                  <a:lnTo>
                                    <a:pt x="316" y="499"/>
                                  </a:lnTo>
                                  <a:lnTo>
                                    <a:pt x="316" y="665"/>
                                  </a:lnTo>
                                  <a:lnTo>
                                    <a:pt x="422" y="333"/>
                                  </a:lnTo>
                                  <a:lnTo>
                                    <a:pt x="316"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D244393" id="Group 23" o:spid="_x0000_s1026" style="position:absolute;margin-left:142.25pt;margin-top:5pt;width:21.85pt;height:34pt;z-index:-251641344;mso-position-horizontal-relative:page" coordorigin="2845,100" coordsize="437,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">
                <v:group id="Group 26" o:spid="_x0000_s1027" style="position:absolute;left:2853;top:107;width:422;height:665" coordorigin="2853,107" coordsize="422,6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27" o:spid="_x0000_s1028" style="position:absolute;left:2853;top:107;width:422;height:665;visibility:visible;mso-wrap-style:square;v-text-anchor:top" coordsize="422,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J5lcEA&#10;AADbAAAADwAAAGRycy9kb3ducmV2LnhtbESPS6vCMBSE9xf8D+EI7q6Jj+ujGkUE0dUFH+D20Bzb&#10;YnNSmqj13xtBcDnMzDfMfNnYUtyp9oVjDb2uAkGcOlNwpuF03PxOQPiAbLB0TBqe5GG5aP3MMTHu&#10;wXu6H0ImIoR9ghryEKpESp/mZNF3XUUcvYurLYYo60yaGh8RbkvZV2okLRYcF3KsaJ1Tej3crIaL&#10;kqSO65T+dpt/Pz31ttX4dta6025WMxCBmvANf9o7o2EwhPeX+AP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yeZXBAAAA2wAAAA8AAAAAAAAAAAAAAAAAmAIAAGRycy9kb3du&#10;cmV2LnhtbFBLBQYAAAAABAAEAPUAAACGAwAAAAA=&#10;" path="m316,r,166l,166,,499r316,l316,665,422,333,316,e" fillcolor="#0c9" stroked="f">
                    <v:path arrowok="t" o:connecttype="custom" o:connectlocs="316,107;316,273;0,273;0,606;316,606;316,772;422,440;316,107" o:connectangles="0,0,0,0,0,0,0,0"/>
                  </v:shape>
                </v:group>
                <v:group id="Group 24" o:spid="_x0000_s1029" style="position:absolute;left:2853;top:107;width:422;height:665" coordorigin="2853,107" coordsize="422,6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25" o:spid="_x0000_s1030" style="position:absolute;left:2853;top:107;width:422;height:665;visibility:visible;mso-wrap-style:square;v-text-anchor:top" coordsize="422,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7Wf8MA&#10;AADbAAAADwAAAGRycy9kb3ducmV2LnhtbESPUUsDMRCE34X+h7CFvohNaqXq2bSIpdA3tfoDlst6&#10;d/SyCZe1d+2vbwqCj8PMfMMs14Nv1ZG61AS2MJsaUMRlcA1XFr6/tndPoJIgO2wDk4UTJVivRjdL&#10;LFzo+ZOOe6lUhnAq0EItEgutU1mTxzQNkTh7P6HzKFl2lXYd9hnuW31vzEJ7bDgv1BjprabysP/1&#10;Fs7Uy+2jvBsmbp8fPswmDnFj7WQ8vL6AEhrkP/zX3jkL8wVcv+QfoF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7Wf8MAAADbAAAADwAAAAAAAAAAAAAAAACYAgAAZHJzL2Rv&#10;d25yZXYueG1sUEsFBgAAAAAEAAQA9QAAAIgDAAAAAA==&#10;" path="m316,r,166l,166,,499r316,l316,665,422,333,316,xe" filled="f">
                    <v:path arrowok="t" o:connecttype="custom" o:connectlocs="316,107;316,273;0,273;0,606;316,606;316,772;422,440;316,107" o:connectangles="0,0,0,0,0,0,0,0"/>
                  </v:shape>
                </v:group>
                <w10:wrap anchorx="page"/>
              </v:group>
            </w:pict>
          </mc:Fallback>
        </mc:AlternateContent>
      </w:r>
      <w:r>
        <w:rPr>
          <w:b/>
          <w:noProof/>
          <w:lang w:val="en-GB" w:eastAsia="en-GB"/>
        </w:rPr>
        <mc:AlternateContent>
          <mc:Choice Requires="wpg">
            <w:drawing>
              <wp:anchor distT="0" distB="0" distL="114300" distR="114300" simplePos="0" relativeHeight="251676160" behindDoc="1" locked="0" layoutInCell="1" allowOverlap="1" wp14:anchorId="48951349" wp14:editId="1A11A06D">
                <wp:simplePos x="0" y="0"/>
                <wp:positionH relativeFrom="page">
                  <wp:posOffset>5607050</wp:posOffset>
                </wp:positionH>
                <wp:positionV relativeFrom="paragraph">
                  <wp:posOffset>-963295</wp:posOffset>
                </wp:positionV>
                <wp:extent cx="276860" cy="432435"/>
                <wp:effectExtent l="6350" t="36830" r="12065" b="35560"/>
                <wp:wrapNone/>
                <wp:docPr id="2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860" cy="432435"/>
                          <a:chOff x="8830" y="-1517"/>
                          <a:chExt cx="436" cy="681"/>
                        </a:xfrm>
                      </wpg:grpSpPr>
                      <wpg:grpSp>
                        <wpg:cNvPr id="28" name="Group 21"/>
                        <wpg:cNvGrpSpPr>
                          <a:grpSpLocks/>
                        </wpg:cNvGrpSpPr>
                        <wpg:grpSpPr bwMode="auto">
                          <a:xfrm>
                            <a:off x="8838" y="-1510"/>
                            <a:ext cx="421" cy="666"/>
                            <a:chOff x="8838" y="-1510"/>
                            <a:chExt cx="421" cy="666"/>
                          </a:xfrm>
                        </wpg:grpSpPr>
                        <wps:wsp>
                          <wps:cNvPr id="29" name="Freeform 22"/>
                          <wps:cNvSpPr>
                            <a:spLocks/>
                          </wps:cNvSpPr>
                          <wps:spPr bwMode="auto">
                            <a:xfrm>
                              <a:off x="8838" y="-1510"/>
                              <a:ext cx="421" cy="666"/>
                            </a:xfrm>
                            <a:custGeom>
                              <a:avLst/>
                              <a:gdLst>
                                <a:gd name="T0" fmla="+- 0 9154 8838"/>
                                <a:gd name="T1" fmla="*/ T0 w 421"/>
                                <a:gd name="T2" fmla="+- 0 -1510 -1510"/>
                                <a:gd name="T3" fmla="*/ -1510 h 666"/>
                                <a:gd name="T4" fmla="+- 0 9154 8838"/>
                                <a:gd name="T5" fmla="*/ T4 w 421"/>
                                <a:gd name="T6" fmla="+- 0 -1343 -1510"/>
                                <a:gd name="T7" fmla="*/ -1343 h 666"/>
                                <a:gd name="T8" fmla="+- 0 8838 8838"/>
                                <a:gd name="T9" fmla="*/ T8 w 421"/>
                                <a:gd name="T10" fmla="+- 0 -1343 -1510"/>
                                <a:gd name="T11" fmla="*/ -1343 h 666"/>
                                <a:gd name="T12" fmla="+- 0 8838 8838"/>
                                <a:gd name="T13" fmla="*/ T12 w 421"/>
                                <a:gd name="T14" fmla="+- 0 -1010 -1510"/>
                                <a:gd name="T15" fmla="*/ -1010 h 666"/>
                                <a:gd name="T16" fmla="+- 0 9154 8838"/>
                                <a:gd name="T17" fmla="*/ T16 w 421"/>
                                <a:gd name="T18" fmla="+- 0 -1010 -1510"/>
                                <a:gd name="T19" fmla="*/ -1010 h 666"/>
                                <a:gd name="T20" fmla="+- 0 9154 8838"/>
                                <a:gd name="T21" fmla="*/ T20 w 421"/>
                                <a:gd name="T22" fmla="+- 0 -844 -1510"/>
                                <a:gd name="T23" fmla="*/ -844 h 666"/>
                                <a:gd name="T24" fmla="+- 0 9259 8838"/>
                                <a:gd name="T25" fmla="*/ T24 w 421"/>
                                <a:gd name="T26" fmla="+- 0 -1177 -1510"/>
                                <a:gd name="T27" fmla="*/ -1177 h 666"/>
                                <a:gd name="T28" fmla="+- 0 9154 8838"/>
                                <a:gd name="T29" fmla="*/ T28 w 421"/>
                                <a:gd name="T30" fmla="+- 0 -1510 -1510"/>
                                <a:gd name="T31" fmla="*/ -1510 h 66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1" h="666">
                                  <a:moveTo>
                                    <a:pt x="316" y="0"/>
                                  </a:moveTo>
                                  <a:lnTo>
                                    <a:pt x="316" y="167"/>
                                  </a:lnTo>
                                  <a:lnTo>
                                    <a:pt x="0" y="167"/>
                                  </a:lnTo>
                                  <a:lnTo>
                                    <a:pt x="0" y="500"/>
                                  </a:lnTo>
                                  <a:lnTo>
                                    <a:pt x="316" y="500"/>
                                  </a:lnTo>
                                  <a:lnTo>
                                    <a:pt x="316" y="666"/>
                                  </a:lnTo>
                                  <a:lnTo>
                                    <a:pt x="421" y="333"/>
                                  </a:lnTo>
                                  <a:lnTo>
                                    <a:pt x="316" y="0"/>
                                  </a:lnTo>
                                </a:path>
                              </a:pathLst>
                            </a:custGeom>
                            <a:solidFill>
                              <a:srgbClr val="00C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19"/>
                        <wpg:cNvGrpSpPr>
                          <a:grpSpLocks/>
                        </wpg:cNvGrpSpPr>
                        <wpg:grpSpPr bwMode="auto">
                          <a:xfrm>
                            <a:off x="8838" y="-1510"/>
                            <a:ext cx="421" cy="666"/>
                            <a:chOff x="8838" y="-1510"/>
                            <a:chExt cx="421" cy="666"/>
                          </a:xfrm>
                        </wpg:grpSpPr>
                        <wps:wsp>
                          <wps:cNvPr id="31" name="Freeform 20"/>
                          <wps:cNvSpPr>
                            <a:spLocks/>
                          </wps:cNvSpPr>
                          <wps:spPr bwMode="auto">
                            <a:xfrm>
                              <a:off x="8838" y="-1510"/>
                              <a:ext cx="421" cy="666"/>
                            </a:xfrm>
                            <a:custGeom>
                              <a:avLst/>
                              <a:gdLst>
                                <a:gd name="T0" fmla="+- 0 9154 8838"/>
                                <a:gd name="T1" fmla="*/ T0 w 421"/>
                                <a:gd name="T2" fmla="+- 0 -1510 -1510"/>
                                <a:gd name="T3" fmla="*/ -1510 h 666"/>
                                <a:gd name="T4" fmla="+- 0 9154 8838"/>
                                <a:gd name="T5" fmla="*/ T4 w 421"/>
                                <a:gd name="T6" fmla="+- 0 -1343 -1510"/>
                                <a:gd name="T7" fmla="*/ -1343 h 666"/>
                                <a:gd name="T8" fmla="+- 0 8838 8838"/>
                                <a:gd name="T9" fmla="*/ T8 w 421"/>
                                <a:gd name="T10" fmla="+- 0 -1343 -1510"/>
                                <a:gd name="T11" fmla="*/ -1343 h 666"/>
                                <a:gd name="T12" fmla="+- 0 8838 8838"/>
                                <a:gd name="T13" fmla="*/ T12 w 421"/>
                                <a:gd name="T14" fmla="+- 0 -1010 -1510"/>
                                <a:gd name="T15" fmla="*/ -1010 h 666"/>
                                <a:gd name="T16" fmla="+- 0 9154 8838"/>
                                <a:gd name="T17" fmla="*/ T16 w 421"/>
                                <a:gd name="T18" fmla="+- 0 -1010 -1510"/>
                                <a:gd name="T19" fmla="*/ -1010 h 666"/>
                                <a:gd name="T20" fmla="+- 0 9154 8838"/>
                                <a:gd name="T21" fmla="*/ T20 w 421"/>
                                <a:gd name="T22" fmla="+- 0 -844 -1510"/>
                                <a:gd name="T23" fmla="*/ -844 h 666"/>
                                <a:gd name="T24" fmla="+- 0 9259 8838"/>
                                <a:gd name="T25" fmla="*/ T24 w 421"/>
                                <a:gd name="T26" fmla="+- 0 -1177 -1510"/>
                                <a:gd name="T27" fmla="*/ -1177 h 666"/>
                                <a:gd name="T28" fmla="+- 0 9154 8838"/>
                                <a:gd name="T29" fmla="*/ T28 w 421"/>
                                <a:gd name="T30" fmla="+- 0 -1510 -1510"/>
                                <a:gd name="T31" fmla="*/ -1510 h 66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1" h="666">
                                  <a:moveTo>
                                    <a:pt x="316" y="0"/>
                                  </a:moveTo>
                                  <a:lnTo>
                                    <a:pt x="316" y="167"/>
                                  </a:lnTo>
                                  <a:lnTo>
                                    <a:pt x="0" y="167"/>
                                  </a:lnTo>
                                  <a:lnTo>
                                    <a:pt x="0" y="500"/>
                                  </a:lnTo>
                                  <a:lnTo>
                                    <a:pt x="316" y="500"/>
                                  </a:lnTo>
                                  <a:lnTo>
                                    <a:pt x="316" y="666"/>
                                  </a:lnTo>
                                  <a:lnTo>
                                    <a:pt x="421" y="333"/>
                                  </a:lnTo>
                                  <a:lnTo>
                                    <a:pt x="316"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3F516D5" id="Group 18" o:spid="_x0000_s1026" style="position:absolute;margin-left:441.5pt;margin-top:-75.85pt;width:21.8pt;height:34.05pt;z-index:-251640320;mso-position-horizontal-relative:page" coordorigin="8830,-1517" coordsize="436,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">
                <v:group id="Group 21" o:spid="_x0000_s1027" style="position:absolute;left:8838;top:-1510;width:421;height:666" coordorigin="8838,-1510" coordsize="421,6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2" o:spid="_x0000_s1028" style="position:absolute;left:8838;top:-1510;width:421;height:666;visibility:visible;mso-wrap-style:square;v-text-anchor:top" coordsize="421,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YJ+sUA&#10;AADbAAAADwAAAGRycy9kb3ducmV2LnhtbESPQWvCQBSE74L/YXlCb7qplKKpqxRBTHsoaOuht0f2&#10;mQSzb8PuM6b/vlsoeBxm5htmtRlcq3oKsfFs4HGWgSIuvW24MvD1uZsuQEVBtth6JgM/FGGzHo9W&#10;mFt/4wP1R6lUgnDM0UAt0uVax7Imh3HmO+LknX1wKEmGStuAtwR3rZ5n2bN22HBaqLGjbU3l5Xh1&#10;Bq7L95MNl9NhL/LUF932u/g4vxnzMBleX0AJDXIP/7cLa2C+hL8v6Qf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gn6xQAAANsAAAAPAAAAAAAAAAAAAAAAAJgCAABkcnMv&#10;ZG93bnJldi54bWxQSwUGAAAAAAQABAD1AAAAigMAAAAA&#10;" path="m316,r,167l,167,,500r316,l316,666,421,333,316,e" fillcolor="#0c9" stroked="f">
                    <v:path arrowok="t" o:connecttype="custom" o:connectlocs="316,-1510;316,-1343;0,-1343;0,-1010;316,-1010;316,-844;421,-1177;316,-1510" o:connectangles="0,0,0,0,0,0,0,0"/>
                  </v:shape>
                </v:group>
                <v:group id="Group 19" o:spid="_x0000_s1029" style="position:absolute;left:8838;top:-1510;width:421;height:666" coordorigin="8838,-1510" coordsize="421,6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20" o:spid="_x0000_s1030" style="position:absolute;left:8838;top:-1510;width:421;height:666;visibility:visible;mso-wrap-style:square;v-text-anchor:top" coordsize="421,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nONsQA&#10;AADbAAAADwAAAGRycy9kb3ducmV2LnhtbESPT2sCMRTE7wW/Q3gFbzWrQpWtWSmC4EGLrm2ht9fN&#10;2z+4eVmSqNtv3wiCx2FmfsMslr1pxYWcbywrGI8SEMSF1Q1XCj6P65c5CB+QNbaWScEfeVhmg6cF&#10;ptpe+UCXPFQiQtinqKAOoUul9EVNBv3IdsTRK60zGKJ0ldQOrxFuWjlJkldpsOG4UGNHq5qKU342&#10;Cr62pdWn6lvvZj/y8JE3bp7sf5UaPvfvbyAC9eERvrc3WsF0DLcv8Q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ZzjbEAAAA2wAAAA8AAAAAAAAAAAAAAAAAmAIAAGRycy9k&#10;b3ducmV2LnhtbFBLBQYAAAAABAAEAPUAAACJAwAAAAA=&#10;" path="m316,r,167l,167,,500r316,l316,666,421,333,316,xe" filled="f">
                    <v:path arrowok="t" o:connecttype="custom" o:connectlocs="316,-1510;316,-1343;0,-1343;0,-1010;316,-1010;316,-844;421,-1177;316,-1510" o:connectangles="0,0,0,0,0,0,0,0"/>
                  </v:shape>
                </v:group>
                <w10:wrap anchorx="page"/>
              </v:group>
            </w:pict>
          </mc:Fallback>
        </mc:AlternateContent>
      </w:r>
      <w:r w:rsidR="0026255B" w:rsidRPr="005367FC">
        <w:rPr>
          <w:rFonts w:ascii="Arial" w:eastAsia="Arial" w:hAnsi="Arial" w:cs="Arial"/>
          <w:b/>
          <w:spacing w:val="-1"/>
          <w:sz w:val="16"/>
          <w:szCs w:val="16"/>
        </w:rPr>
        <w:t>U</w:t>
      </w:r>
      <w:r w:rsidR="0026255B" w:rsidRPr="005367FC">
        <w:rPr>
          <w:rFonts w:ascii="Arial" w:eastAsia="Arial" w:hAnsi="Arial" w:cs="Arial"/>
          <w:b/>
          <w:spacing w:val="1"/>
          <w:sz w:val="16"/>
          <w:szCs w:val="16"/>
        </w:rPr>
        <w:t>s</w:t>
      </w:r>
      <w:r w:rsidR="0026255B" w:rsidRPr="005367FC">
        <w:rPr>
          <w:rFonts w:ascii="Arial" w:eastAsia="Arial" w:hAnsi="Arial" w:cs="Arial"/>
          <w:b/>
          <w:spacing w:val="-1"/>
          <w:sz w:val="16"/>
          <w:szCs w:val="16"/>
        </w:rPr>
        <w:t>e</w:t>
      </w:r>
      <w:r w:rsidR="0026255B" w:rsidRPr="005367FC">
        <w:rPr>
          <w:rFonts w:ascii="Arial" w:eastAsia="Arial" w:hAnsi="Arial" w:cs="Arial"/>
          <w:b/>
          <w:sz w:val="16"/>
          <w:szCs w:val="16"/>
        </w:rPr>
        <w:t xml:space="preserve">r </w:t>
      </w:r>
      <w:r w:rsidR="0026255B" w:rsidRPr="00984CD6">
        <w:rPr>
          <w:rFonts w:ascii="Arial" w:eastAsia="Arial" w:hAnsi="Arial" w:cs="Arial"/>
          <w:spacing w:val="-1"/>
          <w:sz w:val="16"/>
          <w:szCs w:val="16"/>
        </w:rPr>
        <w:t>ha</w:t>
      </w:r>
      <w:r w:rsidR="0026255B" w:rsidRPr="00984CD6">
        <w:rPr>
          <w:rFonts w:ascii="Arial" w:eastAsia="Arial" w:hAnsi="Arial" w:cs="Arial"/>
          <w:sz w:val="16"/>
          <w:szCs w:val="16"/>
        </w:rPr>
        <w:t xml:space="preserve">s </w:t>
      </w:r>
      <w:r w:rsidR="0026255B" w:rsidRPr="00984CD6">
        <w:rPr>
          <w:rFonts w:ascii="Arial" w:eastAsia="Arial" w:hAnsi="Arial" w:cs="Arial"/>
          <w:spacing w:val="-2"/>
          <w:sz w:val="16"/>
          <w:szCs w:val="16"/>
        </w:rPr>
        <w:t>i</w:t>
      </w:r>
      <w:r w:rsidR="0026255B" w:rsidRPr="00984CD6">
        <w:rPr>
          <w:rFonts w:ascii="Arial" w:eastAsia="Arial" w:hAnsi="Arial" w:cs="Arial"/>
          <w:spacing w:val="1"/>
          <w:sz w:val="16"/>
          <w:szCs w:val="16"/>
        </w:rPr>
        <w:t>ss</w:t>
      </w:r>
      <w:r w:rsidR="0026255B" w:rsidRPr="00984CD6">
        <w:rPr>
          <w:rFonts w:ascii="Arial" w:eastAsia="Arial" w:hAnsi="Arial" w:cs="Arial"/>
          <w:spacing w:val="-1"/>
          <w:sz w:val="16"/>
          <w:szCs w:val="16"/>
        </w:rPr>
        <w:t>u</w:t>
      </w:r>
      <w:r w:rsidR="0026255B" w:rsidRPr="00984CD6">
        <w:rPr>
          <w:rFonts w:ascii="Arial" w:eastAsia="Arial" w:hAnsi="Arial" w:cs="Arial"/>
          <w:sz w:val="16"/>
          <w:szCs w:val="16"/>
        </w:rPr>
        <w:t xml:space="preserve">e </w:t>
      </w:r>
      <w:r w:rsidR="0026255B" w:rsidRPr="00984CD6">
        <w:rPr>
          <w:rFonts w:ascii="Arial" w:eastAsia="Arial" w:hAnsi="Arial" w:cs="Arial"/>
          <w:spacing w:val="-3"/>
          <w:sz w:val="16"/>
          <w:szCs w:val="16"/>
        </w:rPr>
        <w:t>w</w:t>
      </w:r>
      <w:r w:rsidR="0026255B" w:rsidRPr="00984CD6">
        <w:rPr>
          <w:rFonts w:ascii="Arial" w:eastAsia="Arial" w:hAnsi="Arial" w:cs="Arial"/>
          <w:sz w:val="16"/>
          <w:szCs w:val="16"/>
        </w:rPr>
        <w:t>i</w:t>
      </w:r>
      <w:r w:rsidR="0026255B" w:rsidRPr="00984CD6">
        <w:rPr>
          <w:rFonts w:ascii="Arial" w:eastAsia="Arial" w:hAnsi="Arial" w:cs="Arial"/>
          <w:spacing w:val="1"/>
          <w:sz w:val="16"/>
          <w:szCs w:val="16"/>
        </w:rPr>
        <w:t>t</w:t>
      </w:r>
      <w:r w:rsidR="0026255B" w:rsidRPr="00984CD6">
        <w:rPr>
          <w:rFonts w:ascii="Arial" w:eastAsia="Arial" w:hAnsi="Arial" w:cs="Arial"/>
          <w:sz w:val="16"/>
          <w:szCs w:val="16"/>
        </w:rPr>
        <w:t xml:space="preserve">h </w:t>
      </w:r>
      <w:r w:rsidR="0026255B" w:rsidRPr="005367FC">
        <w:rPr>
          <w:rFonts w:ascii="Arial" w:eastAsia="Arial" w:hAnsi="Arial" w:cs="Arial"/>
          <w:b/>
          <w:spacing w:val="-1"/>
          <w:sz w:val="16"/>
          <w:szCs w:val="16"/>
        </w:rPr>
        <w:t>DN</w:t>
      </w:r>
      <w:r w:rsidR="0026255B" w:rsidRPr="005367FC">
        <w:rPr>
          <w:rFonts w:ascii="Arial" w:eastAsia="Arial" w:hAnsi="Arial" w:cs="Arial"/>
          <w:b/>
          <w:sz w:val="16"/>
          <w:szCs w:val="16"/>
        </w:rPr>
        <w:t>O</w:t>
      </w:r>
      <w:r w:rsidR="0026255B" w:rsidRPr="00984CD6">
        <w:rPr>
          <w:rFonts w:ascii="Arial" w:eastAsia="Arial" w:hAnsi="Arial" w:cs="Arial"/>
          <w:sz w:val="16"/>
          <w:szCs w:val="16"/>
        </w:rPr>
        <w:t xml:space="preserve"> </w:t>
      </w:r>
      <w:r w:rsidR="0026255B" w:rsidRPr="00984CD6">
        <w:rPr>
          <w:rFonts w:ascii="Arial" w:eastAsia="Arial" w:hAnsi="Arial" w:cs="Arial"/>
          <w:spacing w:val="1"/>
          <w:sz w:val="16"/>
          <w:szCs w:val="16"/>
        </w:rPr>
        <w:t>St</w:t>
      </w:r>
      <w:r w:rsidR="0026255B" w:rsidRPr="00984CD6">
        <w:rPr>
          <w:rFonts w:ascii="Arial" w:eastAsia="Arial" w:hAnsi="Arial" w:cs="Arial"/>
          <w:spacing w:val="-1"/>
          <w:sz w:val="16"/>
          <w:szCs w:val="16"/>
        </w:rPr>
        <w:t>andar</w:t>
      </w:r>
      <w:r w:rsidR="0026255B" w:rsidRPr="00984CD6">
        <w:rPr>
          <w:rFonts w:ascii="Arial" w:eastAsia="Arial" w:hAnsi="Arial" w:cs="Arial"/>
          <w:sz w:val="16"/>
          <w:szCs w:val="16"/>
        </w:rPr>
        <w:t>d</w:t>
      </w:r>
    </w:p>
    <w:p w14:paraId="2055828D" w14:textId="77777777" w:rsidR="00015D47" w:rsidRPr="00984CD6" w:rsidRDefault="0026255B">
      <w:pPr>
        <w:spacing w:before="40" w:after="0" w:line="242" w:lineRule="auto"/>
        <w:ind w:left="-14" w:right="6098" w:hanging="2"/>
        <w:jc w:val="center"/>
        <w:rPr>
          <w:rFonts w:ascii="Arial" w:eastAsia="Arial" w:hAnsi="Arial" w:cs="Arial"/>
          <w:sz w:val="16"/>
          <w:szCs w:val="16"/>
        </w:rPr>
      </w:pPr>
      <w:r w:rsidRPr="00984CD6">
        <w:br w:type="column"/>
      </w:r>
      <w:r w:rsidRPr="005367FC">
        <w:rPr>
          <w:rFonts w:ascii="Arial" w:eastAsia="Arial" w:hAnsi="Arial" w:cs="Arial"/>
          <w:b/>
          <w:spacing w:val="-1"/>
          <w:sz w:val="16"/>
          <w:szCs w:val="16"/>
        </w:rPr>
        <w:lastRenderedPageBreak/>
        <w:t>U</w:t>
      </w:r>
      <w:r w:rsidRPr="005367FC">
        <w:rPr>
          <w:rFonts w:ascii="Arial" w:eastAsia="Arial" w:hAnsi="Arial" w:cs="Arial"/>
          <w:b/>
          <w:spacing w:val="1"/>
          <w:sz w:val="16"/>
          <w:szCs w:val="16"/>
        </w:rPr>
        <w:t>s</w:t>
      </w:r>
      <w:r w:rsidRPr="005367FC">
        <w:rPr>
          <w:rFonts w:ascii="Arial" w:eastAsia="Arial" w:hAnsi="Arial" w:cs="Arial"/>
          <w:b/>
          <w:spacing w:val="-1"/>
          <w:sz w:val="16"/>
          <w:szCs w:val="16"/>
        </w:rPr>
        <w:t>e</w:t>
      </w:r>
      <w:r w:rsidRPr="005367FC">
        <w:rPr>
          <w:rFonts w:ascii="Arial" w:eastAsia="Arial" w:hAnsi="Arial" w:cs="Arial"/>
          <w:b/>
          <w:sz w:val="16"/>
          <w:szCs w:val="16"/>
        </w:rPr>
        <w:t>r</w:t>
      </w:r>
      <w:r w:rsidRPr="00984CD6">
        <w:rPr>
          <w:rFonts w:ascii="Arial" w:eastAsia="Arial" w:hAnsi="Arial" w:cs="Arial"/>
          <w:sz w:val="16"/>
          <w:szCs w:val="16"/>
        </w:rPr>
        <w:t xml:space="preserve"> </w:t>
      </w:r>
      <w:r w:rsidRPr="00984CD6">
        <w:rPr>
          <w:rFonts w:ascii="Arial" w:eastAsia="Arial" w:hAnsi="Arial" w:cs="Arial"/>
          <w:spacing w:val="-1"/>
          <w:sz w:val="16"/>
          <w:szCs w:val="16"/>
        </w:rPr>
        <w:t>e</w:t>
      </w:r>
      <w:r w:rsidRPr="00984CD6">
        <w:rPr>
          <w:rFonts w:ascii="Arial" w:eastAsia="Arial" w:hAnsi="Arial" w:cs="Arial"/>
          <w:spacing w:val="-4"/>
          <w:sz w:val="16"/>
          <w:szCs w:val="16"/>
        </w:rPr>
        <w:t>x</w:t>
      </w:r>
      <w:r w:rsidRPr="00984CD6">
        <w:rPr>
          <w:rFonts w:ascii="Arial" w:eastAsia="Arial" w:hAnsi="Arial" w:cs="Arial"/>
          <w:spacing w:val="-1"/>
          <w:sz w:val="16"/>
          <w:szCs w:val="16"/>
        </w:rPr>
        <w:t>hau</w:t>
      </w:r>
      <w:r w:rsidRPr="00984CD6">
        <w:rPr>
          <w:rFonts w:ascii="Arial" w:eastAsia="Arial" w:hAnsi="Arial" w:cs="Arial"/>
          <w:spacing w:val="1"/>
          <w:sz w:val="16"/>
          <w:szCs w:val="16"/>
        </w:rPr>
        <w:t>st</w:t>
      </w:r>
      <w:r w:rsidRPr="00984CD6">
        <w:rPr>
          <w:rFonts w:ascii="Arial" w:eastAsia="Arial" w:hAnsi="Arial" w:cs="Arial"/>
          <w:sz w:val="16"/>
          <w:szCs w:val="16"/>
        </w:rPr>
        <w:t xml:space="preserve">s </w:t>
      </w:r>
      <w:r w:rsidRPr="00984CD6">
        <w:rPr>
          <w:rFonts w:ascii="Arial" w:eastAsia="Arial" w:hAnsi="Arial" w:cs="Arial"/>
          <w:spacing w:val="-1"/>
          <w:sz w:val="16"/>
          <w:szCs w:val="16"/>
        </w:rPr>
        <w:t>d</w:t>
      </w:r>
      <w:r w:rsidRPr="00984CD6">
        <w:rPr>
          <w:rFonts w:ascii="Arial" w:eastAsia="Arial" w:hAnsi="Arial" w:cs="Arial"/>
          <w:sz w:val="16"/>
          <w:szCs w:val="16"/>
        </w:rPr>
        <w:t>i</w:t>
      </w:r>
      <w:r w:rsidRPr="00984CD6">
        <w:rPr>
          <w:rFonts w:ascii="Arial" w:eastAsia="Arial" w:hAnsi="Arial" w:cs="Arial"/>
          <w:spacing w:val="1"/>
          <w:sz w:val="16"/>
          <w:szCs w:val="16"/>
        </w:rPr>
        <w:t>sc</w:t>
      </w:r>
      <w:r w:rsidRPr="00984CD6">
        <w:rPr>
          <w:rFonts w:ascii="Arial" w:eastAsia="Arial" w:hAnsi="Arial" w:cs="Arial"/>
          <w:spacing w:val="-3"/>
          <w:sz w:val="16"/>
          <w:szCs w:val="16"/>
        </w:rPr>
        <w:t>u</w:t>
      </w:r>
      <w:r w:rsidRPr="00984CD6">
        <w:rPr>
          <w:rFonts w:ascii="Arial" w:eastAsia="Arial" w:hAnsi="Arial" w:cs="Arial"/>
          <w:spacing w:val="-1"/>
          <w:sz w:val="16"/>
          <w:szCs w:val="16"/>
        </w:rPr>
        <w:t>s</w:t>
      </w:r>
      <w:r w:rsidRPr="00984CD6">
        <w:rPr>
          <w:rFonts w:ascii="Arial" w:eastAsia="Arial" w:hAnsi="Arial" w:cs="Arial"/>
          <w:spacing w:val="1"/>
          <w:sz w:val="16"/>
          <w:szCs w:val="16"/>
        </w:rPr>
        <w:t>s</w:t>
      </w:r>
      <w:r w:rsidRPr="00984CD6">
        <w:rPr>
          <w:rFonts w:ascii="Arial" w:eastAsia="Arial" w:hAnsi="Arial" w:cs="Arial"/>
          <w:sz w:val="16"/>
          <w:szCs w:val="16"/>
        </w:rPr>
        <w:t xml:space="preserve">ion </w:t>
      </w:r>
      <w:r w:rsidRPr="00984CD6">
        <w:rPr>
          <w:rFonts w:ascii="Arial" w:eastAsia="Arial" w:hAnsi="Arial" w:cs="Arial"/>
          <w:spacing w:val="-3"/>
          <w:sz w:val="16"/>
          <w:szCs w:val="16"/>
        </w:rPr>
        <w:t>w</w:t>
      </w:r>
      <w:r w:rsidRPr="00984CD6">
        <w:rPr>
          <w:rFonts w:ascii="Arial" w:eastAsia="Arial" w:hAnsi="Arial" w:cs="Arial"/>
          <w:sz w:val="16"/>
          <w:szCs w:val="16"/>
        </w:rPr>
        <w:t>i</w:t>
      </w:r>
      <w:r w:rsidRPr="00984CD6">
        <w:rPr>
          <w:rFonts w:ascii="Arial" w:eastAsia="Arial" w:hAnsi="Arial" w:cs="Arial"/>
          <w:spacing w:val="1"/>
          <w:sz w:val="16"/>
          <w:szCs w:val="16"/>
        </w:rPr>
        <w:t>t</w:t>
      </w:r>
      <w:r w:rsidRPr="00984CD6">
        <w:rPr>
          <w:rFonts w:ascii="Arial" w:eastAsia="Arial" w:hAnsi="Arial" w:cs="Arial"/>
          <w:sz w:val="16"/>
          <w:szCs w:val="16"/>
        </w:rPr>
        <w:t xml:space="preserve">h </w:t>
      </w:r>
      <w:r w:rsidRPr="005367FC">
        <w:rPr>
          <w:rFonts w:ascii="Arial" w:eastAsia="Arial" w:hAnsi="Arial" w:cs="Arial"/>
          <w:b/>
          <w:spacing w:val="-1"/>
          <w:sz w:val="16"/>
          <w:szCs w:val="16"/>
        </w:rPr>
        <w:t>DNO</w:t>
      </w:r>
    </w:p>
    <w:p w14:paraId="0B7E11C6" w14:textId="77777777" w:rsidR="00015D47" w:rsidRPr="00984CD6" w:rsidRDefault="00015D47">
      <w:pPr>
        <w:spacing w:after="0"/>
        <w:jc w:val="center"/>
        <w:sectPr w:rsidR="00015D47" w:rsidRPr="00984CD6">
          <w:type w:val="continuous"/>
          <w:pgSz w:w="11920" w:h="16860"/>
          <w:pgMar w:top="1580" w:right="1160" w:bottom="960" w:left="1420" w:header="720" w:footer="720" w:gutter="0"/>
          <w:cols w:num="2" w:space="720" w:equalWidth="0">
            <w:col w:w="1165" w:space="953"/>
            <w:col w:w="7222"/>
          </w:cols>
        </w:sectPr>
      </w:pPr>
    </w:p>
    <w:p w14:paraId="7E7C9565" w14:textId="77777777" w:rsidR="00015D47" w:rsidRPr="00984CD6" w:rsidRDefault="00015D47">
      <w:pPr>
        <w:spacing w:before="2" w:after="0" w:line="170" w:lineRule="exact"/>
        <w:rPr>
          <w:sz w:val="17"/>
          <w:szCs w:val="17"/>
        </w:rPr>
      </w:pPr>
    </w:p>
    <w:p w14:paraId="0C7C33F0" w14:textId="77777777" w:rsidR="00015D47" w:rsidRPr="00984CD6" w:rsidRDefault="00015D47">
      <w:pPr>
        <w:spacing w:after="0" w:line="200" w:lineRule="exact"/>
        <w:rPr>
          <w:sz w:val="20"/>
          <w:szCs w:val="20"/>
        </w:rPr>
      </w:pPr>
    </w:p>
    <w:p w14:paraId="13E1356A" w14:textId="77777777" w:rsidR="00015D47" w:rsidRPr="00984CD6" w:rsidRDefault="00015D47">
      <w:pPr>
        <w:spacing w:after="0" w:line="200" w:lineRule="exact"/>
        <w:rPr>
          <w:sz w:val="20"/>
          <w:szCs w:val="20"/>
        </w:rPr>
      </w:pPr>
    </w:p>
    <w:p w14:paraId="41CAD1F7" w14:textId="77777777" w:rsidR="00015D47" w:rsidRPr="00984CD6" w:rsidRDefault="00015D47">
      <w:pPr>
        <w:spacing w:after="0" w:line="200" w:lineRule="exact"/>
        <w:rPr>
          <w:sz w:val="20"/>
          <w:szCs w:val="20"/>
        </w:rPr>
      </w:pPr>
    </w:p>
    <w:p w14:paraId="1CE5BBE3" w14:textId="77777777" w:rsidR="00015D47" w:rsidRPr="00984CD6" w:rsidRDefault="005933CA">
      <w:pPr>
        <w:spacing w:after="0" w:line="200" w:lineRule="exact"/>
        <w:rPr>
          <w:sz w:val="20"/>
          <w:szCs w:val="20"/>
        </w:rPr>
      </w:pPr>
      <w:r>
        <w:rPr>
          <w:noProof/>
          <w:lang w:val="en-GB" w:eastAsia="en-GB"/>
        </w:rPr>
        <mc:AlternateContent>
          <mc:Choice Requires="wpg">
            <w:drawing>
              <wp:anchor distT="0" distB="0" distL="114300" distR="114300" simplePos="0" relativeHeight="251671040" behindDoc="1" locked="0" layoutInCell="1" allowOverlap="1" wp14:anchorId="31444553" wp14:editId="23243ED2">
                <wp:simplePos x="0" y="0"/>
                <wp:positionH relativeFrom="page">
                  <wp:posOffset>3256915</wp:posOffset>
                </wp:positionH>
                <wp:positionV relativeFrom="paragraph">
                  <wp:posOffset>103505</wp:posOffset>
                </wp:positionV>
                <wp:extent cx="909955" cy="724535"/>
                <wp:effectExtent l="8890" t="13335" r="5080" b="5080"/>
                <wp:wrapNone/>
                <wp:docPr id="2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5129" y="-2019"/>
                          <a:chExt cx="1433" cy="1141"/>
                        </a:xfrm>
                      </wpg:grpSpPr>
                      <wps:wsp>
                        <wps:cNvPr id="26" name="Freeform 5"/>
                        <wps:cNvSpPr>
                          <a:spLocks/>
                        </wps:cNvSpPr>
                        <wps:spPr bwMode="auto">
                          <a:xfrm>
                            <a:off x="5129" y="-2019"/>
                            <a:ext cx="1433" cy="1141"/>
                          </a:xfrm>
                          <a:custGeom>
                            <a:avLst/>
                            <a:gdLst>
                              <a:gd name="T0" fmla="+- 0 5129 5129"/>
                              <a:gd name="T1" fmla="*/ T0 w 1433"/>
                              <a:gd name="T2" fmla="+- 0 -878 -2019"/>
                              <a:gd name="T3" fmla="*/ -878 h 1141"/>
                              <a:gd name="T4" fmla="+- 0 6562 5129"/>
                              <a:gd name="T5" fmla="*/ T4 w 1433"/>
                              <a:gd name="T6" fmla="+- 0 -878 -2019"/>
                              <a:gd name="T7" fmla="*/ -878 h 1141"/>
                              <a:gd name="T8" fmla="+- 0 6562 5129"/>
                              <a:gd name="T9" fmla="*/ T8 w 1433"/>
                              <a:gd name="T10" fmla="+- 0 -2019 -2019"/>
                              <a:gd name="T11" fmla="*/ -2019 h 1141"/>
                              <a:gd name="T12" fmla="+- 0 5129 5129"/>
                              <a:gd name="T13" fmla="*/ T12 w 1433"/>
                              <a:gd name="T14" fmla="+- 0 -2019 -2019"/>
                              <a:gd name="T15" fmla="*/ -2019 h 1141"/>
                              <a:gd name="T16" fmla="+- 0 5129 5129"/>
                              <a:gd name="T17" fmla="*/ T16 w 1433"/>
                              <a:gd name="T18" fmla="+- 0 -878 -2019"/>
                              <a:gd name="T19" fmla="*/ -878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47C2BFF" id="Group 4" o:spid="_x0000_s1026" style="position:absolute;margin-left:256.45pt;margin-top:8.15pt;width:71.65pt;height:57.05pt;z-index:-251645440;mso-position-horizontal-relative:page" coordorigin="5129,-2019"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">
                <v:shape id="Freeform 5" o:spid="_x0000_s1027" style="position:absolute;left:5129;top:-2019;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9Gb4A&#10;AADbAAAADwAAAGRycy9kb3ducmV2LnhtbESPwQrCMBBE74L/EFbwpqkeRKpRRBQ8iGD14HFt1rbY&#10;bEoStf69EQSPw8y8YebL1tTiSc5XlhWMhgkI4tzqigsF59N2MAXhA7LG2jIpeJOH5aLbmWOq7YuP&#10;9MxCISKEfYoKyhCaVEqfl2TQD21DHL2bdQZDlK6Q2uErwk0tx0kykQYrjgslNrQuKb9nD6OgPbOh&#10;0SU7Xk9u+thvDr7Wd69Uv9euZiACteEf/rV3WsF4At8v8QfIx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IVPRm+AAAA2wAAAA8AAAAAAAAAAAAAAAAAmAIAAGRycy9kb3ducmV2&#10;LnhtbFBLBQYAAAAABAAEAPUAAACDAwAAAAA=&#10;" path="m,1141r1433,l1433,,,,,1141xe" filled="f">
                  <v:stroke dashstyle="dash"/>
                  <v:path arrowok="t" o:connecttype="custom" o:connectlocs="0,-878;1433,-878;1433,-2019;0,-2019;0,-878" o:connectangles="0,0,0,0,0"/>
                </v:shape>
                <w10:wrap anchorx="page"/>
              </v:group>
            </w:pict>
          </mc:Fallback>
        </mc:AlternateContent>
      </w:r>
    </w:p>
    <w:p w14:paraId="3465AE0F" w14:textId="77777777" w:rsidR="00015D47" w:rsidRPr="00984CD6" w:rsidRDefault="00015D47">
      <w:pPr>
        <w:spacing w:after="0"/>
        <w:sectPr w:rsidR="00015D47" w:rsidRPr="00984CD6">
          <w:type w:val="continuous"/>
          <w:pgSz w:w="11920" w:h="16860"/>
          <w:pgMar w:top="1580" w:right="1160" w:bottom="960" w:left="1420" w:header="720" w:footer="720" w:gutter="0"/>
          <w:cols w:space="720"/>
        </w:sectPr>
      </w:pPr>
    </w:p>
    <w:p w14:paraId="3BD350F0" w14:textId="77777777" w:rsidR="00015D47" w:rsidRPr="00984CD6" w:rsidRDefault="005933CA">
      <w:pPr>
        <w:spacing w:before="40" w:after="0" w:line="240" w:lineRule="auto"/>
        <w:ind w:left="3902" w:right="-34" w:hanging="7"/>
        <w:jc w:val="center"/>
        <w:rPr>
          <w:rFonts w:ascii="Arial" w:eastAsia="Arial" w:hAnsi="Arial" w:cs="Arial"/>
          <w:sz w:val="16"/>
          <w:szCs w:val="16"/>
        </w:rPr>
      </w:pPr>
      <w:r>
        <w:rPr>
          <w:b/>
          <w:noProof/>
          <w:lang w:val="en-GB" w:eastAsia="en-GB"/>
        </w:rPr>
        <w:lastRenderedPageBreak/>
        <mc:AlternateContent>
          <mc:Choice Requires="wpg">
            <w:drawing>
              <wp:anchor distT="0" distB="0" distL="114300" distR="114300" simplePos="0" relativeHeight="251683328" behindDoc="1" locked="0" layoutInCell="1" allowOverlap="1" wp14:anchorId="408AC492" wp14:editId="26A3FD6B">
                <wp:simplePos x="0" y="0"/>
                <wp:positionH relativeFrom="page">
                  <wp:posOffset>4594860</wp:posOffset>
                </wp:positionH>
                <wp:positionV relativeFrom="paragraph">
                  <wp:posOffset>-23495</wp:posOffset>
                </wp:positionV>
                <wp:extent cx="909955" cy="724535"/>
                <wp:effectExtent l="13335" t="5080" r="10160" b="13335"/>
                <wp:wrapNone/>
                <wp:docPr id="19"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955" cy="724535"/>
                          <a:chOff x="7236" y="-37"/>
                          <a:chExt cx="1433" cy="1141"/>
                        </a:xfrm>
                      </wpg:grpSpPr>
                      <wps:wsp>
                        <wps:cNvPr id="20" name="Freeform 213"/>
                        <wps:cNvSpPr>
                          <a:spLocks/>
                        </wps:cNvSpPr>
                        <wps:spPr bwMode="auto">
                          <a:xfrm>
                            <a:off x="7236" y="-37"/>
                            <a:ext cx="1433" cy="1141"/>
                          </a:xfrm>
                          <a:custGeom>
                            <a:avLst/>
                            <a:gdLst>
                              <a:gd name="T0" fmla="+- 0 7236 7236"/>
                              <a:gd name="T1" fmla="*/ T0 w 1433"/>
                              <a:gd name="T2" fmla="+- 0 1104 -37"/>
                              <a:gd name="T3" fmla="*/ 1104 h 1141"/>
                              <a:gd name="T4" fmla="+- 0 8669 7236"/>
                              <a:gd name="T5" fmla="*/ T4 w 1433"/>
                              <a:gd name="T6" fmla="+- 0 1104 -37"/>
                              <a:gd name="T7" fmla="*/ 1104 h 1141"/>
                              <a:gd name="T8" fmla="+- 0 8669 7236"/>
                              <a:gd name="T9" fmla="*/ T8 w 1433"/>
                              <a:gd name="T10" fmla="+- 0 -37 -37"/>
                              <a:gd name="T11" fmla="*/ -37 h 1141"/>
                              <a:gd name="T12" fmla="+- 0 7236 7236"/>
                              <a:gd name="T13" fmla="*/ T12 w 1433"/>
                              <a:gd name="T14" fmla="+- 0 -37 -37"/>
                              <a:gd name="T15" fmla="*/ -37 h 1141"/>
                              <a:gd name="T16" fmla="+- 0 7236 7236"/>
                              <a:gd name="T17" fmla="*/ T16 w 1433"/>
                              <a:gd name="T18" fmla="+- 0 1104 -37"/>
                              <a:gd name="T19" fmla="*/ 1104 h 1141"/>
                            </a:gdLst>
                            <a:ahLst/>
                            <a:cxnLst>
                              <a:cxn ang="0">
                                <a:pos x="T1" y="T3"/>
                              </a:cxn>
                              <a:cxn ang="0">
                                <a:pos x="T5" y="T7"/>
                              </a:cxn>
                              <a:cxn ang="0">
                                <a:pos x="T9" y="T11"/>
                              </a:cxn>
                              <a:cxn ang="0">
                                <a:pos x="T13" y="T15"/>
                              </a:cxn>
                              <a:cxn ang="0">
                                <a:pos x="T17" y="T19"/>
                              </a:cxn>
                            </a:cxnLst>
                            <a:rect l="0" t="0" r="r" b="b"/>
                            <a:pathLst>
                              <a:path w="1433" h="1141">
                                <a:moveTo>
                                  <a:pt x="0" y="1141"/>
                                </a:moveTo>
                                <a:lnTo>
                                  <a:pt x="1433" y="1141"/>
                                </a:lnTo>
                                <a:lnTo>
                                  <a:pt x="1433" y="0"/>
                                </a:lnTo>
                                <a:lnTo>
                                  <a:pt x="0" y="0"/>
                                </a:lnTo>
                                <a:lnTo>
                                  <a:pt x="0" y="1141"/>
                                </a:lnTo>
                                <a:close/>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8C44553" id="Group 212" o:spid="_x0000_s1026" style="position:absolute;margin-left:361.8pt;margin-top:-1.85pt;width:71.65pt;height:57.05pt;z-index:-251633152;mso-position-horizontal-relative:page" coordorigin="7236,-37" coordsize="1433,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">
                <v:shape id="Freeform 213" o:spid="_x0000_s1027" style="position:absolute;left:7236;top:-37;width:1433;height:1141;visibility:visible;mso-wrap-style:square;v-text-anchor:top" coordsize="1433,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AA9rwA&#10;AADbAAAADwAAAGRycy9kb3ducmV2LnhtbERPvQrCMBDeBd8hnOCmqQ4itVFEFBxEsDo4ns3ZFptL&#10;SaLWtzeD4Pjx/WerzjTiRc7XlhVMxgkI4sLqmksFl/NuNAfhA7LGxjIp+JCH1bLfyzDV9s0neuWh&#10;FDGEfYoKqhDaVEpfVGTQj21LHLm7dQZDhK6U2uE7hptGTpNkJg3WHBsqbGlTUfHIn0ZBd2FDk2t+&#10;up3d/HnYHn2jH16p4aBbL0AE6sJf/HPvtYJpXB+/xB8gl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ysAD2vAAAANsAAAAPAAAAAAAAAAAAAAAAAJgCAABkcnMvZG93bnJldi54&#10;bWxQSwUGAAAAAAQABAD1AAAAgQMAAAAA&#10;" path="m,1141r1433,l1433,,,,,1141xe" filled="f">
                  <v:stroke dashstyle="dash"/>
                  <v:path arrowok="t" o:connecttype="custom" o:connectlocs="0,1104;1433,1104;1433,-37;0,-37;0,1104" o:connectangles="0,0,0,0,0"/>
                </v:shape>
                <w10:wrap anchorx="page"/>
              </v:group>
            </w:pict>
          </mc:Fallback>
        </mc:AlternateContent>
      </w:r>
      <w:r>
        <w:rPr>
          <w:b/>
          <w:noProof/>
          <w:lang w:val="en-GB" w:eastAsia="en-GB"/>
        </w:rPr>
        <mc:AlternateContent>
          <mc:Choice Requires="wpg">
            <w:drawing>
              <wp:anchor distT="0" distB="0" distL="114300" distR="114300" simplePos="0" relativeHeight="251684352" behindDoc="1" locked="0" layoutInCell="1" allowOverlap="1" wp14:anchorId="7C3DA651" wp14:editId="64227752">
                <wp:simplePos x="0" y="0"/>
                <wp:positionH relativeFrom="page">
                  <wp:posOffset>4220210</wp:posOffset>
                </wp:positionH>
                <wp:positionV relativeFrom="paragraph">
                  <wp:posOffset>97155</wp:posOffset>
                </wp:positionV>
                <wp:extent cx="267970" cy="422910"/>
                <wp:effectExtent l="10160" t="40005" r="17145" b="41910"/>
                <wp:wrapNone/>
                <wp:docPr id="17"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970" cy="422910"/>
                          <a:chOff x="6646" y="153"/>
                          <a:chExt cx="422" cy="666"/>
                        </a:xfrm>
                      </wpg:grpSpPr>
                      <wps:wsp>
                        <wps:cNvPr id="18" name="Freeform 215"/>
                        <wps:cNvSpPr>
                          <a:spLocks/>
                        </wps:cNvSpPr>
                        <wps:spPr bwMode="auto">
                          <a:xfrm>
                            <a:off x="6646" y="153"/>
                            <a:ext cx="422" cy="666"/>
                          </a:xfrm>
                          <a:custGeom>
                            <a:avLst/>
                            <a:gdLst>
                              <a:gd name="T0" fmla="+- 0 6963 6646"/>
                              <a:gd name="T1" fmla="*/ T0 w 422"/>
                              <a:gd name="T2" fmla="+- 0 153 153"/>
                              <a:gd name="T3" fmla="*/ 153 h 666"/>
                              <a:gd name="T4" fmla="+- 0 6963 6646"/>
                              <a:gd name="T5" fmla="*/ T4 w 422"/>
                              <a:gd name="T6" fmla="+- 0 320 153"/>
                              <a:gd name="T7" fmla="*/ 320 h 666"/>
                              <a:gd name="T8" fmla="+- 0 6646 6646"/>
                              <a:gd name="T9" fmla="*/ T8 w 422"/>
                              <a:gd name="T10" fmla="+- 0 320 153"/>
                              <a:gd name="T11" fmla="*/ 320 h 666"/>
                              <a:gd name="T12" fmla="+- 0 6646 6646"/>
                              <a:gd name="T13" fmla="*/ T12 w 422"/>
                              <a:gd name="T14" fmla="+- 0 653 153"/>
                              <a:gd name="T15" fmla="*/ 653 h 666"/>
                              <a:gd name="T16" fmla="+- 0 6963 6646"/>
                              <a:gd name="T17" fmla="*/ T16 w 422"/>
                              <a:gd name="T18" fmla="+- 0 653 153"/>
                              <a:gd name="T19" fmla="*/ 653 h 666"/>
                              <a:gd name="T20" fmla="+- 0 6963 6646"/>
                              <a:gd name="T21" fmla="*/ T20 w 422"/>
                              <a:gd name="T22" fmla="+- 0 819 153"/>
                              <a:gd name="T23" fmla="*/ 819 h 666"/>
                              <a:gd name="T24" fmla="+- 0 7068 6646"/>
                              <a:gd name="T25" fmla="*/ T24 w 422"/>
                              <a:gd name="T26" fmla="+- 0 486 153"/>
                              <a:gd name="T27" fmla="*/ 486 h 666"/>
                              <a:gd name="T28" fmla="+- 0 6963 6646"/>
                              <a:gd name="T29" fmla="*/ T28 w 422"/>
                              <a:gd name="T30" fmla="+- 0 153 153"/>
                              <a:gd name="T31" fmla="*/ 153 h 66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22" h="666">
                                <a:moveTo>
                                  <a:pt x="317" y="0"/>
                                </a:moveTo>
                                <a:lnTo>
                                  <a:pt x="317" y="167"/>
                                </a:lnTo>
                                <a:lnTo>
                                  <a:pt x="0" y="167"/>
                                </a:lnTo>
                                <a:lnTo>
                                  <a:pt x="0" y="500"/>
                                </a:lnTo>
                                <a:lnTo>
                                  <a:pt x="317" y="500"/>
                                </a:lnTo>
                                <a:lnTo>
                                  <a:pt x="317" y="666"/>
                                </a:lnTo>
                                <a:lnTo>
                                  <a:pt x="422" y="333"/>
                                </a:lnTo>
                                <a:lnTo>
                                  <a:pt x="317" y="0"/>
                                </a:lnTo>
                                <a:close/>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6071EA7" id="Group 214" o:spid="_x0000_s1026" style="position:absolute;margin-left:332.3pt;margin-top:7.65pt;width:21.1pt;height:33.3pt;z-index:-251632128;mso-position-horizontal-relative:page" coordorigin="6646,153" coordsize="422,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">
                <v:shape id="Freeform 215" o:spid="_x0000_s1027" style="position:absolute;left:6646;top:153;width:422;height:666;visibility:visible;mso-wrap-style:square;v-text-anchor:top" coordsize="422,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39y8UA&#10;AADbAAAADwAAAGRycy9kb3ducmV2LnhtbESPQWsCQQyF7wX/wxDBS9FZPZSyOooIFoulpSqCt7AT&#10;d1d3MsvMqNt/3xwKvSW8l/e+zBada9SdQqw9GxiPMlDEhbc1lwYO+/XwFVRMyBYbz2TghyIs5r2n&#10;GebWP/ib7rtUKgnhmKOBKqU21zoWFTmMI98Si3b2wWGSNZTaBnxIuGv0JMtetMOapaHCllYVFdfd&#10;zRk4Xjbb9+XHWzhh/axPn8ev8ZW1MYN+t5yCStSlf/Pf9cYKvsDKLzKAn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Lf3LxQAAANsAAAAPAAAAAAAAAAAAAAAAAJgCAABkcnMv&#10;ZG93bnJldi54bWxQSwUGAAAAAAQABAD1AAAAigMAAAAA&#10;" path="m317,r,167l,167,,500r317,l317,666,422,333,317,xe" filled="f">
                  <v:stroke dashstyle="dash"/>
                  <v:path arrowok="t" o:connecttype="custom" o:connectlocs="317,153;317,320;0,320;0,653;317,653;317,819;422,486;317,153" o:connectangles="0,0,0,0,0,0,0,0"/>
                </v:shape>
                <w10:wrap anchorx="page"/>
              </v:group>
            </w:pict>
          </mc:Fallback>
        </mc:AlternateContent>
      </w:r>
      <w:r>
        <w:rPr>
          <w:b/>
          <w:noProof/>
          <w:lang w:val="en-GB" w:eastAsia="en-GB"/>
        </w:rPr>
        <mc:AlternateContent>
          <mc:Choice Requires="wpg">
            <w:drawing>
              <wp:anchor distT="0" distB="0" distL="114300" distR="114300" simplePos="0" relativeHeight="251685376" behindDoc="1" locked="0" layoutInCell="1" allowOverlap="1" wp14:anchorId="19487569" wp14:editId="0BCCF0D9">
                <wp:simplePos x="0" y="0"/>
                <wp:positionH relativeFrom="page">
                  <wp:posOffset>3524885</wp:posOffset>
                </wp:positionH>
                <wp:positionV relativeFrom="paragraph">
                  <wp:posOffset>-1231265</wp:posOffset>
                </wp:positionV>
                <wp:extent cx="374650" cy="1087120"/>
                <wp:effectExtent l="19685" t="6985" r="15240" b="10795"/>
                <wp:wrapNone/>
                <wp:docPr id="15"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1087120"/>
                          <a:chOff x="5551" y="-1939"/>
                          <a:chExt cx="590" cy="1712"/>
                        </a:xfrm>
                      </wpg:grpSpPr>
                      <wps:wsp>
                        <wps:cNvPr id="16" name="Freeform 217"/>
                        <wps:cNvSpPr>
                          <a:spLocks/>
                        </wps:cNvSpPr>
                        <wps:spPr bwMode="auto">
                          <a:xfrm>
                            <a:off x="5551" y="-1939"/>
                            <a:ext cx="590" cy="1712"/>
                          </a:xfrm>
                          <a:custGeom>
                            <a:avLst/>
                            <a:gdLst>
                              <a:gd name="T0" fmla="+- 0 6141 5551"/>
                              <a:gd name="T1" fmla="*/ T0 w 590"/>
                              <a:gd name="T2" fmla="+- 0 -655 -1939"/>
                              <a:gd name="T3" fmla="*/ -655 h 1712"/>
                              <a:gd name="T4" fmla="+- 0 5994 5551"/>
                              <a:gd name="T5" fmla="*/ T4 w 590"/>
                              <a:gd name="T6" fmla="+- 0 -655 -1939"/>
                              <a:gd name="T7" fmla="*/ -655 h 1712"/>
                              <a:gd name="T8" fmla="+- 0 5994 5551"/>
                              <a:gd name="T9" fmla="*/ T8 w 590"/>
                              <a:gd name="T10" fmla="+- 0 -1939 -1939"/>
                              <a:gd name="T11" fmla="*/ -1939 h 1712"/>
                              <a:gd name="T12" fmla="+- 0 5698 5551"/>
                              <a:gd name="T13" fmla="*/ T12 w 590"/>
                              <a:gd name="T14" fmla="+- 0 -1939 -1939"/>
                              <a:gd name="T15" fmla="*/ -1939 h 1712"/>
                              <a:gd name="T16" fmla="+- 0 5698 5551"/>
                              <a:gd name="T17" fmla="*/ T16 w 590"/>
                              <a:gd name="T18" fmla="+- 0 -655 -1939"/>
                              <a:gd name="T19" fmla="*/ -655 h 1712"/>
                              <a:gd name="T20" fmla="+- 0 5551 5551"/>
                              <a:gd name="T21" fmla="*/ T20 w 590"/>
                              <a:gd name="T22" fmla="+- 0 -655 -1939"/>
                              <a:gd name="T23" fmla="*/ -655 h 1712"/>
                              <a:gd name="T24" fmla="+- 0 5846 5551"/>
                              <a:gd name="T25" fmla="*/ T24 w 590"/>
                              <a:gd name="T26" fmla="+- 0 -227 -1939"/>
                              <a:gd name="T27" fmla="*/ -227 h 1712"/>
                              <a:gd name="T28" fmla="+- 0 6141 5551"/>
                              <a:gd name="T29" fmla="*/ T28 w 590"/>
                              <a:gd name="T30" fmla="+- 0 -655 -1939"/>
                              <a:gd name="T31" fmla="*/ -655 h 171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90" h="1712">
                                <a:moveTo>
                                  <a:pt x="590" y="1284"/>
                                </a:moveTo>
                                <a:lnTo>
                                  <a:pt x="443" y="1284"/>
                                </a:lnTo>
                                <a:lnTo>
                                  <a:pt x="443" y="0"/>
                                </a:lnTo>
                                <a:lnTo>
                                  <a:pt x="147" y="0"/>
                                </a:lnTo>
                                <a:lnTo>
                                  <a:pt x="147" y="1284"/>
                                </a:lnTo>
                                <a:lnTo>
                                  <a:pt x="0" y="1284"/>
                                </a:lnTo>
                                <a:lnTo>
                                  <a:pt x="295" y="1712"/>
                                </a:lnTo>
                                <a:lnTo>
                                  <a:pt x="590" y="1284"/>
                                </a:lnTo>
                                <a:close/>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5D1CFFA" id="Group 216" o:spid="_x0000_s1026" style="position:absolute;margin-left:277.55pt;margin-top:-96.95pt;width:29.5pt;height:85.6pt;z-index:-251631104;mso-position-horizontal-relative:page" coordorigin="5551,-1939" coordsize="590,1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">
                <v:shape id="Freeform 217" o:spid="_x0000_s1027" style="position:absolute;left:5551;top:-1939;width:590;height:1712;visibility:visible;mso-wrap-style:square;v-text-anchor:top" coordsize="590,1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vs8EA&#10;AADbAAAADwAAAGRycy9kb3ducmV2LnhtbERP3WrCMBS+F/YO4QjezdSydaMzLVOYqAgytwc4Nmdt&#10;WXNSkqjd2xth4N35+H7PvBxMJ87kfGtZwWyagCCurG65VvD99fH4CsIHZI2dZVLwRx7K4mE0x1zb&#10;C3/S+RBqEUPY56igCaHPpfRVQwb91PbEkfuxzmCI0NVSO7zEcNPJNEkyabDl2NBgT8uGqt/DySjY&#10;bVLPz/LodLbYrvxLenxK906pyXh4fwMRaAh38b97reP8DG6/xANk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3pL7PBAAAA2wAAAA8AAAAAAAAAAAAAAAAAmAIAAGRycy9kb3du&#10;cmV2LnhtbFBLBQYAAAAABAAEAPUAAACGAwAAAAA=&#10;" path="m590,1284r-147,l443,,147,r,1284l,1284r295,428l590,1284xe" filled="f">
                  <v:stroke dashstyle="dash"/>
                  <v:path arrowok="t" o:connecttype="custom" o:connectlocs="590,-655;443,-655;443,-1939;147,-1939;147,-655;0,-655;295,-227;590,-655" o:connectangles="0,0,0,0,0,0,0,0"/>
                </v:shape>
                <w10:wrap anchorx="page"/>
              </v:group>
            </w:pict>
          </mc:Fallback>
        </mc:AlternateContent>
      </w:r>
      <w:r>
        <w:rPr>
          <w:b/>
          <w:noProof/>
          <w:lang w:val="en-GB" w:eastAsia="en-GB"/>
        </w:rPr>
        <mc:AlternateContent>
          <mc:Choice Requires="wpg">
            <w:drawing>
              <wp:anchor distT="0" distB="0" distL="114300" distR="114300" simplePos="0" relativeHeight="251686400" behindDoc="1" locked="0" layoutInCell="1" allowOverlap="1" wp14:anchorId="5040750B" wp14:editId="53D71A63">
                <wp:simplePos x="0" y="0"/>
                <wp:positionH relativeFrom="page">
                  <wp:posOffset>4862830</wp:posOffset>
                </wp:positionH>
                <wp:positionV relativeFrom="paragraph">
                  <wp:posOffset>-1231265</wp:posOffset>
                </wp:positionV>
                <wp:extent cx="374650" cy="1087120"/>
                <wp:effectExtent l="14605" t="16510" r="20320" b="10795"/>
                <wp:wrapNone/>
                <wp:docPr id="13"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1087120"/>
                          <a:chOff x="7658" y="-1939"/>
                          <a:chExt cx="590" cy="1712"/>
                        </a:xfrm>
                      </wpg:grpSpPr>
                      <wps:wsp>
                        <wps:cNvPr id="14" name="Freeform 219"/>
                        <wps:cNvSpPr>
                          <a:spLocks/>
                        </wps:cNvSpPr>
                        <wps:spPr bwMode="auto">
                          <a:xfrm>
                            <a:off x="7658" y="-1939"/>
                            <a:ext cx="590" cy="1712"/>
                          </a:xfrm>
                          <a:custGeom>
                            <a:avLst/>
                            <a:gdLst>
                              <a:gd name="T0" fmla="+- 0 7658 7658"/>
                              <a:gd name="T1" fmla="*/ T0 w 590"/>
                              <a:gd name="T2" fmla="+- 0 -1511 -1939"/>
                              <a:gd name="T3" fmla="*/ -1511 h 1712"/>
                              <a:gd name="T4" fmla="+- 0 7805 7658"/>
                              <a:gd name="T5" fmla="*/ T4 w 590"/>
                              <a:gd name="T6" fmla="+- 0 -1511 -1939"/>
                              <a:gd name="T7" fmla="*/ -1511 h 1712"/>
                              <a:gd name="T8" fmla="+- 0 7805 7658"/>
                              <a:gd name="T9" fmla="*/ T8 w 590"/>
                              <a:gd name="T10" fmla="+- 0 -227 -1939"/>
                              <a:gd name="T11" fmla="*/ -227 h 1712"/>
                              <a:gd name="T12" fmla="+- 0 8100 7658"/>
                              <a:gd name="T13" fmla="*/ T12 w 590"/>
                              <a:gd name="T14" fmla="+- 0 -227 -1939"/>
                              <a:gd name="T15" fmla="*/ -227 h 1712"/>
                              <a:gd name="T16" fmla="+- 0 8100 7658"/>
                              <a:gd name="T17" fmla="*/ T16 w 590"/>
                              <a:gd name="T18" fmla="+- 0 -1511 -1939"/>
                              <a:gd name="T19" fmla="*/ -1511 h 1712"/>
                              <a:gd name="T20" fmla="+- 0 8248 7658"/>
                              <a:gd name="T21" fmla="*/ T20 w 590"/>
                              <a:gd name="T22" fmla="+- 0 -1511 -1939"/>
                              <a:gd name="T23" fmla="*/ -1511 h 1712"/>
                              <a:gd name="T24" fmla="+- 0 7953 7658"/>
                              <a:gd name="T25" fmla="*/ T24 w 590"/>
                              <a:gd name="T26" fmla="+- 0 -1939 -1939"/>
                              <a:gd name="T27" fmla="*/ -1939 h 1712"/>
                              <a:gd name="T28" fmla="+- 0 7658 7658"/>
                              <a:gd name="T29" fmla="*/ T28 w 590"/>
                              <a:gd name="T30" fmla="+- 0 -1511 -1939"/>
                              <a:gd name="T31" fmla="*/ -1511 h 171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90" h="1712">
                                <a:moveTo>
                                  <a:pt x="0" y="428"/>
                                </a:moveTo>
                                <a:lnTo>
                                  <a:pt x="147" y="428"/>
                                </a:lnTo>
                                <a:lnTo>
                                  <a:pt x="147" y="1712"/>
                                </a:lnTo>
                                <a:lnTo>
                                  <a:pt x="442" y="1712"/>
                                </a:lnTo>
                                <a:lnTo>
                                  <a:pt x="442" y="428"/>
                                </a:lnTo>
                                <a:lnTo>
                                  <a:pt x="590" y="428"/>
                                </a:lnTo>
                                <a:lnTo>
                                  <a:pt x="295" y="0"/>
                                </a:lnTo>
                                <a:lnTo>
                                  <a:pt x="0" y="428"/>
                                </a:lnTo>
                                <a:close/>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9734C37" id="Group 218" o:spid="_x0000_s1026" style="position:absolute;margin-left:382.9pt;margin-top:-96.95pt;width:29.5pt;height:85.6pt;z-index:-251630080;mso-position-horizontal-relative:page" coordorigin="7658,-1939" coordsize="590,1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">
                <v:shape id="Freeform 219" o:spid="_x0000_s1027" style="position:absolute;left:7658;top:-1939;width:590;height:1712;visibility:visible;mso-wrap-style:square;v-text-anchor:top" coordsize="590,1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cUX8EA&#10;AADbAAAADwAAAGRycy9kb3ducmV2LnhtbERP3WrCMBS+F3yHcATvZmpxOmpT0cHGJoLM7QGOzbEt&#10;Niclidq9/SIMvDsf3+/JV71pxZWcbywrmE4SEMSl1Q1XCn6+355eQPiArLG1TAp+ycOqGA5yzLS9&#10;8RddD6ESMYR9hgrqELpMSl/WZNBPbEccuZN1BkOErpLa4S2Gm1amSTKXBhuODTV29FpTeT5cjILd&#10;Z+r5WR6dnm+2736RHmfp3ik1HvXrJYhAfXiI/90fOs6fwf2XeIAs/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3FF/BAAAA2wAAAA8AAAAAAAAAAAAAAAAAmAIAAGRycy9kb3du&#10;cmV2LnhtbFBLBQYAAAAABAAEAPUAAACGAwAAAAA=&#10;" path="m,428r147,l147,1712r295,l442,428r148,l295,,,428xe" filled="f">
                  <v:stroke dashstyle="dash"/>
                  <v:path arrowok="t" o:connecttype="custom" o:connectlocs="0,-1511;147,-1511;147,-227;442,-227;442,-1511;590,-1511;295,-1939;0,-1511" o:connectangles="0,0,0,0,0,0,0,0"/>
                </v:shape>
                <w10:wrap anchorx="page"/>
              </v:group>
            </w:pict>
          </mc:Fallback>
        </mc:AlternateContent>
      </w:r>
      <w:r w:rsidR="00E71990" w:rsidRPr="005367FC">
        <w:rPr>
          <w:rFonts w:ascii="Arial" w:eastAsia="Arial" w:hAnsi="Arial" w:cs="Arial"/>
          <w:b/>
          <w:sz w:val="16"/>
          <w:szCs w:val="16"/>
        </w:rPr>
        <w:t>Authority</w:t>
      </w:r>
      <w:r w:rsidR="00E71990" w:rsidRPr="00984CD6">
        <w:rPr>
          <w:rFonts w:ascii="Arial" w:eastAsia="Arial" w:hAnsi="Arial" w:cs="Arial"/>
          <w:spacing w:val="2"/>
          <w:sz w:val="16"/>
          <w:szCs w:val="16"/>
        </w:rPr>
        <w:t xml:space="preserve"> </w:t>
      </w:r>
      <w:r w:rsidR="0026255B" w:rsidRPr="00984CD6">
        <w:rPr>
          <w:rFonts w:ascii="Arial" w:eastAsia="Arial" w:hAnsi="Arial" w:cs="Arial"/>
          <w:spacing w:val="1"/>
          <w:sz w:val="16"/>
          <w:szCs w:val="16"/>
        </w:rPr>
        <w:t>s</w:t>
      </w:r>
      <w:r w:rsidR="0026255B" w:rsidRPr="00984CD6">
        <w:rPr>
          <w:rFonts w:ascii="Arial" w:eastAsia="Arial" w:hAnsi="Arial" w:cs="Arial"/>
          <w:spacing w:val="-1"/>
          <w:sz w:val="16"/>
          <w:szCs w:val="16"/>
        </w:rPr>
        <w:t>e</w:t>
      </w:r>
      <w:r w:rsidR="0026255B" w:rsidRPr="00984CD6">
        <w:rPr>
          <w:rFonts w:ascii="Arial" w:eastAsia="Arial" w:hAnsi="Arial" w:cs="Arial"/>
          <w:spacing w:val="-3"/>
          <w:sz w:val="16"/>
          <w:szCs w:val="16"/>
        </w:rPr>
        <w:t>e</w:t>
      </w:r>
      <w:r w:rsidR="0026255B" w:rsidRPr="00984CD6">
        <w:rPr>
          <w:rFonts w:ascii="Arial" w:eastAsia="Arial" w:hAnsi="Arial" w:cs="Arial"/>
          <w:sz w:val="16"/>
          <w:szCs w:val="16"/>
        </w:rPr>
        <w:t xml:space="preserve">k </w:t>
      </w:r>
      <w:r w:rsidR="00E71990" w:rsidRPr="005367FC">
        <w:rPr>
          <w:rFonts w:ascii="Arial" w:eastAsia="Arial" w:hAnsi="Arial" w:cs="Arial"/>
          <w:b/>
          <w:sz w:val="16"/>
          <w:szCs w:val="16"/>
        </w:rPr>
        <w:t xml:space="preserve">Panel </w:t>
      </w:r>
      <w:r w:rsidR="0026255B" w:rsidRPr="00984CD6">
        <w:rPr>
          <w:rFonts w:ascii="Arial" w:eastAsia="Arial" w:hAnsi="Arial" w:cs="Arial"/>
          <w:spacing w:val="-1"/>
          <w:sz w:val="16"/>
          <w:szCs w:val="16"/>
        </w:rPr>
        <w:t>Rev</w:t>
      </w:r>
      <w:r w:rsidR="0026255B" w:rsidRPr="00984CD6">
        <w:rPr>
          <w:rFonts w:ascii="Arial" w:eastAsia="Arial" w:hAnsi="Arial" w:cs="Arial"/>
          <w:sz w:val="16"/>
          <w:szCs w:val="16"/>
        </w:rPr>
        <w:t xml:space="preserve">iew </w:t>
      </w:r>
      <w:r w:rsidR="0026255B" w:rsidRPr="00984CD6">
        <w:rPr>
          <w:rFonts w:ascii="Arial" w:eastAsia="Arial" w:hAnsi="Arial" w:cs="Arial"/>
          <w:spacing w:val="-1"/>
          <w:sz w:val="16"/>
          <w:szCs w:val="16"/>
        </w:rPr>
        <w:t>o</w:t>
      </w:r>
      <w:r w:rsidR="0026255B" w:rsidRPr="00984CD6">
        <w:rPr>
          <w:rFonts w:ascii="Arial" w:eastAsia="Arial" w:hAnsi="Arial" w:cs="Arial"/>
          <w:sz w:val="16"/>
          <w:szCs w:val="16"/>
        </w:rPr>
        <w:t>f</w:t>
      </w:r>
      <w:r w:rsidR="0026255B" w:rsidRPr="00984CD6">
        <w:rPr>
          <w:rFonts w:ascii="Arial" w:eastAsia="Arial" w:hAnsi="Arial" w:cs="Arial"/>
          <w:spacing w:val="2"/>
          <w:sz w:val="16"/>
          <w:szCs w:val="16"/>
        </w:rPr>
        <w:t xml:space="preserve"> </w:t>
      </w:r>
      <w:r w:rsidR="0026255B" w:rsidRPr="00984CD6">
        <w:rPr>
          <w:rFonts w:ascii="Arial" w:eastAsia="Arial" w:hAnsi="Arial" w:cs="Arial"/>
          <w:sz w:val="16"/>
          <w:szCs w:val="16"/>
        </w:rPr>
        <w:t>T</w:t>
      </w:r>
      <w:r w:rsidR="0026255B" w:rsidRPr="00984CD6">
        <w:rPr>
          <w:rFonts w:ascii="Arial" w:eastAsia="Arial" w:hAnsi="Arial" w:cs="Arial"/>
          <w:spacing w:val="-3"/>
          <w:sz w:val="16"/>
          <w:szCs w:val="16"/>
        </w:rPr>
        <w:t>e</w:t>
      </w:r>
      <w:r w:rsidR="0026255B" w:rsidRPr="00984CD6">
        <w:rPr>
          <w:rFonts w:ascii="Arial" w:eastAsia="Arial" w:hAnsi="Arial" w:cs="Arial"/>
          <w:spacing w:val="1"/>
          <w:sz w:val="16"/>
          <w:szCs w:val="16"/>
        </w:rPr>
        <w:t>c</w:t>
      </w:r>
      <w:r w:rsidR="0026255B" w:rsidRPr="00984CD6">
        <w:rPr>
          <w:rFonts w:ascii="Arial" w:eastAsia="Arial" w:hAnsi="Arial" w:cs="Arial"/>
          <w:spacing w:val="-1"/>
          <w:sz w:val="16"/>
          <w:szCs w:val="16"/>
        </w:rPr>
        <w:t>hn</w:t>
      </w:r>
      <w:r w:rsidR="0026255B" w:rsidRPr="00984CD6">
        <w:rPr>
          <w:rFonts w:ascii="Arial" w:eastAsia="Arial" w:hAnsi="Arial" w:cs="Arial"/>
          <w:sz w:val="16"/>
          <w:szCs w:val="16"/>
        </w:rPr>
        <w:t>i</w:t>
      </w:r>
      <w:r w:rsidR="0026255B" w:rsidRPr="00984CD6">
        <w:rPr>
          <w:rFonts w:ascii="Arial" w:eastAsia="Arial" w:hAnsi="Arial" w:cs="Arial"/>
          <w:spacing w:val="1"/>
          <w:sz w:val="16"/>
          <w:szCs w:val="16"/>
        </w:rPr>
        <w:t>c</w:t>
      </w:r>
      <w:r w:rsidR="0026255B" w:rsidRPr="00984CD6">
        <w:rPr>
          <w:rFonts w:ascii="Arial" w:eastAsia="Arial" w:hAnsi="Arial" w:cs="Arial"/>
          <w:spacing w:val="-3"/>
          <w:sz w:val="16"/>
          <w:szCs w:val="16"/>
        </w:rPr>
        <w:t>a</w:t>
      </w:r>
      <w:r w:rsidR="0026255B" w:rsidRPr="00984CD6">
        <w:rPr>
          <w:rFonts w:ascii="Arial" w:eastAsia="Arial" w:hAnsi="Arial" w:cs="Arial"/>
          <w:sz w:val="16"/>
          <w:szCs w:val="16"/>
        </w:rPr>
        <w:t xml:space="preserve">l </w:t>
      </w:r>
      <w:r w:rsidR="0026255B" w:rsidRPr="00984CD6">
        <w:rPr>
          <w:rFonts w:ascii="Arial" w:eastAsia="Arial" w:hAnsi="Arial" w:cs="Arial"/>
          <w:spacing w:val="1"/>
          <w:sz w:val="16"/>
          <w:szCs w:val="16"/>
        </w:rPr>
        <w:t>I</w:t>
      </w:r>
      <w:r w:rsidR="0026255B" w:rsidRPr="00984CD6">
        <w:rPr>
          <w:rFonts w:ascii="Arial" w:eastAsia="Arial" w:hAnsi="Arial" w:cs="Arial"/>
          <w:spacing w:val="-1"/>
          <w:sz w:val="16"/>
          <w:szCs w:val="16"/>
        </w:rPr>
        <w:t>s</w:t>
      </w:r>
      <w:r w:rsidR="0026255B" w:rsidRPr="00984CD6">
        <w:rPr>
          <w:rFonts w:ascii="Arial" w:eastAsia="Arial" w:hAnsi="Arial" w:cs="Arial"/>
          <w:spacing w:val="1"/>
          <w:sz w:val="16"/>
          <w:szCs w:val="16"/>
        </w:rPr>
        <w:t>s</w:t>
      </w:r>
      <w:r w:rsidR="0026255B" w:rsidRPr="00984CD6">
        <w:rPr>
          <w:rFonts w:ascii="Arial" w:eastAsia="Arial" w:hAnsi="Arial" w:cs="Arial"/>
          <w:spacing w:val="-1"/>
          <w:sz w:val="16"/>
          <w:szCs w:val="16"/>
        </w:rPr>
        <w:t>ue</w:t>
      </w:r>
      <w:r w:rsidR="0026255B" w:rsidRPr="00984CD6">
        <w:rPr>
          <w:rFonts w:ascii="Arial" w:eastAsia="Arial" w:hAnsi="Arial" w:cs="Arial"/>
          <w:sz w:val="16"/>
          <w:szCs w:val="16"/>
        </w:rPr>
        <w:t>s</w:t>
      </w:r>
    </w:p>
    <w:p w14:paraId="34D4D8B6" w14:textId="77777777" w:rsidR="00015D47" w:rsidRPr="005367FC" w:rsidRDefault="0026255B">
      <w:pPr>
        <w:spacing w:before="40" w:after="0" w:line="239" w:lineRule="auto"/>
        <w:ind w:left="-14" w:right="2328" w:firstLine="1"/>
        <w:jc w:val="center"/>
        <w:rPr>
          <w:rFonts w:ascii="Arial" w:eastAsia="Arial" w:hAnsi="Arial" w:cs="Arial"/>
          <w:b/>
          <w:sz w:val="16"/>
          <w:szCs w:val="16"/>
        </w:rPr>
      </w:pPr>
      <w:r w:rsidRPr="00984CD6">
        <w:br w:type="column"/>
      </w:r>
      <w:r w:rsidR="00E71990" w:rsidRPr="005367FC">
        <w:rPr>
          <w:rFonts w:ascii="Arial" w:eastAsia="Arial" w:hAnsi="Arial" w:cs="Arial"/>
          <w:b/>
          <w:spacing w:val="-1"/>
          <w:sz w:val="16"/>
          <w:szCs w:val="16"/>
        </w:rPr>
        <w:lastRenderedPageBreak/>
        <w:t>Panel</w:t>
      </w:r>
      <w:r w:rsidR="00E71990" w:rsidRPr="005367FC">
        <w:rPr>
          <w:rFonts w:ascii="Arial" w:eastAsia="Arial" w:hAnsi="Arial" w:cs="Arial"/>
          <w:b/>
          <w:sz w:val="16"/>
          <w:szCs w:val="16"/>
        </w:rPr>
        <w:t xml:space="preserve"> </w:t>
      </w:r>
      <w:r w:rsidRPr="00984CD6">
        <w:rPr>
          <w:rFonts w:ascii="Arial" w:eastAsia="Arial" w:hAnsi="Arial" w:cs="Arial"/>
          <w:sz w:val="16"/>
          <w:szCs w:val="16"/>
        </w:rPr>
        <w:t>G</w:t>
      </w:r>
      <w:r w:rsidRPr="00984CD6">
        <w:rPr>
          <w:rFonts w:ascii="Arial" w:eastAsia="Arial" w:hAnsi="Arial" w:cs="Arial"/>
          <w:spacing w:val="-1"/>
          <w:sz w:val="16"/>
          <w:szCs w:val="16"/>
        </w:rPr>
        <w:t>u</w:t>
      </w:r>
      <w:r w:rsidRPr="00984CD6">
        <w:rPr>
          <w:rFonts w:ascii="Arial" w:eastAsia="Arial" w:hAnsi="Arial" w:cs="Arial"/>
          <w:sz w:val="16"/>
          <w:szCs w:val="16"/>
        </w:rPr>
        <w:t>id</w:t>
      </w:r>
      <w:r w:rsidRPr="00984CD6">
        <w:rPr>
          <w:rFonts w:ascii="Arial" w:eastAsia="Arial" w:hAnsi="Arial" w:cs="Arial"/>
          <w:spacing w:val="-1"/>
          <w:sz w:val="16"/>
          <w:szCs w:val="16"/>
        </w:rPr>
        <w:t>an</w:t>
      </w:r>
      <w:r w:rsidRPr="00984CD6">
        <w:rPr>
          <w:rFonts w:ascii="Arial" w:eastAsia="Arial" w:hAnsi="Arial" w:cs="Arial"/>
          <w:spacing w:val="1"/>
          <w:sz w:val="16"/>
          <w:szCs w:val="16"/>
        </w:rPr>
        <w:t>c</w:t>
      </w:r>
      <w:r w:rsidRPr="00984CD6">
        <w:rPr>
          <w:rFonts w:ascii="Arial" w:eastAsia="Arial" w:hAnsi="Arial" w:cs="Arial"/>
          <w:sz w:val="16"/>
          <w:szCs w:val="16"/>
        </w:rPr>
        <w:t>e</w:t>
      </w:r>
      <w:r w:rsidRPr="00984CD6">
        <w:rPr>
          <w:rFonts w:ascii="Arial" w:eastAsia="Arial" w:hAnsi="Arial" w:cs="Arial"/>
          <w:spacing w:val="-2"/>
          <w:sz w:val="16"/>
          <w:szCs w:val="16"/>
        </w:rPr>
        <w:t xml:space="preserve"> </w:t>
      </w:r>
      <w:r w:rsidRPr="00984CD6">
        <w:rPr>
          <w:rFonts w:ascii="Arial" w:eastAsia="Arial" w:hAnsi="Arial" w:cs="Arial"/>
          <w:spacing w:val="1"/>
          <w:sz w:val="16"/>
          <w:szCs w:val="16"/>
        </w:rPr>
        <w:t>t</w:t>
      </w:r>
      <w:r w:rsidRPr="00984CD6">
        <w:rPr>
          <w:rFonts w:ascii="Arial" w:eastAsia="Arial" w:hAnsi="Arial" w:cs="Arial"/>
          <w:sz w:val="16"/>
          <w:szCs w:val="16"/>
        </w:rPr>
        <w:t xml:space="preserve">o </w:t>
      </w:r>
      <w:r w:rsidR="00E71990" w:rsidRPr="005367FC">
        <w:rPr>
          <w:rFonts w:ascii="Arial" w:eastAsia="Arial" w:hAnsi="Arial" w:cs="Arial"/>
          <w:b/>
          <w:sz w:val="16"/>
          <w:szCs w:val="16"/>
        </w:rPr>
        <w:t>Authority</w:t>
      </w:r>
    </w:p>
    <w:p w14:paraId="648A8991" w14:textId="77777777" w:rsidR="00015D47" w:rsidRPr="00984CD6" w:rsidRDefault="00015D47">
      <w:pPr>
        <w:spacing w:after="0"/>
        <w:jc w:val="center"/>
        <w:sectPr w:rsidR="00015D47" w:rsidRPr="00984CD6">
          <w:type w:val="continuous"/>
          <w:pgSz w:w="11920" w:h="16860"/>
          <w:pgMar w:top="1580" w:right="1160" w:bottom="960" w:left="1420" w:header="720" w:footer="720" w:gutter="0"/>
          <w:cols w:num="2" w:space="720" w:equalWidth="0">
            <w:col w:w="4940" w:space="1161"/>
            <w:col w:w="3239"/>
          </w:cols>
        </w:sectPr>
      </w:pPr>
    </w:p>
    <w:p w14:paraId="31CC7C82" w14:textId="77777777" w:rsidR="00015D47" w:rsidRPr="00984CD6" w:rsidRDefault="00015D47">
      <w:pPr>
        <w:spacing w:after="0" w:line="200" w:lineRule="exact"/>
        <w:rPr>
          <w:sz w:val="20"/>
          <w:szCs w:val="20"/>
        </w:rPr>
      </w:pPr>
    </w:p>
    <w:p w14:paraId="0CD1523C" w14:textId="77777777" w:rsidR="00015D47" w:rsidRPr="00984CD6" w:rsidRDefault="00015D47">
      <w:pPr>
        <w:spacing w:after="0" w:line="200" w:lineRule="exact"/>
        <w:rPr>
          <w:sz w:val="20"/>
          <w:szCs w:val="20"/>
        </w:rPr>
      </w:pPr>
    </w:p>
    <w:p w14:paraId="554C7474" w14:textId="77777777" w:rsidR="00015D47" w:rsidRPr="00984CD6" w:rsidRDefault="00015D47">
      <w:pPr>
        <w:spacing w:after="0" w:line="200" w:lineRule="exact"/>
        <w:rPr>
          <w:sz w:val="20"/>
          <w:szCs w:val="20"/>
        </w:rPr>
      </w:pPr>
    </w:p>
    <w:p w14:paraId="711C69DE" w14:textId="77777777" w:rsidR="00015D47" w:rsidRPr="00984CD6" w:rsidRDefault="00015D47">
      <w:pPr>
        <w:spacing w:after="0" w:line="200" w:lineRule="exact"/>
        <w:rPr>
          <w:sz w:val="20"/>
          <w:szCs w:val="20"/>
        </w:rPr>
      </w:pPr>
    </w:p>
    <w:p w14:paraId="6A1660C8" w14:textId="77777777" w:rsidR="00015D47" w:rsidRPr="00984CD6" w:rsidRDefault="00015D47">
      <w:pPr>
        <w:spacing w:after="0" w:line="200" w:lineRule="exact"/>
        <w:rPr>
          <w:sz w:val="20"/>
          <w:szCs w:val="20"/>
        </w:rPr>
      </w:pPr>
    </w:p>
    <w:p w14:paraId="778BD183" w14:textId="77777777" w:rsidR="00015D47" w:rsidRPr="00984CD6" w:rsidRDefault="00015D47">
      <w:pPr>
        <w:spacing w:before="6" w:after="0" w:line="200" w:lineRule="exact"/>
        <w:rPr>
          <w:sz w:val="20"/>
          <w:szCs w:val="20"/>
        </w:rPr>
      </w:pPr>
    </w:p>
    <w:p w14:paraId="49F18E44" w14:textId="77777777" w:rsidR="00242A6B" w:rsidRDefault="00242A6B">
      <w:pPr>
        <w:spacing w:before="29" w:after="0" w:line="240" w:lineRule="auto"/>
        <w:ind w:left="4068" w:right="4306"/>
        <w:jc w:val="center"/>
        <w:rPr>
          <w:rFonts w:ascii="Times New Roman" w:eastAsia="Times New Roman" w:hAnsi="Times New Roman" w:cs="Times New Roman"/>
          <w:b/>
          <w:bCs/>
          <w:spacing w:val="-3"/>
          <w:sz w:val="24"/>
          <w:szCs w:val="24"/>
        </w:rPr>
      </w:pPr>
    </w:p>
    <w:p w14:paraId="52EBB453" w14:textId="77777777" w:rsidR="00242A6B" w:rsidRDefault="00242A6B">
      <w:pPr>
        <w:spacing w:before="29" w:after="0" w:line="240" w:lineRule="auto"/>
        <w:ind w:left="4068" w:right="4306"/>
        <w:jc w:val="center"/>
        <w:rPr>
          <w:rFonts w:ascii="Times New Roman" w:eastAsia="Times New Roman" w:hAnsi="Times New Roman" w:cs="Times New Roman"/>
          <w:b/>
          <w:bCs/>
          <w:spacing w:val="-3"/>
          <w:sz w:val="24"/>
          <w:szCs w:val="24"/>
        </w:rPr>
      </w:pPr>
    </w:p>
    <w:p w14:paraId="3771A407" w14:textId="77777777" w:rsidR="00242A6B" w:rsidRDefault="00242A6B">
      <w:pPr>
        <w:spacing w:before="29" w:after="0" w:line="240" w:lineRule="auto"/>
        <w:ind w:left="4068" w:right="4306"/>
        <w:jc w:val="center"/>
        <w:rPr>
          <w:rFonts w:ascii="Times New Roman" w:eastAsia="Times New Roman" w:hAnsi="Times New Roman" w:cs="Times New Roman"/>
          <w:b/>
          <w:bCs/>
          <w:spacing w:val="-3"/>
          <w:sz w:val="24"/>
          <w:szCs w:val="24"/>
        </w:rPr>
      </w:pPr>
    </w:p>
    <w:p w14:paraId="1DAE6C26" w14:textId="77777777" w:rsidR="00242A6B" w:rsidRDefault="00242A6B">
      <w:pPr>
        <w:spacing w:before="29" w:after="0" w:line="240" w:lineRule="auto"/>
        <w:ind w:left="4068" w:right="4306"/>
        <w:jc w:val="center"/>
        <w:rPr>
          <w:rFonts w:ascii="Times New Roman" w:eastAsia="Times New Roman" w:hAnsi="Times New Roman" w:cs="Times New Roman"/>
          <w:b/>
          <w:bCs/>
          <w:spacing w:val="-3"/>
          <w:sz w:val="24"/>
          <w:szCs w:val="24"/>
        </w:rPr>
      </w:pPr>
    </w:p>
    <w:p w14:paraId="4777ABD8" w14:textId="77777777" w:rsidR="00242A6B" w:rsidRDefault="00242A6B">
      <w:pPr>
        <w:spacing w:before="29" w:after="0" w:line="240" w:lineRule="auto"/>
        <w:ind w:left="4068" w:right="4306"/>
        <w:jc w:val="center"/>
        <w:rPr>
          <w:rFonts w:ascii="Times New Roman" w:eastAsia="Times New Roman" w:hAnsi="Times New Roman" w:cs="Times New Roman"/>
          <w:b/>
          <w:bCs/>
          <w:spacing w:val="-3"/>
          <w:sz w:val="24"/>
          <w:szCs w:val="24"/>
        </w:rPr>
      </w:pPr>
    </w:p>
    <w:p w14:paraId="55086698" w14:textId="77777777" w:rsidR="00242A6B" w:rsidRDefault="00242A6B">
      <w:pPr>
        <w:spacing w:before="29" w:after="0" w:line="240" w:lineRule="auto"/>
        <w:ind w:left="4068" w:right="4306"/>
        <w:jc w:val="center"/>
        <w:rPr>
          <w:rFonts w:ascii="Times New Roman" w:eastAsia="Times New Roman" w:hAnsi="Times New Roman" w:cs="Times New Roman"/>
          <w:b/>
          <w:bCs/>
          <w:spacing w:val="-3"/>
          <w:sz w:val="24"/>
          <w:szCs w:val="24"/>
        </w:rPr>
      </w:pPr>
    </w:p>
    <w:p w14:paraId="3E54A8FD" w14:textId="77777777" w:rsidR="00015D47" w:rsidRPr="00984CD6" w:rsidRDefault="0026255B">
      <w:pPr>
        <w:spacing w:before="29" w:after="0" w:line="240" w:lineRule="auto"/>
        <w:ind w:left="4068" w:right="4306"/>
        <w:jc w:val="center"/>
        <w:rPr>
          <w:rFonts w:ascii="Times New Roman" w:eastAsia="Times New Roman" w:hAnsi="Times New Roman" w:cs="Times New Roman"/>
          <w:sz w:val="24"/>
          <w:szCs w:val="24"/>
        </w:rPr>
      </w:pPr>
      <w:r w:rsidRPr="00984CD6">
        <w:rPr>
          <w:rFonts w:ascii="Times New Roman" w:eastAsia="Times New Roman" w:hAnsi="Times New Roman" w:cs="Times New Roman"/>
          <w:b/>
          <w:bCs/>
          <w:spacing w:val="-3"/>
          <w:sz w:val="24"/>
          <w:szCs w:val="24"/>
        </w:rPr>
        <w:t>F</w:t>
      </w:r>
      <w:r w:rsidRPr="00984CD6">
        <w:rPr>
          <w:rFonts w:ascii="Times New Roman" w:eastAsia="Times New Roman" w:hAnsi="Times New Roman" w:cs="Times New Roman"/>
          <w:b/>
          <w:bCs/>
          <w:sz w:val="24"/>
          <w:szCs w:val="24"/>
        </w:rPr>
        <w:t>ig</w:t>
      </w:r>
      <w:r w:rsidRPr="00984CD6">
        <w:rPr>
          <w:rFonts w:ascii="Times New Roman" w:eastAsia="Times New Roman" w:hAnsi="Times New Roman" w:cs="Times New Roman"/>
          <w:b/>
          <w:bCs/>
          <w:spacing w:val="1"/>
          <w:sz w:val="24"/>
          <w:szCs w:val="24"/>
        </w:rPr>
        <w:t>u</w:t>
      </w:r>
      <w:r w:rsidRPr="00984CD6">
        <w:rPr>
          <w:rFonts w:ascii="Times New Roman" w:eastAsia="Times New Roman" w:hAnsi="Times New Roman" w:cs="Times New Roman"/>
          <w:b/>
          <w:bCs/>
          <w:spacing w:val="-1"/>
          <w:sz w:val="24"/>
          <w:szCs w:val="24"/>
        </w:rPr>
        <w:t>r</w:t>
      </w:r>
      <w:r w:rsidRPr="00984CD6">
        <w:rPr>
          <w:rFonts w:ascii="Times New Roman" w:eastAsia="Times New Roman" w:hAnsi="Times New Roman" w:cs="Times New Roman"/>
          <w:b/>
          <w:bCs/>
          <w:sz w:val="24"/>
          <w:szCs w:val="24"/>
        </w:rPr>
        <w:t>e</w:t>
      </w:r>
      <w:r w:rsidRPr="00984CD6">
        <w:rPr>
          <w:rFonts w:ascii="Times New Roman" w:eastAsia="Times New Roman" w:hAnsi="Times New Roman" w:cs="Times New Roman"/>
          <w:b/>
          <w:bCs/>
          <w:spacing w:val="-1"/>
          <w:sz w:val="24"/>
          <w:szCs w:val="24"/>
        </w:rPr>
        <w:t xml:space="preserve"> </w:t>
      </w:r>
      <w:r w:rsidRPr="00984CD6">
        <w:rPr>
          <w:rFonts w:ascii="Times New Roman" w:eastAsia="Times New Roman" w:hAnsi="Times New Roman" w:cs="Times New Roman"/>
          <w:b/>
          <w:bCs/>
          <w:sz w:val="24"/>
          <w:szCs w:val="24"/>
        </w:rPr>
        <w:t>3</w:t>
      </w:r>
    </w:p>
    <w:p w14:paraId="50E3CE99" w14:textId="77777777" w:rsidR="00015D47" w:rsidRPr="00984CD6" w:rsidRDefault="00015D47">
      <w:pPr>
        <w:spacing w:after="0" w:line="100" w:lineRule="exact"/>
        <w:rPr>
          <w:sz w:val="10"/>
          <w:szCs w:val="10"/>
        </w:rPr>
      </w:pPr>
    </w:p>
    <w:p w14:paraId="4E799182" w14:textId="77777777" w:rsidR="00015D47" w:rsidRPr="00984CD6" w:rsidRDefault="00015D47">
      <w:pPr>
        <w:spacing w:after="0" w:line="200" w:lineRule="exact"/>
        <w:rPr>
          <w:sz w:val="20"/>
          <w:szCs w:val="20"/>
        </w:rPr>
      </w:pPr>
    </w:p>
    <w:p w14:paraId="28CFFE79" w14:textId="77777777" w:rsidR="00015D47" w:rsidRPr="00984CD6" w:rsidRDefault="0026255B">
      <w:pPr>
        <w:spacing w:after="0" w:line="240" w:lineRule="auto"/>
        <w:ind w:left="839" w:right="1079"/>
        <w:jc w:val="center"/>
        <w:rPr>
          <w:rFonts w:ascii="Times New Roman" w:eastAsia="Times New Roman" w:hAnsi="Times New Roman" w:cs="Times New Roman"/>
          <w:sz w:val="24"/>
          <w:szCs w:val="24"/>
        </w:rPr>
      </w:pPr>
      <w:r w:rsidRPr="00984CD6">
        <w:rPr>
          <w:rFonts w:ascii="Times New Roman" w:eastAsia="Times New Roman" w:hAnsi="Times New Roman" w:cs="Times New Roman"/>
          <w:b/>
          <w:bCs/>
          <w:spacing w:val="-3"/>
          <w:sz w:val="24"/>
          <w:szCs w:val="24"/>
        </w:rPr>
        <w:t>P</w:t>
      </w:r>
      <w:r w:rsidRPr="00984CD6">
        <w:rPr>
          <w:rFonts w:ascii="Times New Roman" w:eastAsia="Times New Roman" w:hAnsi="Times New Roman" w:cs="Times New Roman"/>
          <w:b/>
          <w:bCs/>
          <w:sz w:val="24"/>
          <w:szCs w:val="24"/>
        </w:rPr>
        <w:t>ROCED</w:t>
      </w:r>
      <w:r w:rsidRPr="00984CD6">
        <w:rPr>
          <w:rFonts w:ascii="Times New Roman" w:eastAsia="Times New Roman" w:hAnsi="Times New Roman" w:cs="Times New Roman"/>
          <w:b/>
          <w:bCs/>
          <w:spacing w:val="1"/>
          <w:sz w:val="24"/>
          <w:szCs w:val="24"/>
        </w:rPr>
        <w:t>U</w:t>
      </w:r>
      <w:r w:rsidRPr="00984CD6">
        <w:rPr>
          <w:rFonts w:ascii="Times New Roman" w:eastAsia="Times New Roman" w:hAnsi="Times New Roman" w:cs="Times New Roman"/>
          <w:b/>
          <w:bCs/>
          <w:sz w:val="24"/>
          <w:szCs w:val="24"/>
        </w:rPr>
        <w:t xml:space="preserve">RE </w:t>
      </w:r>
      <w:r w:rsidRPr="00984CD6">
        <w:rPr>
          <w:rFonts w:ascii="Times New Roman" w:eastAsia="Times New Roman" w:hAnsi="Times New Roman" w:cs="Times New Roman"/>
          <w:b/>
          <w:bCs/>
          <w:spacing w:val="-2"/>
          <w:sz w:val="24"/>
          <w:szCs w:val="24"/>
        </w:rPr>
        <w:t>F</w:t>
      </w:r>
      <w:r w:rsidRPr="00984CD6">
        <w:rPr>
          <w:rFonts w:ascii="Times New Roman" w:eastAsia="Times New Roman" w:hAnsi="Times New Roman" w:cs="Times New Roman"/>
          <w:b/>
          <w:bCs/>
          <w:spacing w:val="3"/>
          <w:sz w:val="24"/>
          <w:szCs w:val="24"/>
        </w:rPr>
        <w:t>O</w:t>
      </w:r>
      <w:r w:rsidRPr="00984CD6">
        <w:rPr>
          <w:rFonts w:ascii="Times New Roman" w:eastAsia="Times New Roman" w:hAnsi="Times New Roman" w:cs="Times New Roman"/>
          <w:b/>
          <w:bCs/>
          <w:sz w:val="24"/>
          <w:szCs w:val="24"/>
        </w:rPr>
        <w:t>R GOVER</w:t>
      </w:r>
      <w:r w:rsidRPr="00984CD6">
        <w:rPr>
          <w:rFonts w:ascii="Times New Roman" w:eastAsia="Times New Roman" w:hAnsi="Times New Roman" w:cs="Times New Roman"/>
          <w:b/>
          <w:bCs/>
          <w:spacing w:val="-1"/>
          <w:sz w:val="24"/>
          <w:szCs w:val="24"/>
        </w:rPr>
        <w:t>N</w:t>
      </w:r>
      <w:r w:rsidRPr="00984CD6">
        <w:rPr>
          <w:rFonts w:ascii="Times New Roman" w:eastAsia="Times New Roman" w:hAnsi="Times New Roman" w:cs="Times New Roman"/>
          <w:b/>
          <w:bCs/>
          <w:sz w:val="24"/>
          <w:szCs w:val="24"/>
        </w:rPr>
        <w:t>ING</w:t>
      </w:r>
      <w:r w:rsidRPr="00984CD6">
        <w:rPr>
          <w:rFonts w:ascii="Times New Roman" w:eastAsia="Times New Roman" w:hAnsi="Times New Roman" w:cs="Times New Roman"/>
          <w:b/>
          <w:bCs/>
          <w:spacing w:val="-2"/>
          <w:sz w:val="24"/>
          <w:szCs w:val="24"/>
        </w:rPr>
        <w:t xml:space="preserve"> </w:t>
      </w:r>
      <w:r w:rsidR="001C060B" w:rsidRPr="001C060B">
        <w:rPr>
          <w:rFonts w:ascii="Times New Roman" w:eastAsia="Times New Roman" w:hAnsi="Times New Roman" w:cs="Times New Roman"/>
          <w:b/>
          <w:bCs/>
          <w:sz w:val="24"/>
          <w:szCs w:val="24"/>
        </w:rPr>
        <w:t>INDIVIDUAL DNO STANDARD</w:t>
      </w:r>
      <w:r w:rsidRPr="00984CD6">
        <w:rPr>
          <w:rFonts w:ascii="Times New Roman" w:eastAsia="Times New Roman" w:hAnsi="Times New Roman" w:cs="Times New Roman"/>
          <w:b/>
          <w:bCs/>
          <w:sz w:val="24"/>
          <w:szCs w:val="24"/>
        </w:rPr>
        <w:t>S</w:t>
      </w:r>
    </w:p>
    <w:p w14:paraId="4E621E0E" w14:textId="77777777" w:rsidR="00015D47" w:rsidRPr="00984CD6" w:rsidRDefault="00015D47">
      <w:pPr>
        <w:spacing w:after="0"/>
        <w:jc w:val="center"/>
        <w:sectPr w:rsidR="00015D47" w:rsidRPr="00984CD6">
          <w:type w:val="continuous"/>
          <w:pgSz w:w="11920" w:h="16860"/>
          <w:pgMar w:top="1580" w:right="1160" w:bottom="960" w:left="1420" w:header="720" w:footer="720" w:gutter="0"/>
          <w:cols w:space="720"/>
        </w:sectPr>
      </w:pPr>
    </w:p>
    <w:p w14:paraId="2527DE79" w14:textId="77777777" w:rsidR="00015D47" w:rsidRPr="00EF5648" w:rsidRDefault="0026255B">
      <w:pPr>
        <w:spacing w:before="94" w:after="0" w:line="240" w:lineRule="auto"/>
        <w:ind w:left="1339" w:right="1313"/>
        <w:jc w:val="center"/>
        <w:rPr>
          <w:rFonts w:ascii="Times New Roman" w:eastAsia="Arial" w:hAnsi="Times New Roman" w:cs="Times New Roman"/>
          <w:sz w:val="32"/>
          <w:szCs w:val="32"/>
        </w:rPr>
      </w:pPr>
      <w:r w:rsidRPr="00EF5648">
        <w:rPr>
          <w:rFonts w:ascii="Times New Roman" w:eastAsia="Arial" w:hAnsi="Times New Roman" w:cs="Times New Roman"/>
          <w:b/>
          <w:bCs/>
          <w:sz w:val="32"/>
          <w:szCs w:val="32"/>
        </w:rPr>
        <w:lastRenderedPageBreak/>
        <w:t>DISTRI</w:t>
      </w:r>
      <w:r w:rsidRPr="00EF5648">
        <w:rPr>
          <w:rFonts w:ascii="Times New Roman" w:eastAsia="Arial" w:hAnsi="Times New Roman" w:cs="Times New Roman"/>
          <w:b/>
          <w:bCs/>
          <w:spacing w:val="2"/>
          <w:sz w:val="32"/>
          <w:szCs w:val="32"/>
        </w:rPr>
        <w:t>B</w:t>
      </w:r>
      <w:r w:rsidRPr="00EF5648">
        <w:rPr>
          <w:rFonts w:ascii="Times New Roman" w:eastAsia="Arial" w:hAnsi="Times New Roman" w:cs="Times New Roman"/>
          <w:b/>
          <w:bCs/>
          <w:sz w:val="32"/>
          <w:szCs w:val="32"/>
        </w:rPr>
        <w:t>UT</w:t>
      </w:r>
      <w:r w:rsidRPr="00EF5648">
        <w:rPr>
          <w:rFonts w:ascii="Times New Roman" w:eastAsia="Arial" w:hAnsi="Times New Roman" w:cs="Times New Roman"/>
          <w:b/>
          <w:bCs/>
          <w:spacing w:val="2"/>
          <w:sz w:val="32"/>
          <w:szCs w:val="32"/>
        </w:rPr>
        <w:t>I</w:t>
      </w:r>
      <w:r w:rsidRPr="00EF5648">
        <w:rPr>
          <w:rFonts w:ascii="Times New Roman" w:eastAsia="Arial" w:hAnsi="Times New Roman" w:cs="Times New Roman"/>
          <w:b/>
          <w:bCs/>
          <w:spacing w:val="-1"/>
          <w:sz w:val="32"/>
          <w:szCs w:val="32"/>
        </w:rPr>
        <w:t>O</w:t>
      </w:r>
      <w:r w:rsidRPr="00EF5648">
        <w:rPr>
          <w:rFonts w:ascii="Times New Roman" w:eastAsia="Arial" w:hAnsi="Times New Roman" w:cs="Times New Roman"/>
          <w:b/>
          <w:bCs/>
          <w:sz w:val="32"/>
          <w:szCs w:val="32"/>
        </w:rPr>
        <w:t>N</w:t>
      </w:r>
      <w:r w:rsidRPr="00EF5648">
        <w:rPr>
          <w:rFonts w:ascii="Times New Roman" w:eastAsia="Arial" w:hAnsi="Times New Roman" w:cs="Times New Roman"/>
          <w:b/>
          <w:bCs/>
          <w:spacing w:val="-21"/>
          <w:sz w:val="32"/>
          <w:szCs w:val="32"/>
        </w:rPr>
        <w:t xml:space="preserve"> </w:t>
      </w:r>
      <w:r w:rsidRPr="00EF5648">
        <w:rPr>
          <w:rFonts w:ascii="Times New Roman" w:eastAsia="Arial" w:hAnsi="Times New Roman" w:cs="Times New Roman"/>
          <w:b/>
          <w:bCs/>
          <w:sz w:val="32"/>
          <w:szCs w:val="32"/>
        </w:rPr>
        <w:t>C</w:t>
      </w:r>
      <w:r w:rsidRPr="00EF5648">
        <w:rPr>
          <w:rFonts w:ascii="Times New Roman" w:eastAsia="Arial" w:hAnsi="Times New Roman" w:cs="Times New Roman"/>
          <w:b/>
          <w:bCs/>
          <w:spacing w:val="-1"/>
          <w:sz w:val="32"/>
          <w:szCs w:val="32"/>
        </w:rPr>
        <w:t>O</w:t>
      </w:r>
      <w:r w:rsidRPr="00EF5648">
        <w:rPr>
          <w:rFonts w:ascii="Times New Roman" w:eastAsia="Arial" w:hAnsi="Times New Roman" w:cs="Times New Roman"/>
          <w:b/>
          <w:bCs/>
          <w:sz w:val="32"/>
          <w:szCs w:val="32"/>
        </w:rPr>
        <w:t>DE</w:t>
      </w:r>
      <w:r w:rsidRPr="00EF5648">
        <w:rPr>
          <w:rFonts w:ascii="Times New Roman" w:eastAsia="Arial" w:hAnsi="Times New Roman" w:cs="Times New Roman"/>
          <w:b/>
          <w:bCs/>
          <w:spacing w:val="-6"/>
          <w:sz w:val="32"/>
          <w:szCs w:val="32"/>
        </w:rPr>
        <w:t xml:space="preserve"> </w:t>
      </w:r>
      <w:r w:rsidRPr="00EF5648">
        <w:rPr>
          <w:rFonts w:ascii="Times New Roman" w:eastAsia="Arial" w:hAnsi="Times New Roman" w:cs="Times New Roman"/>
          <w:b/>
          <w:bCs/>
          <w:sz w:val="32"/>
          <w:szCs w:val="32"/>
        </w:rPr>
        <w:t>RE</w:t>
      </w:r>
      <w:r w:rsidRPr="00EF5648">
        <w:rPr>
          <w:rFonts w:ascii="Times New Roman" w:eastAsia="Arial" w:hAnsi="Times New Roman" w:cs="Times New Roman"/>
          <w:b/>
          <w:bCs/>
          <w:spacing w:val="1"/>
          <w:sz w:val="32"/>
          <w:szCs w:val="32"/>
        </w:rPr>
        <w:t>V</w:t>
      </w:r>
      <w:r w:rsidRPr="00EF5648">
        <w:rPr>
          <w:rFonts w:ascii="Times New Roman" w:eastAsia="Arial" w:hAnsi="Times New Roman" w:cs="Times New Roman"/>
          <w:b/>
          <w:bCs/>
          <w:sz w:val="32"/>
          <w:szCs w:val="32"/>
        </w:rPr>
        <w:t>IEW</w:t>
      </w:r>
      <w:r w:rsidRPr="00EF5648">
        <w:rPr>
          <w:rFonts w:ascii="Times New Roman" w:eastAsia="Arial" w:hAnsi="Times New Roman" w:cs="Times New Roman"/>
          <w:b/>
          <w:bCs/>
          <w:spacing w:val="-12"/>
          <w:sz w:val="32"/>
          <w:szCs w:val="32"/>
        </w:rPr>
        <w:t xml:space="preserve"> </w:t>
      </w:r>
      <w:r w:rsidRPr="00EF5648">
        <w:rPr>
          <w:rFonts w:ascii="Times New Roman" w:eastAsia="Arial" w:hAnsi="Times New Roman" w:cs="Times New Roman"/>
          <w:b/>
          <w:bCs/>
          <w:spacing w:val="-19"/>
          <w:w w:val="99"/>
          <w:sz w:val="32"/>
          <w:szCs w:val="32"/>
        </w:rPr>
        <w:t>P</w:t>
      </w:r>
      <w:r w:rsidRPr="00EF5648">
        <w:rPr>
          <w:rFonts w:ascii="Times New Roman" w:eastAsia="Arial" w:hAnsi="Times New Roman" w:cs="Times New Roman"/>
          <w:b/>
          <w:bCs/>
          <w:spacing w:val="-5"/>
          <w:w w:val="99"/>
          <w:sz w:val="32"/>
          <w:szCs w:val="32"/>
        </w:rPr>
        <w:t>A</w:t>
      </w:r>
      <w:r w:rsidRPr="00EF5648">
        <w:rPr>
          <w:rFonts w:ascii="Times New Roman" w:eastAsia="Arial" w:hAnsi="Times New Roman" w:cs="Times New Roman"/>
          <w:b/>
          <w:bCs/>
          <w:spacing w:val="2"/>
          <w:w w:val="99"/>
          <w:sz w:val="32"/>
          <w:szCs w:val="32"/>
        </w:rPr>
        <w:t>N</w:t>
      </w:r>
      <w:r w:rsidRPr="00EF5648">
        <w:rPr>
          <w:rFonts w:ascii="Times New Roman" w:eastAsia="Arial" w:hAnsi="Times New Roman" w:cs="Times New Roman"/>
          <w:b/>
          <w:bCs/>
          <w:w w:val="99"/>
          <w:sz w:val="32"/>
          <w:szCs w:val="32"/>
        </w:rPr>
        <w:t>EL</w:t>
      </w:r>
    </w:p>
    <w:p w14:paraId="058E8434" w14:textId="77777777" w:rsidR="00015D47" w:rsidRPr="00984CD6" w:rsidRDefault="00015D47">
      <w:pPr>
        <w:spacing w:before="5" w:after="0" w:line="170" w:lineRule="exact"/>
        <w:rPr>
          <w:sz w:val="17"/>
          <w:szCs w:val="17"/>
        </w:rPr>
      </w:pPr>
    </w:p>
    <w:p w14:paraId="477273DD" w14:textId="77777777" w:rsidR="00015D47" w:rsidRPr="00EF5648" w:rsidRDefault="00015D47">
      <w:pPr>
        <w:spacing w:after="0" w:line="200" w:lineRule="exact"/>
        <w:rPr>
          <w:b/>
          <w:sz w:val="20"/>
          <w:szCs w:val="20"/>
        </w:rPr>
      </w:pPr>
    </w:p>
    <w:p w14:paraId="0CD3CF3D" w14:textId="77777777" w:rsidR="005D6559" w:rsidRPr="009921DF" w:rsidRDefault="0026255B" w:rsidP="009921DF">
      <w:pPr>
        <w:pStyle w:val="Heading1"/>
        <w:jc w:val="center"/>
        <w:rPr>
          <w:rFonts w:ascii="Times New Roman" w:eastAsia="Arial" w:hAnsi="Times New Roman" w:cs="Times New Roman"/>
          <w:spacing w:val="-1"/>
        </w:rPr>
      </w:pPr>
      <w:bookmarkStart w:id="34" w:name="_Toc480797415"/>
      <w:r w:rsidRPr="009921DF">
        <w:rPr>
          <w:rFonts w:ascii="Times New Roman" w:eastAsia="Arial" w:hAnsi="Times New Roman" w:cs="Times New Roman"/>
        </w:rPr>
        <w:t>S</w:t>
      </w:r>
      <w:r w:rsidRPr="009921DF">
        <w:rPr>
          <w:rFonts w:ascii="Times New Roman" w:eastAsia="Arial" w:hAnsi="Times New Roman" w:cs="Times New Roman"/>
          <w:spacing w:val="-19"/>
        </w:rPr>
        <w:t>T</w:t>
      </w:r>
      <w:r w:rsidRPr="009921DF">
        <w:rPr>
          <w:rFonts w:ascii="Times New Roman" w:eastAsia="Arial" w:hAnsi="Times New Roman" w:cs="Times New Roman"/>
          <w:spacing w:val="-7"/>
        </w:rPr>
        <w:t>A</w:t>
      </w:r>
      <w:r w:rsidRPr="009921DF">
        <w:rPr>
          <w:rFonts w:ascii="Times New Roman" w:eastAsia="Arial" w:hAnsi="Times New Roman" w:cs="Times New Roman"/>
          <w:spacing w:val="2"/>
        </w:rPr>
        <w:t>N</w:t>
      </w:r>
      <w:r w:rsidRPr="009921DF">
        <w:rPr>
          <w:rFonts w:ascii="Times New Roman" w:eastAsia="Arial" w:hAnsi="Times New Roman" w:cs="Times New Roman"/>
          <w:spacing w:val="7"/>
        </w:rPr>
        <w:t>D</w:t>
      </w:r>
      <w:r w:rsidRPr="009921DF">
        <w:rPr>
          <w:rFonts w:ascii="Times New Roman" w:eastAsia="Arial" w:hAnsi="Times New Roman" w:cs="Times New Roman"/>
          <w:spacing w:val="-7"/>
        </w:rPr>
        <w:t>A</w:t>
      </w:r>
      <w:r w:rsidRPr="009921DF">
        <w:rPr>
          <w:rFonts w:ascii="Times New Roman" w:eastAsia="Arial" w:hAnsi="Times New Roman" w:cs="Times New Roman"/>
          <w:spacing w:val="2"/>
        </w:rPr>
        <w:t>R</w:t>
      </w:r>
      <w:r w:rsidRPr="009921DF">
        <w:rPr>
          <w:rFonts w:ascii="Times New Roman" w:eastAsia="Arial" w:hAnsi="Times New Roman" w:cs="Times New Roman"/>
        </w:rPr>
        <w:t>D</w:t>
      </w:r>
      <w:r w:rsidRPr="009921DF">
        <w:rPr>
          <w:rFonts w:ascii="Times New Roman" w:eastAsia="Arial" w:hAnsi="Times New Roman" w:cs="Times New Roman"/>
          <w:spacing w:val="-18"/>
        </w:rPr>
        <w:t xml:space="preserve"> </w:t>
      </w:r>
      <w:r w:rsidRPr="009921DF">
        <w:rPr>
          <w:rFonts w:ascii="Times New Roman" w:eastAsia="Arial" w:hAnsi="Times New Roman" w:cs="Times New Roman"/>
          <w:spacing w:val="3"/>
        </w:rPr>
        <w:t>P</w:t>
      </w:r>
      <w:r w:rsidRPr="009921DF">
        <w:rPr>
          <w:rFonts w:ascii="Times New Roman" w:eastAsia="Arial" w:hAnsi="Times New Roman" w:cs="Times New Roman"/>
          <w:spacing w:val="2"/>
        </w:rPr>
        <w:t>R</w:t>
      </w:r>
      <w:r w:rsidRPr="009921DF">
        <w:rPr>
          <w:rFonts w:ascii="Times New Roman" w:eastAsia="Arial" w:hAnsi="Times New Roman" w:cs="Times New Roman"/>
          <w:spacing w:val="-1"/>
        </w:rPr>
        <w:t>O</w:t>
      </w:r>
      <w:r w:rsidRPr="009921DF">
        <w:rPr>
          <w:rFonts w:ascii="Times New Roman" w:eastAsia="Arial" w:hAnsi="Times New Roman" w:cs="Times New Roman"/>
        </w:rPr>
        <w:t>CE</w:t>
      </w:r>
      <w:r w:rsidRPr="009921DF">
        <w:rPr>
          <w:rFonts w:ascii="Times New Roman" w:eastAsia="Arial" w:hAnsi="Times New Roman" w:cs="Times New Roman"/>
          <w:spacing w:val="3"/>
        </w:rPr>
        <w:t>D</w:t>
      </w:r>
      <w:r w:rsidRPr="009921DF">
        <w:rPr>
          <w:rFonts w:ascii="Times New Roman" w:eastAsia="Arial" w:hAnsi="Times New Roman" w:cs="Times New Roman"/>
        </w:rPr>
        <w:t>URE</w:t>
      </w:r>
      <w:r w:rsidRPr="009921DF">
        <w:rPr>
          <w:rFonts w:ascii="Times New Roman" w:eastAsia="Arial" w:hAnsi="Times New Roman" w:cs="Times New Roman"/>
          <w:spacing w:val="-20"/>
        </w:rPr>
        <w:t xml:space="preserve"> </w:t>
      </w:r>
      <w:r w:rsidRPr="009921DF">
        <w:rPr>
          <w:rFonts w:ascii="Times New Roman" w:eastAsia="Arial" w:hAnsi="Times New Roman" w:cs="Times New Roman"/>
        </w:rPr>
        <w:t>2</w:t>
      </w:r>
      <w:bookmarkEnd w:id="34"/>
    </w:p>
    <w:p w14:paraId="34C2047E" w14:textId="77777777" w:rsidR="00015D47" w:rsidRPr="009921DF" w:rsidRDefault="00DC59E2">
      <w:pPr>
        <w:spacing w:after="0" w:line="368" w:lineRule="exact"/>
        <w:ind w:left="438" w:right="419"/>
        <w:jc w:val="center"/>
        <w:rPr>
          <w:rFonts w:ascii="Times New Roman" w:eastAsia="Arial" w:hAnsi="Times New Roman" w:cs="Times New Roman"/>
          <w:b/>
          <w:sz w:val="28"/>
          <w:szCs w:val="28"/>
        </w:rPr>
      </w:pPr>
      <w:r w:rsidRPr="00DC59E2">
        <w:rPr>
          <w:rFonts w:ascii="Times New Roman" w:eastAsia="Arial" w:hAnsi="Times New Roman" w:cs="Times New Roman"/>
          <w:b/>
          <w:bCs/>
          <w:spacing w:val="3"/>
          <w:sz w:val="28"/>
          <w:szCs w:val="28"/>
        </w:rPr>
        <w:t>Code Administrator</w:t>
      </w:r>
      <w:r w:rsidR="00E71990" w:rsidRPr="009921DF">
        <w:rPr>
          <w:rFonts w:ascii="Times New Roman" w:eastAsia="Arial" w:hAnsi="Times New Roman" w:cs="Times New Roman"/>
          <w:b/>
          <w:bCs/>
          <w:spacing w:val="3"/>
          <w:sz w:val="28"/>
          <w:szCs w:val="28"/>
        </w:rPr>
        <w:t xml:space="preserve"> Functional Requirements</w:t>
      </w:r>
      <w:r w:rsidR="0026255B" w:rsidRPr="009921DF">
        <w:rPr>
          <w:rFonts w:ascii="Times New Roman" w:eastAsia="Arial" w:hAnsi="Times New Roman" w:cs="Times New Roman"/>
          <w:b/>
          <w:bCs/>
          <w:w w:val="99"/>
          <w:sz w:val="28"/>
          <w:szCs w:val="28"/>
        </w:rPr>
        <w:t xml:space="preserve"> </w:t>
      </w:r>
    </w:p>
    <w:p w14:paraId="12332B7F" w14:textId="77777777" w:rsidR="00EF5648" w:rsidRDefault="00EF5648">
      <w:pPr>
        <w:spacing w:before="50" w:after="0" w:line="240" w:lineRule="auto"/>
        <w:ind w:left="118" w:right="-20"/>
        <w:rPr>
          <w:rFonts w:ascii="Times New Roman" w:eastAsia="Times New Roman" w:hAnsi="Times New Roman" w:cs="Times New Roman"/>
          <w:sz w:val="24"/>
          <w:szCs w:val="24"/>
        </w:rPr>
      </w:pPr>
    </w:p>
    <w:p w14:paraId="501852D2" w14:textId="77777777" w:rsidR="00015D47" w:rsidRPr="00712624" w:rsidRDefault="0026255B" w:rsidP="00BB795B">
      <w:pPr>
        <w:spacing w:before="50" w:after="0" w:line="240" w:lineRule="auto"/>
        <w:ind w:left="118" w:right="-20"/>
        <w:jc w:val="both"/>
        <w:rPr>
          <w:rFonts w:ascii="Times New Roman" w:eastAsia="Times New Roman" w:hAnsi="Times New Roman" w:cs="Times New Roman"/>
        </w:rPr>
      </w:pPr>
      <w:r w:rsidRPr="00712624">
        <w:rPr>
          <w:rFonts w:ascii="Times New Roman" w:eastAsia="Times New Roman" w:hAnsi="Times New Roman" w:cs="Times New Roman"/>
        </w:rPr>
        <w:t>This docum</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nt set outs the </w:t>
      </w:r>
      <w:r w:rsidRPr="00712624">
        <w:rPr>
          <w:rFonts w:ascii="Times New Roman" w:eastAsia="Times New Roman" w:hAnsi="Times New Roman" w:cs="Times New Roman"/>
          <w:spacing w:val="-1"/>
        </w:rPr>
        <w:t>f</w:t>
      </w:r>
      <w:r w:rsidRPr="00712624">
        <w:rPr>
          <w:rFonts w:ascii="Times New Roman" w:eastAsia="Times New Roman" w:hAnsi="Times New Roman" w:cs="Times New Roman"/>
        </w:rPr>
        <w:t>un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l </w:t>
      </w:r>
      <w:r w:rsidRPr="00712624">
        <w:rPr>
          <w:rFonts w:ascii="Times New Roman" w:eastAsia="Times New Roman" w:hAnsi="Times New Roman" w:cs="Times New Roman"/>
          <w:spacing w:val="2"/>
        </w:rPr>
        <w:t>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quir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me</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 xml:space="preserve">ts of </w:t>
      </w:r>
      <w:r w:rsidR="00242A6B" w:rsidRPr="00712624">
        <w:rPr>
          <w:rFonts w:ascii="Times New Roman" w:eastAsia="Times New Roman" w:hAnsi="Times New Roman" w:cs="Times New Roman"/>
        </w:rPr>
        <w:t xml:space="preserve">the </w:t>
      </w:r>
      <w:r w:rsidR="00DC59E2" w:rsidRPr="00DC59E2">
        <w:rPr>
          <w:rFonts w:ascii="Times New Roman" w:eastAsia="Times New Roman" w:hAnsi="Times New Roman" w:cs="Times New Roman"/>
          <w:b/>
        </w:rPr>
        <w:t>Code Administrator</w:t>
      </w:r>
      <w:r w:rsidR="00242A6B">
        <w:rPr>
          <w:rFonts w:ascii="Times New Roman" w:eastAsia="Times New Roman" w:hAnsi="Times New Roman" w:cs="Times New Roman"/>
        </w:rPr>
        <w:t xml:space="preserve"> </w:t>
      </w:r>
      <w:r w:rsidR="00242A6B" w:rsidRPr="00712624">
        <w:rPr>
          <w:rFonts w:ascii="Times New Roman" w:eastAsia="Times New Roman" w:hAnsi="Times New Roman" w:cs="Times New Roman"/>
          <w:spacing w:val="1"/>
        </w:rPr>
        <w:t>to</w:t>
      </w:r>
      <w:r w:rsidRPr="00712624">
        <w:rPr>
          <w:rFonts w:ascii="Times New Roman" w:eastAsia="Times New Roman" w:hAnsi="Times New Roman" w:cs="Times New Roman"/>
        </w:rPr>
        <w:t xml:space="preserve">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00E71990">
        <w:rPr>
          <w:rFonts w:ascii="Times New Roman" w:eastAsia="Times New Roman" w:hAnsi="Times New Roman" w:cs="Times New Roman"/>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purs</w:t>
      </w:r>
      <w:r w:rsidRPr="00712624">
        <w:rPr>
          <w:rFonts w:ascii="Times New Roman" w:eastAsia="Times New Roman" w:hAnsi="Times New Roman" w:cs="Times New Roman"/>
          <w:spacing w:val="2"/>
        </w:rPr>
        <w:t>u</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nt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 xml:space="preserve">o </w:t>
      </w:r>
      <w:r w:rsidRPr="00712624">
        <w:rPr>
          <w:rFonts w:ascii="Times New Roman" w:eastAsia="Times New Roman" w:hAnsi="Times New Roman" w:cs="Times New Roman"/>
          <w:spacing w:val="1"/>
        </w:rPr>
        <w:t>S</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 20 of</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the </w:t>
      </w:r>
      <w:r w:rsidR="00B26818" w:rsidRPr="00B26818">
        <w:rPr>
          <w:rFonts w:ascii="Times New Roman" w:eastAsia="Times New Roman" w:hAnsi="Times New Roman" w:cs="Times New Roman"/>
          <w:b/>
        </w:rPr>
        <w:t>Constitution</w:t>
      </w:r>
      <w:r w:rsidRPr="00712624">
        <w:rPr>
          <w:rFonts w:ascii="Times New Roman" w:eastAsia="Times New Roman" w:hAnsi="Times New Roman" w:cs="Times New Roman"/>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 Rules of</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the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spacing w:val="1"/>
        </w:rPr>
        <w:t>l</w:t>
      </w:r>
      <w:r w:rsidRPr="00712624">
        <w:rPr>
          <w:rFonts w:ascii="Times New Roman" w:eastAsia="Times New Roman" w:hAnsi="Times New Roman" w:cs="Times New Roman"/>
        </w:rPr>
        <w:t>.</w:t>
      </w:r>
    </w:p>
    <w:p w14:paraId="502E1828" w14:textId="77777777" w:rsidR="00EF5648" w:rsidRPr="00712624" w:rsidRDefault="002318AE" w:rsidP="00BB795B">
      <w:pPr>
        <w:tabs>
          <w:tab w:val="left" w:pos="1740"/>
        </w:tabs>
        <w:spacing w:after="0" w:line="240" w:lineRule="auto"/>
        <w:ind w:left="118" w:right="367"/>
        <w:jc w:val="both"/>
        <w:rPr>
          <w:rFonts w:ascii="Times New Roman" w:eastAsia="Times New Roman" w:hAnsi="Times New Roman" w:cs="Times New Roman"/>
        </w:rPr>
      </w:pPr>
      <w:r w:rsidRPr="002318AE">
        <w:rPr>
          <w:rFonts w:ascii="Times New Roman" w:eastAsia="Times New Roman" w:hAnsi="Times New Roman" w:cs="Times New Roman"/>
          <w:b/>
          <w:bCs/>
        </w:rPr>
        <w:t>DNOs</w:t>
      </w:r>
      <w:r w:rsidR="0026255B" w:rsidRPr="00712624">
        <w:rPr>
          <w:rFonts w:ascii="Times New Roman" w:eastAsia="Times New Roman" w:hAnsi="Times New Roman" w:cs="Times New Roman"/>
          <w:b/>
          <w:bCs/>
          <w:spacing w:val="1"/>
        </w:rPr>
        <w:t xml:space="preserve"> </w:t>
      </w:r>
      <w:r w:rsidR="0026255B" w:rsidRPr="00712624">
        <w:rPr>
          <w:rFonts w:ascii="Times New Roman" w:eastAsia="Times New Roman" w:hAnsi="Times New Roman" w:cs="Times New Roman"/>
        </w:rPr>
        <w:t>m</w:t>
      </w:r>
      <w:r w:rsidR="0026255B" w:rsidRPr="00712624">
        <w:rPr>
          <w:rFonts w:ascii="Times New Roman" w:eastAsia="Times New Roman" w:hAnsi="Times New Roman" w:cs="Times New Roman"/>
          <w:spacing w:val="2"/>
        </w:rPr>
        <w:t>a</w:t>
      </w:r>
      <w:r w:rsidR="0026255B" w:rsidRPr="00712624">
        <w:rPr>
          <w:rFonts w:ascii="Times New Roman" w:eastAsia="Times New Roman" w:hAnsi="Times New Roman" w:cs="Times New Roman"/>
        </w:rPr>
        <w:t>y</w:t>
      </w:r>
      <w:r w:rsidR="0026255B" w:rsidRPr="00712624">
        <w:rPr>
          <w:rFonts w:ascii="Times New Roman" w:eastAsia="Times New Roman" w:hAnsi="Times New Roman" w:cs="Times New Roman"/>
          <w:spacing w:val="-3"/>
        </w:rPr>
        <w:t xml:space="preserve"> </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ppoint</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rPr>
        <w:t>a</w:t>
      </w:r>
      <w:r w:rsidR="0026255B"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to</w:t>
      </w:r>
      <w:r w:rsidR="0026255B" w:rsidRPr="00712624">
        <w:rPr>
          <w:rFonts w:ascii="Times New Roman" w:eastAsia="Times New Roman" w:hAnsi="Times New Roman" w:cs="Times New Roman"/>
        </w:rPr>
        <w:t xml:space="preserve"> assist w</w:t>
      </w:r>
      <w:r w:rsidR="0026255B" w:rsidRPr="00712624">
        <w:rPr>
          <w:rFonts w:ascii="Times New Roman" w:eastAsia="Times New Roman" w:hAnsi="Times New Roman" w:cs="Times New Roman"/>
          <w:spacing w:val="3"/>
        </w:rPr>
        <w:t>i</w:t>
      </w:r>
      <w:r w:rsidR="0026255B" w:rsidRPr="00712624">
        <w:rPr>
          <w:rFonts w:ascii="Times New Roman" w:eastAsia="Times New Roman" w:hAnsi="Times New Roman" w:cs="Times New Roman"/>
        </w:rPr>
        <w:t xml:space="preserve">th </w:t>
      </w:r>
      <w:r w:rsidR="0026255B" w:rsidRPr="00712624">
        <w:rPr>
          <w:rFonts w:ascii="Times New Roman" w:eastAsia="Times New Roman" w:hAnsi="Times New Roman" w:cs="Times New Roman"/>
          <w:spacing w:val="1"/>
        </w:rPr>
        <w:t>t</w:t>
      </w:r>
      <w:r w:rsidR="0026255B" w:rsidRPr="00712624">
        <w:rPr>
          <w:rFonts w:ascii="Times New Roman" w:eastAsia="Times New Roman" w:hAnsi="Times New Roman" w:cs="Times New Roman"/>
        </w:rPr>
        <w:t>h</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 xml:space="preserve">ir </w:t>
      </w:r>
      <w:r w:rsidR="0026255B" w:rsidRPr="00712624">
        <w:rPr>
          <w:rFonts w:ascii="Times New Roman" w:eastAsia="Times New Roman" w:hAnsi="Times New Roman" w:cs="Times New Roman"/>
          <w:spacing w:val="-1"/>
        </w:rPr>
        <w:t>re</w:t>
      </w:r>
      <w:r w:rsidR="0026255B" w:rsidRPr="00712624">
        <w:rPr>
          <w:rFonts w:ascii="Times New Roman" w:eastAsia="Times New Roman" w:hAnsi="Times New Roman" w:cs="Times New Roman"/>
        </w:rPr>
        <w:t>spons</w:t>
      </w:r>
      <w:r w:rsidR="0026255B" w:rsidRPr="00712624">
        <w:rPr>
          <w:rFonts w:ascii="Times New Roman" w:eastAsia="Times New Roman" w:hAnsi="Times New Roman" w:cs="Times New Roman"/>
          <w:spacing w:val="1"/>
        </w:rPr>
        <w:t>i</w:t>
      </w:r>
      <w:r w:rsidR="0026255B" w:rsidRPr="00712624">
        <w:rPr>
          <w:rFonts w:ascii="Times New Roman" w:eastAsia="Times New Roman" w:hAnsi="Times New Roman" w:cs="Times New Roman"/>
        </w:rPr>
        <w:t>bi</w:t>
      </w:r>
      <w:r w:rsidR="0026255B" w:rsidRPr="00712624">
        <w:rPr>
          <w:rFonts w:ascii="Times New Roman" w:eastAsia="Times New Roman" w:hAnsi="Times New Roman" w:cs="Times New Roman"/>
          <w:spacing w:val="1"/>
        </w:rPr>
        <w:t>l</w:t>
      </w:r>
      <w:r w:rsidR="0026255B" w:rsidRPr="00712624">
        <w:rPr>
          <w:rFonts w:ascii="Times New Roman" w:eastAsia="Times New Roman" w:hAnsi="Times New Roman" w:cs="Times New Roman"/>
        </w:rPr>
        <w:t>i</w:t>
      </w:r>
      <w:r w:rsidR="0026255B" w:rsidRPr="00712624">
        <w:rPr>
          <w:rFonts w:ascii="Times New Roman" w:eastAsia="Times New Roman" w:hAnsi="Times New Roman" w:cs="Times New Roman"/>
          <w:spacing w:val="1"/>
        </w:rPr>
        <w:t>t</w:t>
      </w:r>
      <w:r w:rsidR="0026255B" w:rsidRPr="00712624">
        <w:rPr>
          <w:rFonts w:ascii="Times New Roman" w:eastAsia="Times New Roman" w:hAnsi="Times New Roman" w:cs="Times New Roman"/>
        </w:rPr>
        <w:t>ies und</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 xml:space="preserve">r the </w:t>
      </w:r>
      <w:r w:rsidR="0026255B" w:rsidRPr="00712624">
        <w:rPr>
          <w:rFonts w:ascii="Times New Roman" w:eastAsia="Times New Roman" w:hAnsi="Times New Roman" w:cs="Times New Roman"/>
          <w:b/>
          <w:bCs/>
        </w:rPr>
        <w:t>Dist</w:t>
      </w:r>
      <w:r w:rsidR="0026255B" w:rsidRPr="00712624">
        <w:rPr>
          <w:rFonts w:ascii="Times New Roman" w:eastAsia="Times New Roman" w:hAnsi="Times New Roman" w:cs="Times New Roman"/>
          <w:b/>
          <w:bCs/>
          <w:spacing w:val="-1"/>
        </w:rPr>
        <w:t>r</w:t>
      </w:r>
      <w:r w:rsidR="0026255B" w:rsidRPr="00712624">
        <w:rPr>
          <w:rFonts w:ascii="Times New Roman" w:eastAsia="Times New Roman" w:hAnsi="Times New Roman" w:cs="Times New Roman"/>
          <w:b/>
          <w:bCs/>
        </w:rPr>
        <w:t>i</w:t>
      </w:r>
      <w:r w:rsidR="0026255B" w:rsidRPr="00712624">
        <w:rPr>
          <w:rFonts w:ascii="Times New Roman" w:eastAsia="Times New Roman" w:hAnsi="Times New Roman" w:cs="Times New Roman"/>
          <w:b/>
          <w:bCs/>
          <w:spacing w:val="1"/>
        </w:rPr>
        <w:t>bu</w:t>
      </w:r>
      <w:r w:rsidR="0026255B" w:rsidRPr="00712624">
        <w:rPr>
          <w:rFonts w:ascii="Times New Roman" w:eastAsia="Times New Roman" w:hAnsi="Times New Roman" w:cs="Times New Roman"/>
          <w:b/>
          <w:bCs/>
        </w:rPr>
        <w:t>tion Co</w:t>
      </w:r>
      <w:r w:rsidR="0026255B" w:rsidRPr="00712624">
        <w:rPr>
          <w:rFonts w:ascii="Times New Roman" w:eastAsia="Times New Roman" w:hAnsi="Times New Roman" w:cs="Times New Roman"/>
          <w:b/>
          <w:bCs/>
          <w:spacing w:val="1"/>
        </w:rPr>
        <w:t>d</w:t>
      </w:r>
      <w:r w:rsidR="0026255B" w:rsidRPr="00712624">
        <w:rPr>
          <w:rFonts w:ascii="Times New Roman" w:eastAsia="Times New Roman" w:hAnsi="Times New Roman" w:cs="Times New Roman"/>
          <w:b/>
          <w:bCs/>
        </w:rPr>
        <w:t xml:space="preserve">e </w:t>
      </w:r>
      <w:r w:rsidR="0026255B" w:rsidRPr="00712624">
        <w:rPr>
          <w:rFonts w:ascii="Times New Roman" w:eastAsia="Times New Roman" w:hAnsi="Times New Roman" w:cs="Times New Roman"/>
        </w:rPr>
        <w:t>including</w:t>
      </w:r>
      <w:r w:rsidR="0026255B" w:rsidRPr="00712624">
        <w:rPr>
          <w:rFonts w:ascii="Times New Roman" w:eastAsia="Times New Roman" w:hAnsi="Times New Roman" w:cs="Times New Roman"/>
          <w:spacing w:val="-2"/>
        </w:rPr>
        <w:t xml:space="preserve"> </w:t>
      </w:r>
      <w:r w:rsidR="0026255B" w:rsidRPr="00712624">
        <w:rPr>
          <w:rFonts w:ascii="Times New Roman" w:eastAsia="Times New Roman" w:hAnsi="Times New Roman" w:cs="Times New Roman"/>
        </w:rPr>
        <w:t>wo</w:t>
      </w:r>
      <w:r w:rsidR="0026255B" w:rsidRPr="00712624">
        <w:rPr>
          <w:rFonts w:ascii="Times New Roman" w:eastAsia="Times New Roman" w:hAnsi="Times New Roman" w:cs="Times New Roman"/>
          <w:spacing w:val="-1"/>
        </w:rPr>
        <w:t>r</w:t>
      </w:r>
      <w:r w:rsidR="0026255B" w:rsidRPr="00712624">
        <w:rPr>
          <w:rFonts w:ascii="Times New Roman" w:eastAsia="Times New Roman" w:hAnsi="Times New Roman" w:cs="Times New Roman"/>
        </w:rPr>
        <w:t>k on st</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n</w:t>
      </w:r>
      <w:r w:rsidR="0026255B" w:rsidRPr="00712624">
        <w:rPr>
          <w:rFonts w:ascii="Times New Roman" w:eastAsia="Times New Roman" w:hAnsi="Times New Roman" w:cs="Times New Roman"/>
          <w:spacing w:val="2"/>
        </w:rPr>
        <w:t>d</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 xml:space="preserve">rds </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nd op</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r</w:t>
      </w:r>
      <w:r w:rsidR="0026255B" w:rsidRPr="00712624">
        <w:rPr>
          <w:rFonts w:ascii="Times New Roman" w:eastAsia="Times New Roman" w:hAnsi="Times New Roman" w:cs="Times New Roman"/>
          <w:spacing w:val="-2"/>
        </w:rPr>
        <w:t>a</w:t>
      </w:r>
      <w:r w:rsidR="0026255B" w:rsidRPr="00712624">
        <w:rPr>
          <w:rFonts w:ascii="Times New Roman" w:eastAsia="Times New Roman" w:hAnsi="Times New Roman" w:cs="Times New Roman"/>
        </w:rPr>
        <w:t>t</w:t>
      </w:r>
      <w:r w:rsidR="0026255B" w:rsidRPr="00712624">
        <w:rPr>
          <w:rFonts w:ascii="Times New Roman" w:eastAsia="Times New Roman" w:hAnsi="Times New Roman" w:cs="Times New Roman"/>
          <w:spacing w:val="1"/>
        </w:rPr>
        <w:t>i</w:t>
      </w:r>
      <w:r w:rsidR="0026255B" w:rsidRPr="00712624">
        <w:rPr>
          <w:rFonts w:ascii="Times New Roman" w:eastAsia="Times New Roman" w:hAnsi="Times New Roman" w:cs="Times New Roman"/>
        </w:rPr>
        <w:t>on of</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rPr>
        <w:t>the</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b/>
          <w:bCs/>
        </w:rPr>
        <w:t>Dis</w:t>
      </w:r>
      <w:r w:rsidR="0026255B" w:rsidRPr="00712624">
        <w:rPr>
          <w:rFonts w:ascii="Times New Roman" w:eastAsia="Times New Roman" w:hAnsi="Times New Roman" w:cs="Times New Roman"/>
          <w:b/>
          <w:bCs/>
          <w:spacing w:val="2"/>
        </w:rPr>
        <w:t>t</w:t>
      </w:r>
      <w:r w:rsidR="0026255B" w:rsidRPr="00712624">
        <w:rPr>
          <w:rFonts w:ascii="Times New Roman" w:eastAsia="Times New Roman" w:hAnsi="Times New Roman" w:cs="Times New Roman"/>
          <w:b/>
          <w:bCs/>
          <w:spacing w:val="1"/>
        </w:rPr>
        <w:t>r</w:t>
      </w:r>
      <w:r w:rsidR="0026255B" w:rsidRPr="00712624">
        <w:rPr>
          <w:rFonts w:ascii="Times New Roman" w:eastAsia="Times New Roman" w:hAnsi="Times New Roman" w:cs="Times New Roman"/>
          <w:b/>
          <w:bCs/>
        </w:rPr>
        <w:t>i</w:t>
      </w:r>
      <w:r w:rsidR="0026255B" w:rsidRPr="00712624">
        <w:rPr>
          <w:rFonts w:ascii="Times New Roman" w:eastAsia="Times New Roman" w:hAnsi="Times New Roman" w:cs="Times New Roman"/>
          <w:b/>
          <w:bCs/>
          <w:spacing w:val="1"/>
        </w:rPr>
        <w:t>bu</w:t>
      </w:r>
      <w:r w:rsidR="0026255B" w:rsidRPr="00712624">
        <w:rPr>
          <w:rFonts w:ascii="Times New Roman" w:eastAsia="Times New Roman" w:hAnsi="Times New Roman" w:cs="Times New Roman"/>
          <w:b/>
          <w:bCs/>
        </w:rPr>
        <w:t xml:space="preserve">tion Code </w:t>
      </w:r>
      <w:r w:rsidR="0026255B" w:rsidRPr="00712624">
        <w:rPr>
          <w:rFonts w:ascii="Times New Roman" w:eastAsia="Times New Roman" w:hAnsi="Times New Roman" w:cs="Times New Roman"/>
        </w:rPr>
        <w:t>w</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bsi</w:t>
      </w:r>
      <w:r w:rsidR="0026255B" w:rsidRPr="00712624">
        <w:rPr>
          <w:rFonts w:ascii="Times New Roman" w:eastAsia="Times New Roman" w:hAnsi="Times New Roman" w:cs="Times New Roman"/>
          <w:spacing w:val="1"/>
        </w:rPr>
        <w:t>t</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w:t>
      </w:r>
      <w:r w:rsidR="0026255B" w:rsidRPr="00712624">
        <w:rPr>
          <w:rFonts w:ascii="Times New Roman" w:eastAsia="Times New Roman" w:hAnsi="Times New Roman" w:cs="Times New Roman"/>
        </w:rPr>
        <w:tab/>
      </w:r>
    </w:p>
    <w:p w14:paraId="13619684" w14:textId="77777777" w:rsidR="00015D47" w:rsidRPr="00712624" w:rsidRDefault="0026255B" w:rsidP="00BB795B">
      <w:pPr>
        <w:tabs>
          <w:tab w:val="left" w:pos="1740"/>
        </w:tabs>
        <w:spacing w:after="0" w:line="240" w:lineRule="auto"/>
        <w:ind w:left="118" w:right="367"/>
        <w:jc w:val="both"/>
        <w:rPr>
          <w:rFonts w:ascii="Times New Roman" w:eastAsia="Times New Roman" w:hAnsi="Times New Roman" w:cs="Times New Roman"/>
          <w:b/>
          <w:bCs/>
        </w:rPr>
      </w:pPr>
      <w:r w:rsidRPr="00712624">
        <w:rPr>
          <w:rFonts w:ascii="Times New Roman" w:eastAsia="Times New Roman" w:hAnsi="Times New Roman" w:cs="Times New Roman"/>
        </w:rPr>
        <w:t>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E</w:t>
      </w:r>
      <w:r w:rsidRPr="00712624">
        <w:rPr>
          <w:rFonts w:ascii="Times New Roman" w:eastAsia="Times New Roman" w:hAnsi="Times New Roman" w:cs="Times New Roman"/>
          <w:spacing w:val="2"/>
        </w:rPr>
        <w:t>n</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w:t>
      </w:r>
      <w:r w:rsidRPr="00712624">
        <w:rPr>
          <w:rFonts w:ascii="Times New Roman" w:eastAsia="Times New Roman" w:hAnsi="Times New Roman" w:cs="Times New Roman"/>
          <w:spacing w:val="1"/>
        </w:rPr>
        <w:t>g</w:t>
      </w:r>
      <w:r w:rsidRPr="00712624">
        <w:rPr>
          <w:rFonts w:ascii="Times New Roman" w:eastAsia="Times New Roman" w:hAnsi="Times New Roman" w:cs="Times New Roman"/>
        </w:rPr>
        <w:t>y</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twor</w:t>
      </w:r>
      <w:r w:rsidRPr="00712624">
        <w:rPr>
          <w:rFonts w:ascii="Times New Roman" w:eastAsia="Times New Roman" w:hAnsi="Times New Roman" w:cs="Times New Roman"/>
          <w:spacing w:val="-1"/>
        </w:rPr>
        <w:t>k</w:t>
      </w:r>
      <w:r w:rsidRPr="00712624">
        <w:rPr>
          <w:rFonts w:ascii="Times New Roman" w:eastAsia="Times New Roman" w:hAnsi="Times New Roman" w:cs="Times New Roman"/>
        </w:rPr>
        <w:t>s Ass</w:t>
      </w:r>
      <w:r w:rsidRPr="00712624">
        <w:rPr>
          <w:rFonts w:ascii="Times New Roman" w:eastAsia="Times New Roman" w:hAnsi="Times New Roman" w:cs="Times New Roman"/>
          <w:spacing w:val="2"/>
        </w:rPr>
        <w:t>o</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iation sh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be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the </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u</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 xml:space="preserve">nt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to</w:t>
      </w:r>
      <w:r w:rsidRPr="00712624">
        <w:rPr>
          <w:rFonts w:ascii="Times New Roman" w:eastAsia="Times New Roman" w:hAnsi="Times New Roman" w:cs="Times New Roman"/>
        </w:rPr>
        <w:t xml:space="preserve"> the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p>
    <w:p w14:paraId="21D81395" w14:textId="77777777" w:rsidR="00EF5648" w:rsidRPr="00712624" w:rsidRDefault="00EF5648" w:rsidP="00BB795B">
      <w:pPr>
        <w:tabs>
          <w:tab w:val="left" w:pos="1740"/>
        </w:tabs>
        <w:spacing w:after="0" w:line="240" w:lineRule="auto"/>
        <w:ind w:left="118" w:right="367"/>
        <w:jc w:val="both"/>
        <w:rPr>
          <w:rFonts w:ascii="Times New Roman" w:eastAsia="Times New Roman" w:hAnsi="Times New Roman" w:cs="Times New Roman"/>
        </w:rPr>
      </w:pPr>
    </w:p>
    <w:p w14:paraId="7973F57F" w14:textId="77777777" w:rsidR="00015D47" w:rsidRPr="00712624" w:rsidRDefault="0026255B" w:rsidP="00BB795B">
      <w:pPr>
        <w:tabs>
          <w:tab w:val="left" w:pos="6140"/>
        </w:tabs>
        <w:spacing w:after="0" w:line="240" w:lineRule="auto"/>
        <w:ind w:left="118" w:right="195"/>
        <w:jc w:val="both"/>
        <w:rPr>
          <w:rFonts w:ascii="Times New Roman" w:eastAsia="Times New Roman" w:hAnsi="Times New Roman" w:cs="Times New Roman"/>
        </w:rPr>
      </w:pPr>
      <w:r w:rsidRPr="00712624">
        <w:rPr>
          <w:rFonts w:ascii="Times New Roman" w:eastAsia="Times New Roman" w:hAnsi="Times New Roman" w:cs="Times New Roman"/>
        </w:rPr>
        <w:t>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 xml:space="preserve">shall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ppro</w:t>
      </w:r>
      <w:r w:rsidRPr="00712624">
        <w:rPr>
          <w:rFonts w:ascii="Times New Roman" w:eastAsia="Times New Roman" w:hAnsi="Times New Roman" w:cs="Times New Roman"/>
          <w:spacing w:val="-1"/>
        </w:rPr>
        <w:t>v</w:t>
      </w:r>
      <w:r w:rsidRPr="00712624">
        <w:rPr>
          <w:rFonts w:ascii="Times New Roman" w:eastAsia="Times New Roman" w:hAnsi="Times New Roman" w:cs="Times New Roman"/>
        </w:rPr>
        <w:t>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 xml:space="preserve">the </w:t>
      </w:r>
      <w:r w:rsidRPr="00712624">
        <w:rPr>
          <w:rFonts w:ascii="Times New Roman" w:eastAsia="Times New Roman" w:hAnsi="Times New Roman" w:cs="Times New Roman"/>
          <w:spacing w:val="-1"/>
        </w:rPr>
        <w:t>f</w:t>
      </w:r>
      <w:r w:rsidRPr="00712624">
        <w:rPr>
          <w:rFonts w:ascii="Times New Roman" w:eastAsia="Times New Roman" w:hAnsi="Times New Roman" w:cs="Times New Roman"/>
        </w:rPr>
        <w:t>un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 spe</w:t>
      </w:r>
      <w:r w:rsidRPr="00712624">
        <w:rPr>
          <w:rFonts w:ascii="Times New Roman" w:eastAsia="Times New Roman" w:hAnsi="Times New Roman" w:cs="Times New Roman"/>
          <w:spacing w:val="-1"/>
        </w:rPr>
        <w:t>c</w:t>
      </w: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fi</w:t>
      </w:r>
      <w:r w:rsidRPr="00712624">
        <w:rPr>
          <w:rFonts w:ascii="Times New Roman" w:eastAsia="Times New Roman" w:hAnsi="Times New Roman" w:cs="Times New Roman"/>
          <w:spacing w:val="-1"/>
        </w:rPr>
        <w:t>ca</w:t>
      </w:r>
      <w:r w:rsidRPr="00712624">
        <w:rPr>
          <w:rFonts w:ascii="Times New Roman" w:eastAsia="Times New Roman" w:hAnsi="Times New Roman" w:cs="Times New Roman"/>
        </w:rPr>
        <w:t>t</w:t>
      </w:r>
      <w:r w:rsidRPr="00712624">
        <w:rPr>
          <w:rFonts w:ascii="Times New Roman" w:eastAsia="Times New Roman" w:hAnsi="Times New Roman" w:cs="Times New Roman"/>
          <w:spacing w:val="3"/>
        </w:rPr>
        <w:t>i</w:t>
      </w:r>
      <w:r w:rsidRPr="00712624">
        <w:rPr>
          <w:rFonts w:ascii="Times New Roman" w:eastAsia="Times New Roman" w:hAnsi="Times New Roman" w:cs="Times New Roman"/>
        </w:rPr>
        <w:t xml:space="preserve">ons (but not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c</w:t>
      </w:r>
      <w:r w:rsidRPr="00712624">
        <w:rPr>
          <w:rFonts w:ascii="Times New Roman" w:eastAsia="Times New Roman" w:hAnsi="Times New Roman" w:cs="Times New Roman"/>
        </w:rPr>
        <w:t>om</w:t>
      </w:r>
      <w:r w:rsidRPr="00712624">
        <w:rPr>
          <w:rFonts w:ascii="Times New Roman" w:eastAsia="Times New Roman" w:hAnsi="Times New Roman" w:cs="Times New Roman"/>
          <w:spacing w:val="1"/>
        </w:rPr>
        <w:t>m</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rcial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r</w:t>
      </w:r>
      <w:r w:rsidRPr="00712624">
        <w:rPr>
          <w:rFonts w:ascii="Times New Roman" w:eastAsia="Times New Roman" w:hAnsi="Times New Roman" w:cs="Times New Roman"/>
          <w:spacing w:val="-1"/>
        </w:rPr>
        <w:t>ra</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g</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ments) </w:t>
      </w:r>
      <w:r w:rsidRPr="00712624">
        <w:rPr>
          <w:rFonts w:ascii="Times New Roman" w:eastAsia="Times New Roman" w:hAnsi="Times New Roman" w:cs="Times New Roman"/>
          <w:spacing w:val="-1"/>
        </w:rPr>
        <w:t>f</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r the</w:t>
      </w:r>
      <w:r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contracted</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to</w:t>
      </w:r>
      <w:r w:rsidRPr="00712624">
        <w:rPr>
          <w:rFonts w:ascii="Times New Roman" w:eastAsia="Times New Roman" w:hAnsi="Times New Roman" w:cs="Times New Roman"/>
          <w:spacing w:val="3"/>
        </w:rPr>
        <w:t xml:space="preserve"> </w:t>
      </w:r>
      <w:r w:rsidR="002318AE" w:rsidRPr="002318AE">
        <w:rPr>
          <w:rFonts w:ascii="Times New Roman" w:eastAsia="Times New Roman" w:hAnsi="Times New Roman" w:cs="Times New Roman"/>
          <w:b/>
          <w:bCs/>
        </w:rPr>
        <w:t>DNOs</w:t>
      </w:r>
      <w:r w:rsidR="00402EC7">
        <w:rPr>
          <w:rFonts w:ascii="Times New Roman" w:eastAsia="Times New Roman" w:hAnsi="Times New Roman" w:cs="Times New Roman"/>
          <w:b/>
          <w:bCs/>
        </w:rPr>
        <w:t xml:space="preserve">. </w:t>
      </w:r>
      <w:r w:rsidRPr="00712624">
        <w:rPr>
          <w:rFonts w:ascii="Times New Roman" w:eastAsia="Times New Roman" w:hAnsi="Times New Roman" w:cs="Times New Roman"/>
        </w:rPr>
        <w:t>The</w:t>
      </w:r>
      <w:r w:rsidRPr="00712624">
        <w:rPr>
          <w:rFonts w:ascii="Times New Roman" w:eastAsia="Times New Roman" w:hAnsi="Times New Roman" w:cs="Times New Roman"/>
          <w:spacing w:val="-1"/>
        </w:rPr>
        <w:t xml:space="preserve"> c</w:t>
      </w:r>
      <w:r w:rsidRPr="00712624">
        <w:rPr>
          <w:rFonts w:ascii="Times New Roman" w:eastAsia="Times New Roman" w:hAnsi="Times New Roman" w:cs="Times New Roman"/>
        </w:rPr>
        <w:t>u</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 xml:space="preserve">nt </w:t>
      </w:r>
      <w:r w:rsidRPr="00712624">
        <w:rPr>
          <w:rFonts w:ascii="Times New Roman" w:eastAsia="Times New Roman" w:hAnsi="Times New Roman" w:cs="Times New Roman"/>
          <w:spacing w:val="2"/>
        </w:rPr>
        <w:t>f</w:t>
      </w:r>
      <w:r w:rsidRPr="00712624">
        <w:rPr>
          <w:rFonts w:ascii="Times New Roman" w:eastAsia="Times New Roman" w:hAnsi="Times New Roman" w:cs="Times New Roman"/>
        </w:rPr>
        <w:t>un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 spe</w:t>
      </w:r>
      <w:r w:rsidRPr="00712624">
        <w:rPr>
          <w:rFonts w:ascii="Times New Roman" w:eastAsia="Times New Roman" w:hAnsi="Times New Roman" w:cs="Times New Roman"/>
          <w:spacing w:val="-2"/>
        </w:rPr>
        <w:t>c</w:t>
      </w:r>
      <w:r w:rsidRPr="00712624">
        <w:rPr>
          <w:rFonts w:ascii="Times New Roman" w:eastAsia="Times New Roman" w:hAnsi="Times New Roman" w:cs="Times New Roman"/>
        </w:rPr>
        <w:t>ific</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ons f</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r the</w:t>
      </w:r>
      <w:r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are</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s set </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ut below:</w:t>
      </w:r>
    </w:p>
    <w:p w14:paraId="709DF614" w14:textId="77777777" w:rsidR="00EF5648" w:rsidRPr="00712624" w:rsidRDefault="00EF5648" w:rsidP="00BB795B">
      <w:pPr>
        <w:tabs>
          <w:tab w:val="left" w:pos="6140"/>
        </w:tabs>
        <w:spacing w:after="0" w:line="240" w:lineRule="auto"/>
        <w:ind w:left="118" w:right="195"/>
        <w:jc w:val="both"/>
        <w:rPr>
          <w:rFonts w:ascii="Times New Roman" w:eastAsia="Times New Roman" w:hAnsi="Times New Roman" w:cs="Times New Roman"/>
        </w:rPr>
      </w:pPr>
    </w:p>
    <w:p w14:paraId="76F66183" w14:textId="77777777" w:rsidR="00015D47" w:rsidRPr="00712624" w:rsidRDefault="0026255B" w:rsidP="00BB795B">
      <w:pPr>
        <w:tabs>
          <w:tab w:val="left" w:pos="680"/>
          <w:tab w:val="left" w:pos="1560"/>
        </w:tabs>
        <w:spacing w:before="2" w:after="0" w:line="240" w:lineRule="auto"/>
        <w:ind w:left="684" w:right="69" w:hanging="566"/>
        <w:jc w:val="both"/>
        <w:rPr>
          <w:rFonts w:ascii="Times New Roman" w:eastAsia="Times New Roman" w:hAnsi="Times New Roman" w:cs="Times New Roman"/>
        </w:rPr>
      </w:pPr>
      <w:proofErr w:type="spellStart"/>
      <w:r w:rsidRPr="00712624">
        <w:rPr>
          <w:rFonts w:ascii="Times New Roman" w:eastAsia="Times New Roman" w:hAnsi="Times New Roman" w:cs="Times New Roman"/>
        </w:rPr>
        <w:t>i</w:t>
      </w:r>
      <w:proofErr w:type="spellEnd"/>
      <w:r w:rsidRPr="00712624">
        <w:rPr>
          <w:rFonts w:ascii="Times New Roman" w:eastAsia="Times New Roman" w:hAnsi="Times New Roman" w:cs="Times New Roman"/>
        </w:rPr>
        <w:t>.</w:t>
      </w:r>
      <w:r w:rsidRPr="00712624">
        <w:rPr>
          <w:rFonts w:ascii="Times New Roman" w:eastAsia="Times New Roman" w:hAnsi="Times New Roman" w:cs="Times New Roman"/>
        </w:rPr>
        <w:tab/>
        <w:t>The</w:t>
      </w:r>
      <w:r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shall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t all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i</w:t>
      </w:r>
      <w:r w:rsidRPr="00712624">
        <w:rPr>
          <w:rFonts w:ascii="Times New Roman" w:eastAsia="Times New Roman" w:hAnsi="Times New Roman" w:cs="Times New Roman"/>
          <w:spacing w:val="1"/>
        </w:rPr>
        <w:t>m</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s c</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r</w:t>
      </w:r>
      <w:r w:rsidRPr="00712624">
        <w:rPr>
          <w:rFonts w:ascii="Times New Roman" w:eastAsia="Times New Roman" w:hAnsi="Times New Roman" w:cs="Times New Roman"/>
          <w:spacing w:val="3"/>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 xml:space="preserve">out </w:t>
      </w:r>
      <w:r w:rsidRPr="00712624">
        <w:rPr>
          <w:rFonts w:ascii="Times New Roman" w:eastAsia="Times New Roman" w:hAnsi="Times New Roman" w:cs="Times New Roman"/>
          <w:spacing w:val="2"/>
        </w:rPr>
        <w:t>w</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 xml:space="preserve">k </w:t>
      </w:r>
      <w:r w:rsidRPr="00712624">
        <w:rPr>
          <w:rFonts w:ascii="Times New Roman" w:eastAsia="Times New Roman" w:hAnsi="Times New Roman" w:cs="Times New Roman"/>
          <w:spacing w:val="4"/>
        </w:rPr>
        <w:t>t</w:t>
      </w:r>
      <w:r w:rsidRPr="00712624">
        <w:rPr>
          <w:rFonts w:ascii="Times New Roman" w:eastAsia="Times New Roman" w:hAnsi="Times New Roman" w:cs="Times New Roman"/>
        </w:rPr>
        <w:t>o the instru</w:t>
      </w:r>
      <w:r w:rsidRPr="00712624">
        <w:rPr>
          <w:rFonts w:ascii="Times New Roman" w:eastAsia="Times New Roman" w:hAnsi="Times New Roman" w:cs="Times New Roman"/>
          <w:spacing w:val="-2"/>
        </w:rPr>
        <w:t>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 xml:space="preserve">ons of the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spacing w:val="6"/>
        </w:rPr>
        <w:t>l</w:t>
      </w:r>
      <w:r w:rsidR="00402EC7">
        <w:rPr>
          <w:rFonts w:ascii="Times New Roman" w:eastAsia="Times New Roman" w:hAnsi="Times New Roman" w:cs="Times New Roman"/>
        </w:rPr>
        <w:t xml:space="preserve">¸ </w:t>
      </w:r>
      <w:proofErr w:type="gramStart"/>
      <w:r w:rsidRPr="00712624">
        <w:rPr>
          <w:rFonts w:ascii="Times New Roman" w:eastAsia="Times New Roman" w:hAnsi="Times New Roman" w:cs="Times New Roman"/>
        </w:rPr>
        <w:t>T</w:t>
      </w:r>
      <w:r w:rsidRPr="00712624">
        <w:rPr>
          <w:rFonts w:ascii="Times New Roman" w:eastAsia="Times New Roman" w:hAnsi="Times New Roman" w:cs="Times New Roman"/>
          <w:spacing w:val="2"/>
        </w:rPr>
        <w:t>h</w:t>
      </w:r>
      <w:r w:rsidRPr="00712624">
        <w:rPr>
          <w:rFonts w:ascii="Times New Roman" w:eastAsia="Times New Roman" w:hAnsi="Times New Roman" w:cs="Times New Roman"/>
        </w:rPr>
        <w:t>e</w:t>
      </w:r>
      <w:proofErr w:type="gramEnd"/>
      <w:r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shall</w:t>
      </w:r>
      <w:r w:rsidRPr="00712624">
        <w:rPr>
          <w:rFonts w:ascii="Times New Roman" w:eastAsia="Times New Roman" w:hAnsi="Times New Roman" w:cs="Times New Roman"/>
        </w:rPr>
        <w:t xml:space="preserve"> at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mes t</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ke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in</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 xml:space="preserve">o </w:t>
      </w:r>
      <w:r w:rsidRPr="00712624">
        <w:rPr>
          <w:rFonts w:ascii="Times New Roman" w:eastAsia="Times New Roman" w:hAnsi="Times New Roman" w:cs="Times New Roman"/>
          <w:spacing w:val="-1"/>
        </w:rPr>
        <w:t>acc</w:t>
      </w:r>
      <w:r w:rsidRPr="00712624">
        <w:rPr>
          <w:rFonts w:ascii="Times New Roman" w:eastAsia="Times New Roman" w:hAnsi="Times New Roman" w:cs="Times New Roman"/>
        </w:rPr>
        <w:t xml:space="preserve">ount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in</w:t>
      </w:r>
      <w:r w:rsidRPr="00712624">
        <w:rPr>
          <w:rFonts w:ascii="Times New Roman" w:eastAsia="Times New Roman" w:hAnsi="Times New Roman" w:cs="Times New Roman"/>
          <w:spacing w:val="1"/>
        </w:rPr>
        <w:t>te</w:t>
      </w:r>
      <w:r w:rsidRPr="00712624">
        <w:rPr>
          <w:rFonts w:ascii="Times New Roman" w:eastAsia="Times New Roman" w:hAnsi="Times New Roman" w:cs="Times New Roman"/>
        </w:rPr>
        <w:t>rests</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of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00B26818" w:rsidRPr="00B26818">
        <w:rPr>
          <w:rFonts w:ascii="Times New Roman" w:eastAsia="Times New Roman" w:hAnsi="Times New Roman" w:cs="Times New Roman"/>
          <w:b/>
        </w:rPr>
        <w:t>Member</w:t>
      </w:r>
      <w:r w:rsidRPr="00712624">
        <w:rPr>
          <w:rFonts w:ascii="Times New Roman" w:eastAsia="Times New Roman" w:hAnsi="Times New Roman" w:cs="Times New Roman"/>
        </w:rPr>
        <w:t xml:space="preserve">s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nd </w:t>
      </w:r>
      <w:r w:rsidRPr="00712624">
        <w:rPr>
          <w:rFonts w:ascii="Times New Roman" w:eastAsia="Times New Roman" w:hAnsi="Times New Roman" w:cs="Times New Roman"/>
          <w:spacing w:val="3"/>
        </w:rPr>
        <w:t>t</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ir </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onsti</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u</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nt groups,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 the statuto</w:t>
      </w:r>
      <w:r w:rsidRPr="00712624">
        <w:rPr>
          <w:rFonts w:ascii="Times New Roman" w:eastAsia="Times New Roman" w:hAnsi="Times New Roman" w:cs="Times New Roman"/>
          <w:spacing w:val="2"/>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 other obl</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2"/>
        </w:rPr>
        <w:t>g</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 xml:space="preserve">ons of </w:t>
      </w:r>
      <w:r w:rsidR="002318AE" w:rsidRPr="002318AE">
        <w:rPr>
          <w:rFonts w:ascii="Times New Roman" w:eastAsia="Times New Roman" w:hAnsi="Times New Roman" w:cs="Times New Roman"/>
          <w:b/>
          <w:bCs/>
        </w:rPr>
        <w:t>DNOs</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b/>
          <w:bCs/>
        </w:rPr>
        <w:t>Us</w:t>
      </w:r>
      <w:r w:rsidRPr="00712624">
        <w:rPr>
          <w:rFonts w:ascii="Times New Roman" w:eastAsia="Times New Roman" w:hAnsi="Times New Roman" w:cs="Times New Roman"/>
          <w:b/>
          <w:bCs/>
          <w:spacing w:val="-1"/>
        </w:rPr>
        <w:t>er</w:t>
      </w:r>
      <w:r w:rsidRPr="00712624">
        <w:rPr>
          <w:rFonts w:ascii="Times New Roman" w:eastAsia="Times New Roman" w:hAnsi="Times New Roman" w:cs="Times New Roman"/>
          <w:b/>
          <w:bCs/>
        </w:rPr>
        <w:t>s</w:t>
      </w:r>
      <w:r w:rsidRPr="00712624">
        <w:rPr>
          <w:rFonts w:ascii="Times New Roman" w:eastAsia="Times New Roman" w:hAnsi="Times New Roman" w:cs="Times New Roman"/>
        </w:rPr>
        <w:t>.</w:t>
      </w:r>
    </w:p>
    <w:p w14:paraId="6507CF5B" w14:textId="77777777" w:rsidR="00015D47" w:rsidRPr="00712624" w:rsidRDefault="00015D47" w:rsidP="00BB795B">
      <w:pPr>
        <w:spacing w:before="9" w:after="0" w:line="240" w:lineRule="auto"/>
        <w:jc w:val="both"/>
      </w:pPr>
    </w:p>
    <w:p w14:paraId="77AABE22" w14:textId="77777777" w:rsidR="00015D47" w:rsidRDefault="0026255B" w:rsidP="00BB795B">
      <w:pPr>
        <w:tabs>
          <w:tab w:val="left" w:pos="680"/>
          <w:tab w:val="left" w:pos="7480"/>
        </w:tabs>
        <w:spacing w:after="0" w:line="240" w:lineRule="auto"/>
        <w:ind w:left="684" w:right="577" w:hanging="566"/>
        <w:jc w:val="both"/>
        <w:rPr>
          <w:rFonts w:ascii="Times New Roman" w:eastAsia="Times New Roman" w:hAnsi="Times New Roman" w:cs="Times New Roman"/>
        </w:rPr>
      </w:pPr>
      <w:r w:rsidRPr="00712624">
        <w:rPr>
          <w:rFonts w:ascii="Times New Roman" w:eastAsia="Times New Roman" w:hAnsi="Times New Roman" w:cs="Times New Roman"/>
        </w:rPr>
        <w:t>ii.</w:t>
      </w:r>
      <w:r w:rsidRPr="00712624">
        <w:rPr>
          <w:rFonts w:ascii="Times New Roman" w:eastAsia="Times New Roman" w:hAnsi="Times New Roman" w:cs="Times New Roman"/>
        </w:rPr>
        <w:tab/>
        <w:t>The</w:t>
      </w:r>
      <w:r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shall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pro</w:t>
      </w:r>
      <w:r w:rsidRPr="00712624">
        <w:rPr>
          <w:rFonts w:ascii="Times New Roman" w:eastAsia="Times New Roman" w:hAnsi="Times New Roman" w:cs="Times New Roman"/>
          <w:spacing w:val="-1"/>
        </w:rPr>
        <w:t>v</w:t>
      </w:r>
      <w:r w:rsidRPr="00712624">
        <w:rPr>
          <w:rFonts w:ascii="Times New Roman" w:eastAsia="Times New Roman" w:hAnsi="Times New Roman" w:cs="Times New Roman"/>
        </w:rPr>
        <w:t>ide supp</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 xml:space="preserve">rt to the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nd </w:t>
      </w:r>
      <w:r w:rsidRPr="00712624">
        <w:rPr>
          <w:rFonts w:ascii="Times New Roman" w:eastAsia="Times New Roman" w:hAnsi="Times New Roman" w:cs="Times New Roman"/>
          <w:spacing w:val="2"/>
        </w:rPr>
        <w:t>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ve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a 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p</w:t>
      </w:r>
      <w:r w:rsidRPr="00712624">
        <w:rPr>
          <w:rFonts w:ascii="Times New Roman" w:eastAsia="Times New Roman" w:hAnsi="Times New Roman" w:cs="Times New Roman"/>
          <w:spacing w:val="-1"/>
        </w:rPr>
        <w:t>re</w:t>
      </w:r>
      <w:r w:rsidRPr="00712624">
        <w:rPr>
          <w:rFonts w:ascii="Times New Roman" w:eastAsia="Times New Roman" w:hAnsi="Times New Roman" w:cs="Times New Roman"/>
          <w:spacing w:val="2"/>
        </w:rPr>
        <w:t>s</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ntative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t</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nd</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h</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m</w:t>
      </w:r>
      <w:r w:rsidRPr="00712624">
        <w:rPr>
          <w:rFonts w:ascii="Times New Roman" w:eastAsia="Times New Roman" w:hAnsi="Times New Roman" w:cs="Times New Roman"/>
          <w:spacing w:val="2"/>
        </w:rPr>
        <w:t>e</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 xml:space="preserve">ng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 r</w:t>
      </w:r>
      <w:r w:rsidRPr="00712624">
        <w:rPr>
          <w:rFonts w:ascii="Times New Roman" w:eastAsia="Times New Roman" w:hAnsi="Times New Roman" w:cs="Times New Roman"/>
          <w:spacing w:val="-2"/>
        </w:rPr>
        <w:t>e</w:t>
      </w:r>
      <w:r w:rsidRPr="00712624">
        <w:rPr>
          <w:rFonts w:ascii="Times New Roman" w:eastAsia="Times New Roman" w:hAnsi="Times New Roman" w:cs="Times New Roman"/>
          <w:spacing w:val="2"/>
        </w:rPr>
        <w:t>p</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 xml:space="preserve">t on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pr</w:t>
      </w:r>
      <w:r w:rsidRPr="00712624">
        <w:rPr>
          <w:rFonts w:ascii="Times New Roman" w:eastAsia="Times New Roman" w:hAnsi="Times New Roman" w:cs="Times New Roman"/>
          <w:spacing w:val="1"/>
        </w:rPr>
        <w:t>o</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ss of stand</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rds </w:t>
      </w:r>
      <w:r w:rsidRPr="00712624">
        <w:rPr>
          <w:rFonts w:ascii="Times New Roman" w:eastAsia="Times New Roman" w:hAnsi="Times New Roman" w:cs="Times New Roman"/>
          <w:spacing w:val="-1"/>
        </w:rPr>
        <w:t>w</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k</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 r</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ise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is</w:t>
      </w: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u</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s</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whi</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 xml:space="preserve">h </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ma</w:t>
      </w:r>
      <w:r w:rsidRPr="00712624">
        <w:rPr>
          <w:rFonts w:ascii="Times New Roman" w:eastAsia="Times New Roman" w:hAnsi="Times New Roman" w:cs="Times New Roman"/>
          <w:spacing w:val="2"/>
        </w:rPr>
        <w:t>t</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ri</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l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o the</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spacing w:val="1"/>
        </w:rPr>
        <w:t>l</w:t>
      </w:r>
      <w:r w:rsidR="00402EC7">
        <w:rPr>
          <w:rFonts w:ascii="Times New Roman" w:eastAsia="Times New Roman" w:hAnsi="Times New Roman" w:cs="Times New Roman"/>
        </w:rPr>
        <w:t xml:space="preserve">. </w:t>
      </w:r>
      <w:r w:rsidRPr="00712624">
        <w:rPr>
          <w:rFonts w:ascii="Times New Roman" w:eastAsia="Times New Roman" w:hAnsi="Times New Roman" w:cs="Times New Roman"/>
        </w:rPr>
        <w:t>This support will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include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the s</w:t>
      </w:r>
      <w:r w:rsidRPr="00712624">
        <w:rPr>
          <w:rFonts w:ascii="Times New Roman" w:eastAsia="Times New Roman" w:hAnsi="Times New Roman" w:cs="Times New Roman"/>
          <w:spacing w:val="-1"/>
        </w:rPr>
        <w:t>ec</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ta</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 xml:space="preserve">ial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dm</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nis</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ve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support </w:t>
      </w:r>
      <w:r w:rsidRPr="00712624">
        <w:rPr>
          <w:rFonts w:ascii="Times New Roman" w:eastAsia="Times New Roman" w:hAnsi="Times New Roman" w:cs="Times New Roman"/>
          <w:spacing w:val="-1"/>
        </w:rPr>
        <w:t>f</w:t>
      </w:r>
      <w:r w:rsidRPr="00712624">
        <w:rPr>
          <w:rFonts w:ascii="Times New Roman" w:eastAsia="Times New Roman" w:hAnsi="Times New Roman" w:cs="Times New Roman"/>
        </w:rPr>
        <w:t>or</w:t>
      </w:r>
      <w:r w:rsidRPr="00712624">
        <w:rPr>
          <w:rFonts w:ascii="Times New Roman" w:eastAsia="Times New Roman" w:hAnsi="Times New Roman" w:cs="Times New Roman"/>
          <w:spacing w:val="4"/>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 xml:space="preserve">l </w:t>
      </w:r>
      <w:r w:rsidRPr="00712624">
        <w:rPr>
          <w:rFonts w:ascii="Times New Roman" w:eastAsia="Times New Roman" w:hAnsi="Times New Roman" w:cs="Times New Roman"/>
        </w:rPr>
        <w:t>me</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n</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s, su</w:t>
      </w:r>
      <w:r w:rsidRPr="00712624">
        <w:rPr>
          <w:rFonts w:ascii="Times New Roman" w:eastAsia="Times New Roman" w:hAnsi="Times New Roman" w:cs="Times New Roman"/>
          <w:spacing w:val="2"/>
        </w:rPr>
        <w:t>b</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roups</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wo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king g</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oups.</w:t>
      </w:r>
    </w:p>
    <w:p w14:paraId="6C4D03A7" w14:textId="77777777" w:rsidR="005627AF" w:rsidRDefault="005627AF" w:rsidP="00BB795B">
      <w:pPr>
        <w:tabs>
          <w:tab w:val="left" w:pos="680"/>
          <w:tab w:val="left" w:pos="7480"/>
        </w:tabs>
        <w:spacing w:after="0" w:line="240" w:lineRule="auto"/>
        <w:ind w:left="684" w:right="577" w:hanging="566"/>
        <w:jc w:val="both"/>
        <w:rPr>
          <w:rFonts w:ascii="Times New Roman" w:eastAsia="Times New Roman" w:hAnsi="Times New Roman" w:cs="Times New Roman"/>
        </w:rPr>
      </w:pPr>
    </w:p>
    <w:p w14:paraId="61920DAF" w14:textId="77777777" w:rsidR="005627AF" w:rsidRPr="005627AF" w:rsidRDefault="005627AF" w:rsidP="005627AF">
      <w:pPr>
        <w:tabs>
          <w:tab w:val="left" w:pos="680"/>
          <w:tab w:val="left" w:pos="7480"/>
        </w:tabs>
        <w:spacing w:after="0" w:line="240" w:lineRule="auto"/>
        <w:ind w:left="684" w:right="577" w:hanging="566"/>
        <w:jc w:val="both"/>
        <w:rPr>
          <w:rFonts w:ascii="Times New Roman" w:eastAsia="Times New Roman" w:hAnsi="Times New Roman" w:cs="Times New Roman"/>
        </w:rPr>
      </w:pPr>
      <w:r>
        <w:rPr>
          <w:rFonts w:ascii="Times New Roman" w:eastAsia="Times New Roman" w:hAnsi="Times New Roman" w:cs="Times New Roman"/>
        </w:rPr>
        <w:t>iii</w:t>
      </w:r>
      <w:r>
        <w:rPr>
          <w:rFonts w:ascii="Times New Roman" w:eastAsia="Times New Roman" w:hAnsi="Times New Roman" w:cs="Times New Roman"/>
        </w:rPr>
        <w:tab/>
      </w:r>
      <w:r w:rsidRPr="005627AF">
        <w:rPr>
          <w:rFonts w:ascii="Times New Roman" w:eastAsia="Times New Roman" w:hAnsi="Times New Roman" w:cs="Times New Roman"/>
        </w:rPr>
        <w:t xml:space="preserve">The </w:t>
      </w:r>
      <w:r w:rsidRPr="00D15B97">
        <w:rPr>
          <w:rFonts w:ascii="Times New Roman" w:eastAsia="Times New Roman" w:hAnsi="Times New Roman" w:cs="Times New Roman"/>
          <w:b/>
        </w:rPr>
        <w:t>Code Administrator</w:t>
      </w:r>
      <w:r w:rsidRPr="005627AF">
        <w:rPr>
          <w:rFonts w:ascii="Times New Roman" w:eastAsia="Times New Roman" w:hAnsi="Times New Roman" w:cs="Times New Roman"/>
        </w:rPr>
        <w:t xml:space="preserve"> </w:t>
      </w:r>
      <w:r>
        <w:rPr>
          <w:rFonts w:ascii="Times New Roman" w:eastAsia="Times New Roman" w:hAnsi="Times New Roman" w:cs="Times New Roman"/>
        </w:rPr>
        <w:t xml:space="preserve">shall </w:t>
      </w:r>
      <w:r w:rsidRPr="005627AF">
        <w:rPr>
          <w:rFonts w:ascii="Times New Roman" w:eastAsia="Times New Roman" w:hAnsi="Times New Roman" w:cs="Times New Roman"/>
        </w:rPr>
        <w:t xml:space="preserve">provide assistance, insofar as is reasonably practicable and on reasonable request, to </w:t>
      </w:r>
      <w:proofErr w:type="spellStart"/>
      <w:r w:rsidRPr="00D15B97">
        <w:rPr>
          <w:rFonts w:ascii="Times New Roman" w:eastAsia="Times New Roman" w:hAnsi="Times New Roman" w:cs="Times New Roman"/>
          <w:b/>
        </w:rPr>
        <w:t>Authorised</w:t>
      </w:r>
      <w:proofErr w:type="spellEnd"/>
      <w:r w:rsidRPr="00D15B97">
        <w:rPr>
          <w:rFonts w:ascii="Times New Roman" w:eastAsia="Times New Roman" w:hAnsi="Times New Roman" w:cs="Times New Roman"/>
          <w:b/>
        </w:rPr>
        <w:t xml:space="preserve"> Electricity</w:t>
      </w:r>
      <w:r w:rsidRPr="005627AF">
        <w:rPr>
          <w:rFonts w:ascii="Times New Roman" w:eastAsia="Times New Roman" w:hAnsi="Times New Roman" w:cs="Times New Roman"/>
        </w:rPr>
        <w:t xml:space="preserve"> </w:t>
      </w:r>
      <w:r w:rsidRPr="00D15B97">
        <w:rPr>
          <w:rFonts w:ascii="Times New Roman" w:eastAsia="Times New Roman" w:hAnsi="Times New Roman" w:cs="Times New Roman"/>
          <w:b/>
        </w:rPr>
        <w:t xml:space="preserve">Operators </w:t>
      </w:r>
      <w:r w:rsidRPr="005627AF">
        <w:rPr>
          <w:rFonts w:ascii="Times New Roman" w:eastAsia="Times New Roman" w:hAnsi="Times New Roman" w:cs="Times New Roman"/>
        </w:rPr>
        <w:t xml:space="preserve">(including, in particular, </w:t>
      </w:r>
      <w:r w:rsidRPr="00D15B97">
        <w:rPr>
          <w:rFonts w:ascii="Times New Roman" w:eastAsia="Times New Roman" w:hAnsi="Times New Roman" w:cs="Times New Roman"/>
          <w:b/>
        </w:rPr>
        <w:t>Small Participants</w:t>
      </w:r>
      <w:r w:rsidRPr="005627AF">
        <w:rPr>
          <w:rFonts w:ascii="Times New Roman" w:eastAsia="Times New Roman" w:hAnsi="Times New Roman" w:cs="Times New Roman"/>
        </w:rPr>
        <w:t xml:space="preserve">) and, to the extent relevant, consumer representatives that request the code administrator’s assistance in relation to the </w:t>
      </w:r>
      <w:r w:rsidRPr="00D15B97">
        <w:rPr>
          <w:rFonts w:ascii="Times New Roman" w:eastAsia="Times New Roman" w:hAnsi="Times New Roman" w:cs="Times New Roman"/>
          <w:b/>
        </w:rPr>
        <w:t>Distribution Code</w:t>
      </w:r>
      <w:r w:rsidRPr="005627AF">
        <w:rPr>
          <w:rFonts w:ascii="Times New Roman" w:eastAsia="Times New Roman" w:hAnsi="Times New Roman" w:cs="Times New Roman"/>
        </w:rPr>
        <w:t xml:space="preserve"> including, but not limited to, assistance with:</w:t>
      </w:r>
    </w:p>
    <w:p w14:paraId="3B23E1B2" w14:textId="77777777" w:rsidR="005627AF" w:rsidRPr="005627AF" w:rsidRDefault="005627AF" w:rsidP="005627AF">
      <w:pPr>
        <w:tabs>
          <w:tab w:val="left" w:pos="1134"/>
          <w:tab w:val="left" w:pos="7480"/>
        </w:tabs>
        <w:spacing w:after="0" w:line="240" w:lineRule="auto"/>
        <w:ind w:left="1134" w:right="577" w:hanging="1016"/>
        <w:jc w:val="both"/>
        <w:rPr>
          <w:rFonts w:ascii="Times New Roman" w:eastAsia="Times New Roman" w:hAnsi="Times New Roman" w:cs="Times New Roman"/>
        </w:rPr>
      </w:pPr>
      <w:r>
        <w:rPr>
          <w:rFonts w:ascii="Times New Roman" w:eastAsia="Times New Roman" w:hAnsi="Times New Roman" w:cs="Times New Roman"/>
        </w:rPr>
        <w:tab/>
      </w:r>
      <w:proofErr w:type="spellStart"/>
      <w:proofErr w:type="gramStart"/>
      <w:r w:rsidRPr="005627AF">
        <w:rPr>
          <w:rFonts w:ascii="Times New Roman" w:eastAsia="Times New Roman" w:hAnsi="Times New Roman" w:cs="Times New Roman"/>
        </w:rPr>
        <w:t>i</w:t>
      </w:r>
      <w:proofErr w:type="spellEnd"/>
      <w:proofErr w:type="gramEnd"/>
      <w:r w:rsidRPr="005627AF">
        <w:rPr>
          <w:rFonts w:ascii="Times New Roman" w:eastAsia="Times New Roman" w:hAnsi="Times New Roman" w:cs="Times New Roman"/>
        </w:rPr>
        <w:t xml:space="preserve">. understanding the operation of the </w:t>
      </w:r>
      <w:r w:rsidRPr="00D15B97">
        <w:rPr>
          <w:rFonts w:ascii="Times New Roman" w:eastAsia="Times New Roman" w:hAnsi="Times New Roman" w:cs="Times New Roman"/>
          <w:b/>
        </w:rPr>
        <w:t>Distribution Code</w:t>
      </w:r>
      <w:r w:rsidRPr="005627AF">
        <w:rPr>
          <w:rFonts w:ascii="Times New Roman" w:eastAsia="Times New Roman" w:hAnsi="Times New Roman" w:cs="Times New Roman"/>
        </w:rPr>
        <w:t>;</w:t>
      </w:r>
    </w:p>
    <w:p w14:paraId="6A962B73" w14:textId="77777777" w:rsidR="005627AF" w:rsidRPr="00712624" w:rsidRDefault="005627AF" w:rsidP="00D15B97">
      <w:pPr>
        <w:tabs>
          <w:tab w:val="left" w:pos="1134"/>
          <w:tab w:val="left" w:pos="7480"/>
        </w:tabs>
        <w:spacing w:after="0" w:line="240" w:lineRule="auto"/>
        <w:ind w:left="993" w:right="577" w:hanging="839"/>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Pr="005627AF">
        <w:rPr>
          <w:rFonts w:ascii="Times New Roman" w:eastAsia="Times New Roman" w:hAnsi="Times New Roman" w:cs="Times New Roman"/>
        </w:rPr>
        <w:t xml:space="preserve">ii. </w:t>
      </w:r>
      <w:proofErr w:type="gramStart"/>
      <w:r w:rsidRPr="005627AF">
        <w:rPr>
          <w:rFonts w:ascii="Times New Roman" w:eastAsia="Times New Roman" w:hAnsi="Times New Roman" w:cs="Times New Roman"/>
        </w:rPr>
        <w:t>their</w:t>
      </w:r>
      <w:proofErr w:type="gramEnd"/>
      <w:r w:rsidRPr="005627AF">
        <w:rPr>
          <w:rFonts w:ascii="Times New Roman" w:eastAsia="Times New Roman" w:hAnsi="Times New Roman" w:cs="Times New Roman"/>
        </w:rPr>
        <w:t xml:space="preserve"> involvement in, and representation during, the modification procedure </w:t>
      </w:r>
      <w:r>
        <w:rPr>
          <w:rFonts w:ascii="Times New Roman" w:eastAsia="Times New Roman" w:hAnsi="Times New Roman" w:cs="Times New Roman"/>
        </w:rPr>
        <w:t xml:space="preserve"> </w:t>
      </w:r>
      <w:r w:rsidRPr="005627AF">
        <w:rPr>
          <w:rFonts w:ascii="Times New Roman" w:eastAsia="Times New Roman" w:hAnsi="Times New Roman" w:cs="Times New Roman"/>
        </w:rPr>
        <w:t>processes (including, but not limited to, code panel and/or workgroup meetings);</w:t>
      </w:r>
    </w:p>
    <w:p w14:paraId="1E0DC70D" w14:textId="77777777" w:rsidR="00015D47" w:rsidRPr="00712624" w:rsidRDefault="00015D47" w:rsidP="00BB795B">
      <w:pPr>
        <w:spacing w:before="10" w:after="0" w:line="240" w:lineRule="auto"/>
        <w:jc w:val="both"/>
      </w:pPr>
    </w:p>
    <w:p w14:paraId="119A0342" w14:textId="77777777" w:rsidR="00015D47" w:rsidRPr="00712624" w:rsidRDefault="0026255B" w:rsidP="00BB795B">
      <w:pPr>
        <w:tabs>
          <w:tab w:val="left" w:pos="680"/>
        </w:tabs>
        <w:spacing w:after="0" w:line="240" w:lineRule="auto"/>
        <w:ind w:left="684" w:right="592" w:hanging="566"/>
        <w:jc w:val="both"/>
        <w:rPr>
          <w:rFonts w:ascii="Times New Roman" w:eastAsia="Times New Roman" w:hAnsi="Times New Roman" w:cs="Times New Roman"/>
        </w:rPr>
      </w:pPr>
      <w:r w:rsidRPr="00712624">
        <w:rPr>
          <w:rFonts w:ascii="Times New Roman" w:eastAsia="Times New Roman" w:hAnsi="Times New Roman" w:cs="Times New Roman"/>
        </w:rPr>
        <w:t>i</w:t>
      </w:r>
      <w:r w:rsidR="005627AF">
        <w:rPr>
          <w:rFonts w:ascii="Times New Roman" w:eastAsia="Times New Roman" w:hAnsi="Times New Roman" w:cs="Times New Roman"/>
        </w:rPr>
        <w:t>v</w:t>
      </w:r>
      <w:r w:rsidRPr="00712624">
        <w:rPr>
          <w:rFonts w:ascii="Times New Roman" w:eastAsia="Times New Roman" w:hAnsi="Times New Roman" w:cs="Times New Roman"/>
        </w:rPr>
        <w:t>.</w:t>
      </w:r>
      <w:r w:rsidRPr="00712624">
        <w:rPr>
          <w:rFonts w:ascii="Times New Roman" w:eastAsia="Times New Roman" w:hAnsi="Times New Roman" w:cs="Times New Roman"/>
        </w:rPr>
        <w:tab/>
        <w:t>The</w:t>
      </w:r>
      <w:r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will</w:t>
      </w:r>
      <w:r w:rsidRPr="00712624">
        <w:rPr>
          <w:rFonts w:ascii="Times New Roman" w:eastAsia="Times New Roman" w:hAnsi="Times New Roman" w:cs="Times New Roman"/>
        </w:rPr>
        <w:t xml:space="preserve"> assist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to dev</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lop a </w:t>
      </w:r>
      <w:proofErr w:type="spellStart"/>
      <w:r w:rsidRPr="00712624">
        <w:rPr>
          <w:rFonts w:ascii="Times New Roman" w:eastAsia="Times New Roman" w:hAnsi="Times New Roman" w:cs="Times New Roman"/>
        </w:rPr>
        <w:t>p</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iorit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s</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d</w:t>
      </w:r>
      <w:proofErr w:type="spellEnd"/>
      <w:r w:rsidRPr="00712624">
        <w:rPr>
          <w:rFonts w:ascii="Times New Roman" w:eastAsia="Times New Roman" w:hAnsi="Times New Roman" w:cs="Times New Roman"/>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nnu</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l </w:t>
      </w:r>
      <w:proofErr w:type="spellStart"/>
      <w:r w:rsidRPr="00712624">
        <w:rPr>
          <w:rFonts w:ascii="Times New Roman" w:eastAsia="Times New Roman" w:hAnsi="Times New Roman" w:cs="Times New Roman"/>
        </w:rPr>
        <w:t>p</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ogr</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m</w:t>
      </w:r>
      <w:r w:rsidRPr="00712624">
        <w:rPr>
          <w:rFonts w:ascii="Times New Roman" w:eastAsia="Times New Roman" w:hAnsi="Times New Roman" w:cs="Times New Roman"/>
          <w:spacing w:val="1"/>
        </w:rPr>
        <w:t>m</w:t>
      </w:r>
      <w:r w:rsidRPr="00712624">
        <w:rPr>
          <w:rFonts w:ascii="Times New Roman" w:eastAsia="Times New Roman" w:hAnsi="Times New Roman" w:cs="Times New Roman"/>
        </w:rPr>
        <w:t>e</w:t>
      </w:r>
      <w:proofErr w:type="spellEnd"/>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of</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wo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k on</w:t>
      </w:r>
      <w:r w:rsidRPr="00712624">
        <w:rPr>
          <w:rFonts w:ascii="Times New Roman" w:eastAsia="Times New Roman" w:hAnsi="Times New Roman" w:cs="Times New Roman"/>
          <w:spacing w:val="1"/>
        </w:rPr>
        <w:t xml:space="preserve"> </w:t>
      </w:r>
      <w:r w:rsidR="001C060B" w:rsidRPr="001C060B">
        <w:rPr>
          <w:rFonts w:ascii="Times New Roman" w:eastAsia="Times New Roman" w:hAnsi="Times New Roman" w:cs="Times New Roman"/>
          <w:b/>
          <w:bCs/>
          <w:spacing w:val="2"/>
        </w:rPr>
        <w:t>Annex 1 Standard</w:t>
      </w:r>
      <w:r w:rsidRPr="00712624">
        <w:rPr>
          <w:rFonts w:ascii="Times New Roman" w:eastAsia="Times New Roman" w:hAnsi="Times New Roman" w:cs="Times New Roman"/>
          <w:b/>
          <w:bCs/>
        </w:rPr>
        <w:t>s</w:t>
      </w:r>
      <w:r w:rsidRPr="00712624">
        <w:rPr>
          <w:rFonts w:ascii="Times New Roman" w:eastAsia="Times New Roman" w:hAnsi="Times New Roman" w:cs="Times New Roman"/>
          <w:b/>
          <w:bCs/>
          <w:spacing w:val="2"/>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nd </w:t>
      </w:r>
      <w:r w:rsidR="001C060B" w:rsidRPr="001C060B">
        <w:rPr>
          <w:rFonts w:ascii="Times New Roman" w:eastAsia="Times New Roman" w:hAnsi="Times New Roman" w:cs="Times New Roman"/>
          <w:b/>
          <w:bCs/>
          <w:spacing w:val="-3"/>
        </w:rPr>
        <w:t>Annex 2 Standard</w:t>
      </w:r>
      <w:r w:rsidRPr="00712624">
        <w:rPr>
          <w:rFonts w:ascii="Times New Roman" w:eastAsia="Times New Roman" w:hAnsi="Times New Roman" w:cs="Times New Roman"/>
          <w:b/>
          <w:bCs/>
        </w:rPr>
        <w:t>s</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if 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quir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d.</w:t>
      </w:r>
    </w:p>
    <w:p w14:paraId="5C7BC408" w14:textId="77777777" w:rsidR="00015D47" w:rsidRPr="00712624" w:rsidRDefault="00015D47" w:rsidP="00BB795B">
      <w:pPr>
        <w:spacing w:before="10" w:after="0" w:line="240" w:lineRule="auto"/>
        <w:jc w:val="both"/>
      </w:pPr>
    </w:p>
    <w:p w14:paraId="131C4492" w14:textId="77777777" w:rsidR="00015D47" w:rsidRPr="00712624" w:rsidRDefault="005627AF" w:rsidP="00BB795B">
      <w:pPr>
        <w:tabs>
          <w:tab w:val="left" w:pos="680"/>
        </w:tabs>
        <w:spacing w:after="0" w:line="240" w:lineRule="auto"/>
        <w:ind w:left="646" w:right="-20" w:hanging="528"/>
        <w:jc w:val="both"/>
        <w:rPr>
          <w:rFonts w:ascii="Times New Roman" w:eastAsia="Times New Roman" w:hAnsi="Times New Roman" w:cs="Times New Roman"/>
        </w:rPr>
      </w:pPr>
      <w:r>
        <w:rPr>
          <w:rFonts w:ascii="Times New Roman" w:eastAsia="Times New Roman" w:hAnsi="Times New Roman" w:cs="Times New Roman"/>
        </w:rPr>
        <w:t>v</w:t>
      </w:r>
      <w:r w:rsidR="0026255B" w:rsidRPr="00712624">
        <w:rPr>
          <w:rFonts w:ascii="Times New Roman" w:eastAsia="Times New Roman" w:hAnsi="Times New Roman" w:cs="Times New Roman"/>
        </w:rPr>
        <w:t>.</w:t>
      </w:r>
      <w:r w:rsidR="0026255B" w:rsidRPr="00712624">
        <w:rPr>
          <w:rFonts w:ascii="Times New Roman" w:eastAsia="Times New Roman" w:hAnsi="Times New Roman" w:cs="Times New Roman"/>
        </w:rPr>
        <w:tab/>
        <w:t>The</w:t>
      </w:r>
      <w:r w:rsidR="0026255B"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will</w:t>
      </w:r>
      <w:r w:rsidR="0026255B" w:rsidRPr="00712624">
        <w:rPr>
          <w:rFonts w:ascii="Times New Roman" w:eastAsia="Times New Roman" w:hAnsi="Times New Roman" w:cs="Times New Roman"/>
        </w:rPr>
        <w:t xml:space="preserve"> advise</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rPr>
        <w:t>the</w:t>
      </w:r>
      <w:r w:rsidR="0026255B" w:rsidRPr="00712624">
        <w:rPr>
          <w:rFonts w:ascii="Times New Roman" w:eastAsia="Times New Roman" w:hAnsi="Times New Roman" w:cs="Times New Roman"/>
          <w:spacing w:val="3"/>
        </w:rPr>
        <w:t xml:space="preserve"> </w:t>
      </w:r>
      <w:r w:rsidR="0026255B" w:rsidRPr="00712624">
        <w:rPr>
          <w:rFonts w:ascii="Times New Roman" w:eastAsia="Times New Roman" w:hAnsi="Times New Roman" w:cs="Times New Roman"/>
          <w:b/>
          <w:bCs/>
          <w:spacing w:val="-3"/>
        </w:rPr>
        <w:t>P</w:t>
      </w:r>
      <w:r w:rsidR="0026255B" w:rsidRPr="00712624">
        <w:rPr>
          <w:rFonts w:ascii="Times New Roman" w:eastAsia="Times New Roman" w:hAnsi="Times New Roman" w:cs="Times New Roman"/>
          <w:b/>
          <w:bCs/>
        </w:rPr>
        <w:t>a</w:t>
      </w:r>
      <w:r w:rsidR="0026255B" w:rsidRPr="00712624">
        <w:rPr>
          <w:rFonts w:ascii="Times New Roman" w:eastAsia="Times New Roman" w:hAnsi="Times New Roman" w:cs="Times New Roman"/>
          <w:b/>
          <w:bCs/>
          <w:spacing w:val="1"/>
        </w:rPr>
        <w:t>n</w:t>
      </w:r>
      <w:r w:rsidR="0026255B" w:rsidRPr="00712624">
        <w:rPr>
          <w:rFonts w:ascii="Times New Roman" w:eastAsia="Times New Roman" w:hAnsi="Times New Roman" w:cs="Times New Roman"/>
          <w:b/>
          <w:bCs/>
          <w:spacing w:val="-1"/>
        </w:rPr>
        <w:t>e</w:t>
      </w:r>
      <w:r w:rsidR="0026255B" w:rsidRPr="00712624">
        <w:rPr>
          <w:rFonts w:ascii="Times New Roman" w:eastAsia="Times New Roman" w:hAnsi="Times New Roman" w:cs="Times New Roman"/>
          <w:b/>
          <w:bCs/>
        </w:rPr>
        <w:t>l</w:t>
      </w:r>
      <w:r w:rsidR="0026255B" w:rsidRPr="00712624">
        <w:rPr>
          <w:rFonts w:ascii="Times New Roman" w:eastAsia="Times New Roman" w:hAnsi="Times New Roman" w:cs="Times New Roman"/>
          <w:b/>
          <w:bCs/>
          <w:spacing w:val="1"/>
        </w:rPr>
        <w:t xml:space="preserve"> </w:t>
      </w:r>
      <w:r w:rsidR="0026255B" w:rsidRPr="00712624">
        <w:rPr>
          <w:rFonts w:ascii="Times New Roman" w:eastAsia="Times New Roman" w:hAnsi="Times New Roman" w:cs="Times New Roman"/>
        </w:rPr>
        <w:t xml:space="preserve">on </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spacing w:val="5"/>
        </w:rPr>
        <w:t>n</w:t>
      </w:r>
      <w:r w:rsidR="0026255B" w:rsidRPr="00712624">
        <w:rPr>
          <w:rFonts w:ascii="Times New Roman" w:eastAsia="Times New Roman" w:hAnsi="Times New Roman" w:cs="Times New Roman"/>
        </w:rPr>
        <w:t>y</w:t>
      </w:r>
      <w:r w:rsidR="0026255B" w:rsidRPr="00712624">
        <w:rPr>
          <w:rFonts w:ascii="Times New Roman" w:eastAsia="Times New Roman" w:hAnsi="Times New Roman" w:cs="Times New Roman"/>
          <w:spacing w:val="-2"/>
        </w:rPr>
        <w:t xml:space="preserve"> </w:t>
      </w:r>
      <w:r w:rsidR="0026255B" w:rsidRPr="00712624">
        <w:rPr>
          <w:rFonts w:ascii="Times New Roman" w:eastAsia="Times New Roman" w:hAnsi="Times New Roman" w:cs="Times New Roman"/>
        </w:rPr>
        <w:t>urg</w:t>
      </w:r>
      <w:r w:rsidR="0026255B" w:rsidRPr="00712624">
        <w:rPr>
          <w:rFonts w:ascii="Times New Roman" w:eastAsia="Times New Roman" w:hAnsi="Times New Roman" w:cs="Times New Roman"/>
          <w:spacing w:val="-2"/>
        </w:rPr>
        <w:t>e</w:t>
      </w:r>
      <w:r w:rsidR="0026255B" w:rsidRPr="00712624">
        <w:rPr>
          <w:rFonts w:ascii="Times New Roman" w:eastAsia="Times New Roman" w:hAnsi="Times New Roman" w:cs="Times New Roman"/>
        </w:rPr>
        <w:t>nt wo</w:t>
      </w:r>
      <w:r w:rsidR="0026255B" w:rsidRPr="00712624">
        <w:rPr>
          <w:rFonts w:ascii="Times New Roman" w:eastAsia="Times New Roman" w:hAnsi="Times New Roman" w:cs="Times New Roman"/>
          <w:spacing w:val="-1"/>
        </w:rPr>
        <w:t>r</w:t>
      </w:r>
      <w:r w:rsidR="0026255B" w:rsidRPr="00712624">
        <w:rPr>
          <w:rFonts w:ascii="Times New Roman" w:eastAsia="Times New Roman" w:hAnsi="Times New Roman" w:cs="Times New Roman"/>
        </w:rPr>
        <w:t>k on</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b/>
          <w:bCs/>
        </w:rPr>
        <w:t>An</w:t>
      </w:r>
      <w:r w:rsidR="0026255B" w:rsidRPr="00712624">
        <w:rPr>
          <w:rFonts w:ascii="Times New Roman" w:eastAsia="Times New Roman" w:hAnsi="Times New Roman" w:cs="Times New Roman"/>
          <w:b/>
          <w:bCs/>
          <w:spacing w:val="1"/>
        </w:rPr>
        <w:t>n</w:t>
      </w:r>
      <w:r w:rsidR="0026255B" w:rsidRPr="00712624">
        <w:rPr>
          <w:rFonts w:ascii="Times New Roman" w:eastAsia="Times New Roman" w:hAnsi="Times New Roman" w:cs="Times New Roman"/>
          <w:b/>
          <w:bCs/>
          <w:spacing w:val="-1"/>
        </w:rPr>
        <w:t>e</w:t>
      </w:r>
      <w:r w:rsidR="0026255B" w:rsidRPr="00712624">
        <w:rPr>
          <w:rFonts w:ascii="Times New Roman" w:eastAsia="Times New Roman" w:hAnsi="Times New Roman" w:cs="Times New Roman"/>
          <w:b/>
          <w:bCs/>
        </w:rPr>
        <w:t>x</w:t>
      </w:r>
      <w:r w:rsidR="0026255B" w:rsidRPr="00712624">
        <w:rPr>
          <w:rFonts w:ascii="Times New Roman" w:eastAsia="Times New Roman" w:hAnsi="Times New Roman" w:cs="Times New Roman"/>
          <w:b/>
          <w:bCs/>
          <w:spacing w:val="1"/>
        </w:rPr>
        <w:t xml:space="preserve"> </w:t>
      </w:r>
      <w:r w:rsidR="0026255B" w:rsidRPr="00712624">
        <w:rPr>
          <w:rFonts w:ascii="Times New Roman" w:eastAsia="Times New Roman" w:hAnsi="Times New Roman" w:cs="Times New Roman"/>
          <w:b/>
          <w:bCs/>
        </w:rPr>
        <w:t>1</w:t>
      </w:r>
      <w:r w:rsidR="00402EC7">
        <w:rPr>
          <w:rFonts w:ascii="Times New Roman" w:eastAsia="Times New Roman" w:hAnsi="Times New Roman" w:cs="Times New Roman"/>
        </w:rPr>
        <w:t xml:space="preserve"> </w:t>
      </w:r>
      <w:r w:rsidR="0026255B" w:rsidRPr="00712624">
        <w:rPr>
          <w:rFonts w:ascii="Times New Roman" w:eastAsia="Times New Roman" w:hAnsi="Times New Roman" w:cs="Times New Roman"/>
          <w:b/>
          <w:bCs/>
          <w:spacing w:val="1"/>
        </w:rPr>
        <w:t>S</w:t>
      </w:r>
      <w:r w:rsidR="0026255B" w:rsidRPr="00712624">
        <w:rPr>
          <w:rFonts w:ascii="Times New Roman" w:eastAsia="Times New Roman" w:hAnsi="Times New Roman" w:cs="Times New Roman"/>
          <w:b/>
          <w:bCs/>
        </w:rPr>
        <w:t>tan</w:t>
      </w:r>
      <w:r w:rsidR="0026255B" w:rsidRPr="00712624">
        <w:rPr>
          <w:rFonts w:ascii="Times New Roman" w:eastAsia="Times New Roman" w:hAnsi="Times New Roman" w:cs="Times New Roman"/>
          <w:b/>
          <w:bCs/>
          <w:spacing w:val="1"/>
        </w:rPr>
        <w:t>d</w:t>
      </w:r>
      <w:r w:rsidR="0026255B" w:rsidRPr="00712624">
        <w:rPr>
          <w:rFonts w:ascii="Times New Roman" w:eastAsia="Times New Roman" w:hAnsi="Times New Roman" w:cs="Times New Roman"/>
          <w:b/>
          <w:bCs/>
        </w:rPr>
        <w:t>a</w:t>
      </w:r>
      <w:r w:rsidR="0026255B" w:rsidRPr="00712624">
        <w:rPr>
          <w:rFonts w:ascii="Times New Roman" w:eastAsia="Times New Roman" w:hAnsi="Times New Roman" w:cs="Times New Roman"/>
          <w:b/>
          <w:bCs/>
          <w:spacing w:val="-1"/>
        </w:rPr>
        <w:t>r</w:t>
      </w:r>
      <w:r w:rsidR="0026255B" w:rsidRPr="00712624">
        <w:rPr>
          <w:rFonts w:ascii="Times New Roman" w:eastAsia="Times New Roman" w:hAnsi="Times New Roman" w:cs="Times New Roman"/>
          <w:b/>
          <w:bCs/>
          <w:spacing w:val="1"/>
        </w:rPr>
        <w:t>d</w:t>
      </w:r>
      <w:r w:rsidR="0026255B" w:rsidRPr="00712624">
        <w:rPr>
          <w:rFonts w:ascii="Times New Roman" w:eastAsia="Times New Roman" w:hAnsi="Times New Roman" w:cs="Times New Roman"/>
          <w:b/>
          <w:bCs/>
        </w:rPr>
        <w:t>s</w:t>
      </w:r>
      <w:r w:rsidR="0026255B" w:rsidRPr="00712624">
        <w:rPr>
          <w:rFonts w:ascii="Times New Roman" w:eastAsia="Times New Roman" w:hAnsi="Times New Roman" w:cs="Times New Roman"/>
          <w:b/>
          <w:bCs/>
          <w:spacing w:val="1"/>
        </w:rPr>
        <w:t xml:space="preserve"> </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 xml:space="preserve">nd </w:t>
      </w:r>
      <w:r w:rsidR="001C060B" w:rsidRPr="001C060B">
        <w:rPr>
          <w:rFonts w:ascii="Times New Roman" w:eastAsia="Times New Roman" w:hAnsi="Times New Roman" w:cs="Times New Roman"/>
          <w:b/>
          <w:bCs/>
        </w:rPr>
        <w:t>Annex 2 Standard</w:t>
      </w:r>
      <w:r w:rsidR="0026255B" w:rsidRPr="00712624">
        <w:rPr>
          <w:rFonts w:ascii="Times New Roman" w:eastAsia="Times New Roman" w:hAnsi="Times New Roman" w:cs="Times New Roman"/>
          <w:b/>
          <w:bCs/>
        </w:rPr>
        <w:t>s</w:t>
      </w:r>
      <w:r w:rsidR="0026255B" w:rsidRPr="00712624">
        <w:rPr>
          <w:rFonts w:ascii="Times New Roman" w:eastAsia="Times New Roman" w:hAnsi="Times New Roman" w:cs="Times New Roman"/>
          <w:b/>
          <w:bCs/>
          <w:spacing w:val="1"/>
        </w:rPr>
        <w:t xml:space="preserve"> </w:t>
      </w:r>
      <w:r w:rsidR="0026255B" w:rsidRPr="00712624">
        <w:rPr>
          <w:rFonts w:ascii="Times New Roman" w:eastAsia="Times New Roman" w:hAnsi="Times New Roman" w:cs="Times New Roman"/>
        </w:rPr>
        <w:t>outs</w:t>
      </w:r>
      <w:r w:rsidR="0026255B" w:rsidRPr="00712624">
        <w:rPr>
          <w:rFonts w:ascii="Times New Roman" w:eastAsia="Times New Roman" w:hAnsi="Times New Roman" w:cs="Times New Roman"/>
          <w:spacing w:val="1"/>
        </w:rPr>
        <w:t>i</w:t>
      </w:r>
      <w:r w:rsidR="0026255B" w:rsidRPr="00712624">
        <w:rPr>
          <w:rFonts w:ascii="Times New Roman" w:eastAsia="Times New Roman" w:hAnsi="Times New Roman" w:cs="Times New Roman"/>
        </w:rPr>
        <w:t>de</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rPr>
        <w:t>t</w:t>
      </w:r>
      <w:r w:rsidR="0026255B" w:rsidRPr="00712624">
        <w:rPr>
          <w:rFonts w:ascii="Times New Roman" w:eastAsia="Times New Roman" w:hAnsi="Times New Roman" w:cs="Times New Roman"/>
          <w:spacing w:val="-2"/>
        </w:rPr>
        <w:t>h</w:t>
      </w:r>
      <w:r w:rsidR="0026255B" w:rsidRPr="00712624">
        <w:rPr>
          <w:rFonts w:ascii="Times New Roman" w:eastAsia="Times New Roman" w:hAnsi="Times New Roman" w:cs="Times New Roman"/>
        </w:rPr>
        <w:t>e</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spacing w:val="-2"/>
        </w:rPr>
        <w:t>g</w:t>
      </w:r>
      <w:r w:rsidR="0026255B" w:rsidRPr="00712624">
        <w:rPr>
          <w:rFonts w:ascii="Times New Roman" w:eastAsia="Times New Roman" w:hAnsi="Times New Roman" w:cs="Times New Roman"/>
          <w:spacing w:val="1"/>
        </w:rPr>
        <w:t>r</w:t>
      </w:r>
      <w:r w:rsidR="0026255B" w:rsidRPr="00712624">
        <w:rPr>
          <w:rFonts w:ascii="Times New Roman" w:eastAsia="Times New Roman" w:hAnsi="Times New Roman" w:cs="Times New Roman"/>
          <w:spacing w:val="-1"/>
        </w:rPr>
        <w:t>ee</w:t>
      </w:r>
      <w:r w:rsidR="0026255B" w:rsidRPr="00712624">
        <w:rPr>
          <w:rFonts w:ascii="Times New Roman" w:eastAsia="Times New Roman" w:hAnsi="Times New Roman" w:cs="Times New Roman"/>
        </w:rPr>
        <w:t xml:space="preserve">d </w:t>
      </w:r>
      <w:proofErr w:type="spellStart"/>
      <w:r w:rsidR="0026255B" w:rsidRPr="00712624">
        <w:rPr>
          <w:rFonts w:ascii="Times New Roman" w:eastAsia="Times New Roman" w:hAnsi="Times New Roman" w:cs="Times New Roman"/>
        </w:rPr>
        <w:t>pr</w:t>
      </w:r>
      <w:r w:rsidR="0026255B" w:rsidRPr="00712624">
        <w:rPr>
          <w:rFonts w:ascii="Times New Roman" w:eastAsia="Times New Roman" w:hAnsi="Times New Roman" w:cs="Times New Roman"/>
          <w:spacing w:val="1"/>
        </w:rPr>
        <w:t>o</w:t>
      </w:r>
      <w:r w:rsidR="0026255B" w:rsidRPr="00712624">
        <w:rPr>
          <w:rFonts w:ascii="Times New Roman" w:eastAsia="Times New Roman" w:hAnsi="Times New Roman" w:cs="Times New Roman"/>
        </w:rPr>
        <w:t>g</w:t>
      </w:r>
      <w:r w:rsidR="0026255B" w:rsidRPr="00712624">
        <w:rPr>
          <w:rFonts w:ascii="Times New Roman" w:eastAsia="Times New Roman" w:hAnsi="Times New Roman" w:cs="Times New Roman"/>
          <w:spacing w:val="-1"/>
        </w:rPr>
        <w:t>ra</w:t>
      </w:r>
      <w:r w:rsidR="0026255B" w:rsidRPr="00712624">
        <w:rPr>
          <w:rFonts w:ascii="Times New Roman" w:eastAsia="Times New Roman" w:hAnsi="Times New Roman" w:cs="Times New Roman"/>
        </w:rPr>
        <w:t>m</w:t>
      </w:r>
      <w:r w:rsidR="0026255B" w:rsidRPr="00712624">
        <w:rPr>
          <w:rFonts w:ascii="Times New Roman" w:eastAsia="Times New Roman" w:hAnsi="Times New Roman" w:cs="Times New Roman"/>
          <w:spacing w:val="1"/>
        </w:rPr>
        <w:t>m</w:t>
      </w:r>
      <w:r w:rsidR="0026255B" w:rsidRPr="00712624">
        <w:rPr>
          <w:rFonts w:ascii="Times New Roman" w:eastAsia="Times New Roman" w:hAnsi="Times New Roman" w:cs="Times New Roman"/>
          <w:spacing w:val="-1"/>
        </w:rPr>
        <w:t>e</w:t>
      </w:r>
      <w:proofErr w:type="spellEnd"/>
      <w:r w:rsidR="0026255B" w:rsidRPr="00712624">
        <w:rPr>
          <w:rFonts w:ascii="Times New Roman" w:eastAsia="Times New Roman" w:hAnsi="Times New Roman" w:cs="Times New Roman"/>
        </w:rPr>
        <w:t>.</w:t>
      </w:r>
    </w:p>
    <w:p w14:paraId="3E7F4A77" w14:textId="77777777" w:rsidR="00015D47" w:rsidRPr="00712624" w:rsidRDefault="00015D47" w:rsidP="00BB795B">
      <w:pPr>
        <w:spacing w:before="9" w:after="0" w:line="240" w:lineRule="auto"/>
        <w:jc w:val="both"/>
      </w:pPr>
    </w:p>
    <w:p w14:paraId="34587E43" w14:textId="77777777" w:rsidR="00015D47" w:rsidRPr="00712624" w:rsidRDefault="0026255B" w:rsidP="00BB795B">
      <w:pPr>
        <w:tabs>
          <w:tab w:val="left" w:pos="680"/>
        </w:tabs>
        <w:spacing w:after="0" w:line="240" w:lineRule="auto"/>
        <w:ind w:left="684" w:right="399" w:hanging="566"/>
        <w:jc w:val="both"/>
        <w:rPr>
          <w:rFonts w:ascii="Times New Roman" w:eastAsia="Times New Roman" w:hAnsi="Times New Roman" w:cs="Times New Roman"/>
        </w:rPr>
      </w:pPr>
      <w:r w:rsidRPr="00712624">
        <w:rPr>
          <w:rFonts w:ascii="Times New Roman" w:eastAsia="Times New Roman" w:hAnsi="Times New Roman" w:cs="Times New Roman"/>
        </w:rPr>
        <w:t>v</w:t>
      </w:r>
      <w:r w:rsidR="005627AF">
        <w:rPr>
          <w:rFonts w:ascii="Times New Roman" w:eastAsia="Times New Roman" w:hAnsi="Times New Roman" w:cs="Times New Roman"/>
        </w:rPr>
        <w:t>i</w:t>
      </w:r>
      <w:r w:rsidRPr="00712624">
        <w:rPr>
          <w:rFonts w:ascii="Times New Roman" w:eastAsia="Times New Roman" w:hAnsi="Times New Roman" w:cs="Times New Roman"/>
        </w:rPr>
        <w:t>.</w:t>
      </w:r>
      <w:r w:rsidRPr="00712624">
        <w:rPr>
          <w:rFonts w:ascii="Times New Roman" w:eastAsia="Times New Roman" w:hAnsi="Times New Roman" w:cs="Times New Roman"/>
        </w:rPr>
        <w:tab/>
        <w:t>The</w:t>
      </w:r>
      <w:r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shall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dr</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ft te</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 xml:space="preserve">ms of </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fer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f</w:t>
      </w:r>
      <w:r w:rsidRPr="00712624">
        <w:rPr>
          <w:rFonts w:ascii="Times New Roman" w:eastAsia="Times New Roman" w:hAnsi="Times New Roman" w:cs="Times New Roman"/>
        </w:rPr>
        <w:t>or</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stand</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rds </w:t>
      </w:r>
      <w:r w:rsidRPr="00712624">
        <w:rPr>
          <w:rFonts w:ascii="Times New Roman" w:eastAsia="Times New Roman" w:hAnsi="Times New Roman" w:cs="Times New Roman"/>
          <w:spacing w:val="2"/>
        </w:rPr>
        <w:t>p</w:t>
      </w:r>
      <w:r w:rsidRPr="00712624">
        <w:rPr>
          <w:rFonts w:ascii="Times New Roman" w:eastAsia="Times New Roman" w:hAnsi="Times New Roman" w:cs="Times New Roman"/>
        </w:rPr>
        <w:t>roj</w:t>
      </w:r>
      <w:r w:rsidRPr="00712624">
        <w:rPr>
          <w:rFonts w:ascii="Times New Roman" w:eastAsia="Times New Roman" w:hAnsi="Times New Roman" w:cs="Times New Roman"/>
          <w:spacing w:val="-1"/>
        </w:rPr>
        <w:t>ec</w:t>
      </w:r>
      <w:r w:rsidRPr="00712624">
        <w:rPr>
          <w:rFonts w:ascii="Times New Roman" w:eastAsia="Times New Roman" w:hAnsi="Times New Roman" w:cs="Times New Roman"/>
        </w:rPr>
        <w:t>ts a</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 xml:space="preserve">d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dvise on </w:t>
      </w:r>
      <w:r w:rsidRPr="00712624">
        <w:rPr>
          <w:rFonts w:ascii="Times New Roman" w:eastAsia="Times New Roman" w:hAnsi="Times New Roman" w:cs="Times New Roman"/>
          <w:spacing w:val="-1"/>
        </w:rPr>
        <w:t>w</w:t>
      </w:r>
      <w:r w:rsidRPr="00712624">
        <w:rPr>
          <w:rFonts w:ascii="Times New Roman" w:eastAsia="Times New Roman" w:hAnsi="Times New Roman" w:cs="Times New Roman"/>
        </w:rPr>
        <w:t>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th</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r p</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oj</w:t>
      </w:r>
      <w:r w:rsidRPr="00712624">
        <w:rPr>
          <w:rFonts w:ascii="Times New Roman" w:eastAsia="Times New Roman" w:hAnsi="Times New Roman" w:cs="Times New Roman"/>
          <w:spacing w:val="2"/>
        </w:rPr>
        <w: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ts 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quire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a</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tan</w:t>
      </w:r>
      <w:r w:rsidRPr="00712624">
        <w:rPr>
          <w:rFonts w:ascii="Times New Roman" w:eastAsia="Times New Roman" w:hAnsi="Times New Roman" w:cs="Times New Roman"/>
          <w:spacing w:val="2"/>
        </w:rPr>
        <w:t>d</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rds </w:t>
      </w:r>
      <w:r w:rsidRPr="00712624">
        <w:rPr>
          <w:rFonts w:ascii="Times New Roman" w:eastAsia="Times New Roman" w:hAnsi="Times New Roman" w:cs="Times New Roman"/>
          <w:spacing w:val="1"/>
        </w:rPr>
        <w:t>W</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king</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roup.</w:t>
      </w:r>
    </w:p>
    <w:p w14:paraId="41F0B1AC" w14:textId="77777777" w:rsidR="00015D47" w:rsidRPr="00712624" w:rsidRDefault="00015D47" w:rsidP="00BB795B">
      <w:pPr>
        <w:spacing w:before="3" w:after="0" w:line="240" w:lineRule="auto"/>
        <w:jc w:val="both"/>
      </w:pPr>
    </w:p>
    <w:p w14:paraId="49DCEB73" w14:textId="77777777" w:rsidR="00015D47" w:rsidRPr="00712624" w:rsidRDefault="0026255B" w:rsidP="00BB795B">
      <w:pPr>
        <w:tabs>
          <w:tab w:val="left" w:pos="680"/>
        </w:tabs>
        <w:spacing w:after="0" w:line="240" w:lineRule="auto"/>
        <w:ind w:left="684" w:right="90" w:hanging="566"/>
        <w:jc w:val="both"/>
        <w:rPr>
          <w:rFonts w:ascii="Times New Roman" w:eastAsia="Times New Roman" w:hAnsi="Times New Roman" w:cs="Times New Roman"/>
        </w:rPr>
      </w:pPr>
      <w:r w:rsidRPr="00712624">
        <w:rPr>
          <w:rFonts w:ascii="Times New Roman" w:eastAsia="Times New Roman" w:hAnsi="Times New Roman" w:cs="Times New Roman"/>
        </w:rPr>
        <w:t>vi</w:t>
      </w:r>
      <w:r w:rsidR="005627AF">
        <w:rPr>
          <w:rFonts w:ascii="Times New Roman" w:eastAsia="Times New Roman" w:hAnsi="Times New Roman" w:cs="Times New Roman"/>
        </w:rPr>
        <w:t>i</w:t>
      </w:r>
      <w:r w:rsidRPr="00712624">
        <w:rPr>
          <w:rFonts w:ascii="Times New Roman" w:eastAsia="Times New Roman" w:hAnsi="Times New Roman" w:cs="Times New Roman"/>
        </w:rPr>
        <w:t>.</w:t>
      </w:r>
      <w:r w:rsidRPr="00712624">
        <w:rPr>
          <w:rFonts w:ascii="Times New Roman" w:eastAsia="Times New Roman" w:hAnsi="Times New Roman" w:cs="Times New Roman"/>
        </w:rPr>
        <w:tab/>
        <w:t>The</w:t>
      </w:r>
      <w:r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will</w:t>
      </w:r>
      <w:r w:rsidRPr="00712624">
        <w:rPr>
          <w:rFonts w:ascii="Times New Roman" w:eastAsia="Times New Roman" w:hAnsi="Times New Roman" w:cs="Times New Roman"/>
        </w:rPr>
        <w:t xml:space="preserve"> c</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r</w:t>
      </w:r>
      <w:r w:rsidRPr="00712624">
        <w:rPr>
          <w:rFonts w:ascii="Times New Roman" w:eastAsia="Times New Roman" w:hAnsi="Times New Roman" w:cs="Times New Roman"/>
          <w:spacing w:val="3"/>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out w</w:t>
      </w:r>
      <w:r w:rsidRPr="00712624">
        <w:rPr>
          <w:rFonts w:ascii="Times New Roman" w:eastAsia="Times New Roman" w:hAnsi="Times New Roman" w:cs="Times New Roman"/>
          <w:spacing w:val="2"/>
        </w:rPr>
        <w:t>o</w:t>
      </w:r>
      <w:r w:rsidRPr="00712624">
        <w:rPr>
          <w:rFonts w:ascii="Times New Roman" w:eastAsia="Times New Roman" w:hAnsi="Times New Roman" w:cs="Times New Roman"/>
        </w:rPr>
        <w:t xml:space="preserve">rk </w:t>
      </w:r>
      <w:r w:rsidRPr="00712624">
        <w:rPr>
          <w:rFonts w:ascii="Times New Roman" w:eastAsia="Times New Roman" w:hAnsi="Times New Roman" w:cs="Times New Roman"/>
          <w:spacing w:val="-1"/>
        </w:rPr>
        <w:t>w</w:t>
      </w:r>
      <w:r w:rsidRPr="00712624">
        <w:rPr>
          <w:rFonts w:ascii="Times New Roman" w:eastAsia="Times New Roman" w:hAnsi="Times New Roman" w:cs="Times New Roman"/>
        </w:rPr>
        <w:t>hich</w:t>
      </w:r>
      <w:r w:rsidRPr="00712624">
        <w:rPr>
          <w:rFonts w:ascii="Times New Roman" w:eastAsia="Times New Roman" w:hAnsi="Times New Roman" w:cs="Times New Roman"/>
          <w:spacing w:val="2"/>
        </w:rPr>
        <w:t xml:space="preserve"> d</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s not </w:t>
      </w:r>
      <w:r w:rsidRPr="00712624">
        <w:rPr>
          <w:rFonts w:ascii="Times New Roman" w:eastAsia="Times New Roman" w:hAnsi="Times New Roman" w:cs="Times New Roman"/>
          <w:spacing w:val="-1"/>
        </w:rPr>
        <w:t>re</w:t>
      </w:r>
      <w:r w:rsidRPr="00712624">
        <w:rPr>
          <w:rFonts w:ascii="Times New Roman" w:eastAsia="Times New Roman" w:hAnsi="Times New Roman" w:cs="Times New Roman"/>
        </w:rPr>
        <w:t>quire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a</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S</w:t>
      </w:r>
      <w:r w:rsidRPr="00712624">
        <w:rPr>
          <w:rFonts w:ascii="Times New Roman" w:eastAsia="Times New Roman" w:hAnsi="Times New Roman" w:cs="Times New Roman"/>
        </w:rPr>
        <w:t>tand</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 xml:space="preserve">ds </w:t>
      </w:r>
      <w:r w:rsidRPr="00712624">
        <w:rPr>
          <w:rFonts w:ascii="Times New Roman" w:eastAsia="Times New Roman" w:hAnsi="Times New Roman" w:cs="Times New Roman"/>
          <w:spacing w:val="1"/>
        </w:rPr>
        <w:t>W</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king</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G</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oup on b</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2"/>
        </w:rPr>
        <w:t>h</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3"/>
        </w:rPr>
        <w:t>l</w:t>
      </w:r>
      <w:r w:rsidRPr="00712624">
        <w:rPr>
          <w:rFonts w:ascii="Times New Roman" w:eastAsia="Times New Roman" w:hAnsi="Times New Roman" w:cs="Times New Roman"/>
        </w:rPr>
        <w:t>f of</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the</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nd in </w:t>
      </w:r>
      <w:r w:rsidRPr="00712624">
        <w:rPr>
          <w:rFonts w:ascii="Times New Roman" w:eastAsia="Times New Roman" w:hAnsi="Times New Roman" w:cs="Times New Roman"/>
          <w:spacing w:val="2"/>
        </w:rPr>
        <w:t>a</w:t>
      </w:r>
      <w:r w:rsidRPr="00712624">
        <w:rPr>
          <w:rFonts w:ascii="Times New Roman" w:eastAsia="Times New Roman" w:hAnsi="Times New Roman" w:cs="Times New Roman"/>
          <w:spacing w:val="-1"/>
        </w:rPr>
        <w:t>c</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d</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with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ins</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ru</w:t>
      </w:r>
      <w:r w:rsidRPr="00712624">
        <w:rPr>
          <w:rFonts w:ascii="Times New Roman" w:eastAsia="Times New Roman" w:hAnsi="Times New Roman" w:cs="Times New Roman"/>
          <w:spacing w:val="-2"/>
        </w:rPr>
        <w:t>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 xml:space="preserve">on of the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rPr>
        <w:t>l</w:t>
      </w:r>
      <w:r w:rsidRPr="00712624">
        <w:rPr>
          <w:rFonts w:ascii="Times New Roman" w:eastAsia="Times New Roman" w:hAnsi="Times New Roman" w:cs="Times New Roman"/>
          <w:b/>
          <w:bCs/>
          <w:spacing w:val="3"/>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nd to </w:t>
      </w:r>
      <w:r w:rsidRPr="00712624">
        <w:rPr>
          <w:rFonts w:ascii="Times New Roman" w:eastAsia="Times New Roman" w:hAnsi="Times New Roman" w:cs="Times New Roman"/>
          <w:spacing w:val="2"/>
        </w:rPr>
        <w:t>a</w:t>
      </w:r>
      <w:r w:rsidRPr="00712624">
        <w:rPr>
          <w:rFonts w:ascii="Times New Roman" w:eastAsia="Times New Roman" w:hAnsi="Times New Roman" w:cs="Times New Roman"/>
          <w:spacing w:val="-2"/>
        </w:rPr>
        <w:t>g</w:t>
      </w:r>
      <w:r w:rsidRPr="00712624">
        <w:rPr>
          <w:rFonts w:ascii="Times New Roman" w:eastAsia="Times New Roman" w:hAnsi="Times New Roman" w:cs="Times New Roman"/>
        </w:rPr>
        <w:t>re</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d </w:t>
      </w:r>
      <w:r w:rsidRPr="00712624">
        <w:rPr>
          <w:rFonts w:ascii="Times New Roman" w:eastAsia="Times New Roman" w:hAnsi="Times New Roman" w:cs="Times New Roman"/>
          <w:spacing w:val="3"/>
        </w:rPr>
        <w:t>t</w:t>
      </w:r>
      <w:r w:rsidRPr="00712624">
        <w:rPr>
          <w:rFonts w:ascii="Times New Roman" w:eastAsia="Times New Roman" w:hAnsi="Times New Roman" w:cs="Times New Roman"/>
        </w:rPr>
        <w:t>i</w:t>
      </w:r>
      <w:r w:rsidRPr="00712624">
        <w:rPr>
          <w:rFonts w:ascii="Times New Roman" w:eastAsia="Times New Roman" w:hAnsi="Times New Roman" w:cs="Times New Roman"/>
          <w:spacing w:val="1"/>
        </w:rPr>
        <w:t>m</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s</w:t>
      </w:r>
      <w:r w:rsidRPr="00712624">
        <w:rPr>
          <w:rFonts w:ascii="Times New Roman" w:eastAsia="Times New Roman" w:hAnsi="Times New Roman" w:cs="Times New Roman"/>
          <w:spacing w:val="-1"/>
        </w:rPr>
        <w:t>ca</w:t>
      </w:r>
      <w:r w:rsidRPr="00712624">
        <w:rPr>
          <w:rFonts w:ascii="Times New Roman" w:eastAsia="Times New Roman" w:hAnsi="Times New Roman" w:cs="Times New Roman"/>
        </w:rPr>
        <w:t>les.</w:t>
      </w:r>
    </w:p>
    <w:p w14:paraId="3B417E0F" w14:textId="77777777" w:rsidR="00015D47" w:rsidRPr="00712624" w:rsidRDefault="00015D47" w:rsidP="00BB795B">
      <w:pPr>
        <w:spacing w:before="3" w:after="0" w:line="240" w:lineRule="auto"/>
        <w:jc w:val="both"/>
      </w:pPr>
    </w:p>
    <w:p w14:paraId="5A8DD2C6" w14:textId="77777777" w:rsidR="00015D47" w:rsidRPr="00712624" w:rsidRDefault="0026255B" w:rsidP="00BB795B">
      <w:pPr>
        <w:tabs>
          <w:tab w:val="left" w:pos="680"/>
        </w:tabs>
        <w:spacing w:after="0" w:line="240" w:lineRule="auto"/>
        <w:ind w:left="684" w:right="62" w:hanging="566"/>
        <w:jc w:val="both"/>
        <w:rPr>
          <w:rFonts w:ascii="Times New Roman" w:eastAsia="Times New Roman" w:hAnsi="Times New Roman" w:cs="Times New Roman"/>
        </w:rPr>
      </w:pPr>
      <w:r w:rsidRPr="00712624">
        <w:rPr>
          <w:rFonts w:ascii="Times New Roman" w:eastAsia="Times New Roman" w:hAnsi="Times New Roman" w:cs="Times New Roman"/>
        </w:rPr>
        <w:t>vi</w:t>
      </w:r>
      <w:r w:rsidR="005627AF">
        <w:rPr>
          <w:rFonts w:ascii="Times New Roman" w:eastAsia="Times New Roman" w:hAnsi="Times New Roman" w:cs="Times New Roman"/>
          <w:spacing w:val="1"/>
        </w:rPr>
        <w:t>ii</w:t>
      </w:r>
      <w:r w:rsidRPr="00712624">
        <w:rPr>
          <w:rFonts w:ascii="Times New Roman" w:eastAsia="Times New Roman" w:hAnsi="Times New Roman" w:cs="Times New Roman"/>
        </w:rPr>
        <w:t>.</w:t>
      </w:r>
      <w:r w:rsidRPr="00712624">
        <w:rPr>
          <w:rFonts w:ascii="Times New Roman" w:eastAsia="Times New Roman" w:hAnsi="Times New Roman" w:cs="Times New Roman"/>
        </w:rPr>
        <w:tab/>
        <w:t>The</w:t>
      </w:r>
      <w:r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will</w:t>
      </w:r>
      <w:r w:rsidRPr="00712624">
        <w:rPr>
          <w:rFonts w:ascii="Times New Roman" w:eastAsia="Times New Roman" w:hAnsi="Times New Roman" w:cs="Times New Roman"/>
        </w:rPr>
        <w:t xml:space="preserve"> provide suppo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 xml:space="preserve">t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o the S</w:t>
      </w:r>
      <w:r w:rsidRPr="00712624">
        <w:rPr>
          <w:rFonts w:ascii="Times New Roman" w:eastAsia="Times New Roman" w:hAnsi="Times New Roman" w:cs="Times New Roman"/>
          <w:spacing w:val="1"/>
        </w:rPr>
        <w:t>t</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nd</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 xml:space="preserve">rds </w:t>
      </w:r>
      <w:r w:rsidRPr="00712624">
        <w:rPr>
          <w:rFonts w:ascii="Times New Roman" w:eastAsia="Times New Roman" w:hAnsi="Times New Roman" w:cs="Times New Roman"/>
          <w:spacing w:val="1"/>
        </w:rPr>
        <w:t>W</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king G</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ou</w:t>
      </w:r>
      <w:r w:rsidRPr="00712624">
        <w:rPr>
          <w:rFonts w:ascii="Times New Roman" w:eastAsia="Times New Roman" w:hAnsi="Times New Roman" w:cs="Times New Roman"/>
          <w:spacing w:val="2"/>
        </w:rPr>
        <w:t>p</w:t>
      </w:r>
      <w:r w:rsidRPr="00712624">
        <w:rPr>
          <w:rFonts w:ascii="Times New Roman" w:eastAsia="Times New Roman" w:hAnsi="Times New Roman" w:cs="Times New Roman"/>
        </w:rPr>
        <w:t xml:space="preserve">s and </w:t>
      </w:r>
      <w:r w:rsidRPr="00712624">
        <w:rPr>
          <w:rFonts w:ascii="Times New Roman" w:eastAsia="Times New Roman" w:hAnsi="Times New Roman" w:cs="Times New Roman"/>
          <w:spacing w:val="-1"/>
        </w:rPr>
        <w:t>ca</w:t>
      </w:r>
      <w:r w:rsidRPr="00712624">
        <w:rPr>
          <w:rFonts w:ascii="Times New Roman" w:eastAsia="Times New Roman" w:hAnsi="Times New Roman" w:cs="Times New Roman"/>
        </w:rPr>
        <w:t>r</w:t>
      </w:r>
      <w:r w:rsidRPr="00712624">
        <w:rPr>
          <w:rFonts w:ascii="Times New Roman" w:eastAsia="Times New Roman" w:hAnsi="Times New Roman" w:cs="Times New Roman"/>
          <w:spacing w:val="3"/>
        </w:rPr>
        <w:t>r</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 xml:space="preserve">out </w:t>
      </w:r>
      <w:r w:rsidRPr="00712624">
        <w:rPr>
          <w:rFonts w:ascii="Times New Roman" w:eastAsia="Times New Roman" w:hAnsi="Times New Roman" w:cs="Times New Roman"/>
          <w:spacing w:val="3"/>
        </w:rPr>
        <w:t>d</w:t>
      </w:r>
      <w:r w:rsidRPr="00712624">
        <w:rPr>
          <w:rFonts w:ascii="Times New Roman" w:eastAsia="Times New Roman" w:hAnsi="Times New Roman" w:cs="Times New Roman"/>
        </w:rPr>
        <w:t>r</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fti</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g</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rPr>
        <w:t>or oth</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r s</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vi</w:t>
      </w:r>
      <w:r w:rsidRPr="00712624">
        <w:rPr>
          <w:rFonts w:ascii="Times New Roman" w:eastAsia="Times New Roman" w:hAnsi="Times New Roman" w:cs="Times New Roman"/>
          <w:spacing w:val="2"/>
        </w:rPr>
        <w:t>c</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s </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2"/>
        </w:rPr>
        <w:t>g</w:t>
      </w:r>
      <w:r w:rsidRPr="00712624">
        <w:rPr>
          <w:rFonts w:ascii="Times New Roman" w:eastAsia="Times New Roman" w:hAnsi="Times New Roman" w:cs="Times New Roman"/>
          <w:spacing w:val="1"/>
        </w:rPr>
        <w:t>r</w:t>
      </w:r>
      <w:r w:rsidRPr="00712624">
        <w:rPr>
          <w:rFonts w:ascii="Times New Roman" w:eastAsia="Times New Roman" w:hAnsi="Times New Roman" w:cs="Times New Roman"/>
          <w:spacing w:val="-1"/>
        </w:rPr>
        <w:t>ee</w:t>
      </w:r>
      <w:r w:rsidRPr="00712624">
        <w:rPr>
          <w:rFonts w:ascii="Times New Roman" w:eastAsia="Times New Roman" w:hAnsi="Times New Roman" w:cs="Times New Roman"/>
        </w:rPr>
        <w:t xml:space="preserve">d </w:t>
      </w:r>
      <w:r w:rsidRPr="00712624">
        <w:rPr>
          <w:rFonts w:ascii="Times New Roman" w:eastAsia="Times New Roman" w:hAnsi="Times New Roman" w:cs="Times New Roman"/>
          <w:spacing w:val="5"/>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the</w:t>
      </w:r>
      <w:r w:rsidRPr="00712624">
        <w:rPr>
          <w:rFonts w:ascii="Times New Roman" w:eastAsia="Times New Roman" w:hAnsi="Times New Roman" w:cs="Times New Roman"/>
          <w:spacing w:val="3"/>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w:t>
      </w:r>
      <w:r w:rsidRPr="00712624">
        <w:rPr>
          <w:rFonts w:ascii="Times New Roman" w:eastAsia="Times New Roman" w:hAnsi="Times New Roman" w:cs="Times New Roman"/>
          <w:b/>
          <w:bCs/>
          <w:spacing w:val="-1"/>
        </w:rPr>
        <w:t>e</w:t>
      </w:r>
      <w:r w:rsidRPr="00712624">
        <w:rPr>
          <w:rFonts w:ascii="Times New Roman" w:eastAsia="Times New Roman" w:hAnsi="Times New Roman" w:cs="Times New Roman"/>
          <w:b/>
          <w:bCs/>
          <w:spacing w:val="1"/>
        </w:rPr>
        <w:t>l</w:t>
      </w:r>
      <w:r w:rsidRPr="00712624">
        <w:rPr>
          <w:rFonts w:ascii="Times New Roman" w:eastAsia="Times New Roman" w:hAnsi="Times New Roman" w:cs="Times New Roman"/>
        </w:rPr>
        <w:t>.</w:t>
      </w:r>
    </w:p>
    <w:p w14:paraId="0DDBE128" w14:textId="77777777" w:rsidR="00015D47" w:rsidRPr="00712624" w:rsidRDefault="00015D47" w:rsidP="00BB795B">
      <w:pPr>
        <w:spacing w:before="3" w:after="0" w:line="240" w:lineRule="auto"/>
        <w:jc w:val="both"/>
      </w:pPr>
    </w:p>
    <w:p w14:paraId="47596C3C" w14:textId="77777777" w:rsidR="00015D47" w:rsidRPr="00712624" w:rsidRDefault="005627AF" w:rsidP="00BB795B">
      <w:pPr>
        <w:spacing w:after="0" w:line="240" w:lineRule="auto"/>
        <w:ind w:left="684" w:right="311" w:hanging="566"/>
        <w:jc w:val="both"/>
        <w:rPr>
          <w:rFonts w:ascii="Times New Roman" w:eastAsia="Times New Roman" w:hAnsi="Times New Roman" w:cs="Times New Roman"/>
        </w:rPr>
      </w:pPr>
      <w:proofErr w:type="gramStart"/>
      <w:r>
        <w:rPr>
          <w:rFonts w:ascii="Times New Roman" w:eastAsia="Times New Roman" w:hAnsi="Times New Roman" w:cs="Times New Roman"/>
        </w:rPr>
        <w:lastRenderedPageBreak/>
        <w:t>ix</w:t>
      </w:r>
      <w:proofErr w:type="gramEnd"/>
      <w:r w:rsidR="0026255B" w:rsidRPr="00712624">
        <w:rPr>
          <w:rFonts w:ascii="Times New Roman" w:eastAsia="Times New Roman" w:hAnsi="Times New Roman" w:cs="Times New Roman"/>
        </w:rPr>
        <w:t xml:space="preserve">.  </w:t>
      </w:r>
      <w:r w:rsidR="0026255B" w:rsidRPr="00712624">
        <w:rPr>
          <w:rFonts w:ascii="Times New Roman" w:eastAsia="Times New Roman" w:hAnsi="Times New Roman" w:cs="Times New Roman"/>
          <w:spacing w:val="5"/>
        </w:rPr>
        <w:t xml:space="preserve"> </w:t>
      </w:r>
      <w:r w:rsidR="0026255B" w:rsidRPr="00712624">
        <w:rPr>
          <w:rFonts w:ascii="Times New Roman" w:eastAsia="Times New Roman" w:hAnsi="Times New Roman" w:cs="Times New Roman"/>
        </w:rPr>
        <w:t>The</w:t>
      </w:r>
      <w:r w:rsidR="0026255B"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E71990" w:rsidRPr="00E71990">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rPr>
        <w:t>m</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y</w:t>
      </w:r>
      <w:r w:rsidR="0026255B" w:rsidRPr="00712624">
        <w:rPr>
          <w:rFonts w:ascii="Times New Roman" w:eastAsia="Times New Roman" w:hAnsi="Times New Roman" w:cs="Times New Roman"/>
          <w:spacing w:val="-3"/>
        </w:rPr>
        <w:t xml:space="preserve"> </w:t>
      </w:r>
      <w:r w:rsidR="0026255B" w:rsidRPr="00712624">
        <w:rPr>
          <w:rFonts w:ascii="Times New Roman" w:eastAsia="Times New Roman" w:hAnsi="Times New Roman" w:cs="Times New Roman"/>
        </w:rPr>
        <w:t xml:space="preserve">use </w:t>
      </w:r>
      <w:r w:rsidR="0026255B" w:rsidRPr="00712624">
        <w:rPr>
          <w:rFonts w:ascii="Times New Roman" w:eastAsia="Times New Roman" w:hAnsi="Times New Roman" w:cs="Times New Roman"/>
          <w:spacing w:val="-1"/>
        </w:rPr>
        <w:t>o</w:t>
      </w:r>
      <w:r w:rsidR="0026255B" w:rsidRPr="00712624">
        <w:rPr>
          <w:rFonts w:ascii="Times New Roman" w:eastAsia="Times New Roman" w:hAnsi="Times New Roman" w:cs="Times New Roman"/>
        </w:rPr>
        <w:t>uts</w:t>
      </w:r>
      <w:r w:rsidR="0026255B" w:rsidRPr="00712624">
        <w:rPr>
          <w:rFonts w:ascii="Times New Roman" w:eastAsia="Times New Roman" w:hAnsi="Times New Roman" w:cs="Times New Roman"/>
          <w:spacing w:val="1"/>
        </w:rPr>
        <w:t>i</w:t>
      </w:r>
      <w:r w:rsidR="0026255B" w:rsidRPr="00712624">
        <w:rPr>
          <w:rFonts w:ascii="Times New Roman" w:eastAsia="Times New Roman" w:hAnsi="Times New Roman" w:cs="Times New Roman"/>
        </w:rPr>
        <w:t>de</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spacing w:val="-1"/>
        </w:rPr>
        <w:t>c</w:t>
      </w:r>
      <w:r w:rsidR="0026255B" w:rsidRPr="00712624">
        <w:rPr>
          <w:rFonts w:ascii="Times New Roman" w:eastAsia="Times New Roman" w:hAnsi="Times New Roman" w:cs="Times New Roman"/>
        </w:rPr>
        <w:t xml:space="preserve">onsultants </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s nec</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ssa</w:t>
      </w:r>
      <w:r w:rsidR="0026255B" w:rsidRPr="00712624">
        <w:rPr>
          <w:rFonts w:ascii="Times New Roman" w:eastAsia="Times New Roman" w:hAnsi="Times New Roman" w:cs="Times New Roman"/>
          <w:spacing w:val="3"/>
        </w:rPr>
        <w:t>r</w:t>
      </w:r>
      <w:r w:rsidR="0026255B" w:rsidRPr="00712624">
        <w:rPr>
          <w:rFonts w:ascii="Times New Roman" w:eastAsia="Times New Roman" w:hAnsi="Times New Roman" w:cs="Times New Roman"/>
        </w:rPr>
        <w:t>y</w:t>
      </w:r>
      <w:r w:rsidR="0026255B" w:rsidRPr="00712624">
        <w:rPr>
          <w:rFonts w:ascii="Times New Roman" w:eastAsia="Times New Roman" w:hAnsi="Times New Roman" w:cs="Times New Roman"/>
          <w:spacing w:val="-5"/>
        </w:rPr>
        <w:t xml:space="preserve"> </w:t>
      </w:r>
      <w:r w:rsidR="0026255B" w:rsidRPr="00712624">
        <w:rPr>
          <w:rFonts w:ascii="Times New Roman" w:eastAsia="Times New Roman" w:hAnsi="Times New Roman" w:cs="Times New Roman"/>
        </w:rPr>
        <w:t xml:space="preserve">to </w:t>
      </w:r>
      <w:r w:rsidR="0026255B" w:rsidRPr="00712624">
        <w:rPr>
          <w:rFonts w:ascii="Times New Roman" w:eastAsia="Times New Roman" w:hAnsi="Times New Roman" w:cs="Times New Roman"/>
          <w:spacing w:val="2"/>
        </w:rPr>
        <w:t>c</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r</w:t>
      </w:r>
      <w:r w:rsidR="0026255B" w:rsidRPr="00712624">
        <w:rPr>
          <w:rFonts w:ascii="Times New Roman" w:eastAsia="Times New Roman" w:hAnsi="Times New Roman" w:cs="Times New Roman"/>
          <w:spacing w:val="3"/>
        </w:rPr>
        <w:t>r</w:t>
      </w:r>
      <w:r w:rsidR="0026255B" w:rsidRPr="00712624">
        <w:rPr>
          <w:rFonts w:ascii="Times New Roman" w:eastAsia="Times New Roman" w:hAnsi="Times New Roman" w:cs="Times New Roman"/>
        </w:rPr>
        <w:t>y</w:t>
      </w:r>
      <w:r w:rsidR="0026255B" w:rsidRPr="00712624">
        <w:rPr>
          <w:rFonts w:ascii="Times New Roman" w:eastAsia="Times New Roman" w:hAnsi="Times New Roman" w:cs="Times New Roman"/>
          <w:spacing w:val="-5"/>
        </w:rPr>
        <w:t xml:space="preserve"> </w:t>
      </w:r>
      <w:r w:rsidR="0026255B" w:rsidRPr="00712624">
        <w:rPr>
          <w:rFonts w:ascii="Times New Roman" w:eastAsia="Times New Roman" w:hAnsi="Times New Roman" w:cs="Times New Roman"/>
        </w:rPr>
        <w:t>out</w:t>
      </w:r>
      <w:r w:rsidR="0026255B" w:rsidRPr="00712624">
        <w:rPr>
          <w:rFonts w:ascii="Times New Roman" w:eastAsia="Times New Roman" w:hAnsi="Times New Roman" w:cs="Times New Roman"/>
          <w:spacing w:val="3"/>
        </w:rPr>
        <w:t xml:space="preserve"> </w:t>
      </w:r>
      <w:r w:rsidR="0026255B" w:rsidRPr="00712624">
        <w:rPr>
          <w:rFonts w:ascii="Times New Roman" w:eastAsia="Times New Roman" w:hAnsi="Times New Roman" w:cs="Times New Roman"/>
        </w:rPr>
        <w:t>i</w:t>
      </w:r>
      <w:r w:rsidR="0026255B" w:rsidRPr="00712624">
        <w:rPr>
          <w:rFonts w:ascii="Times New Roman" w:eastAsia="Times New Roman" w:hAnsi="Times New Roman" w:cs="Times New Roman"/>
          <w:spacing w:val="1"/>
        </w:rPr>
        <w:t>t</w:t>
      </w:r>
      <w:r w:rsidR="0026255B" w:rsidRPr="00712624">
        <w:rPr>
          <w:rFonts w:ascii="Times New Roman" w:eastAsia="Times New Roman" w:hAnsi="Times New Roman" w:cs="Times New Roman"/>
        </w:rPr>
        <w:t>s wo</w:t>
      </w:r>
      <w:r w:rsidR="0026255B" w:rsidRPr="00712624">
        <w:rPr>
          <w:rFonts w:ascii="Times New Roman" w:eastAsia="Times New Roman" w:hAnsi="Times New Roman" w:cs="Times New Roman"/>
          <w:spacing w:val="-1"/>
        </w:rPr>
        <w:t>r</w:t>
      </w:r>
      <w:r w:rsidR="0026255B" w:rsidRPr="00712624">
        <w:rPr>
          <w:rFonts w:ascii="Times New Roman" w:eastAsia="Times New Roman" w:hAnsi="Times New Roman" w:cs="Times New Roman"/>
        </w:rPr>
        <w:t>k, without</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rPr>
        <w:t>spe</w:t>
      </w:r>
      <w:r w:rsidR="0026255B" w:rsidRPr="00712624">
        <w:rPr>
          <w:rFonts w:ascii="Times New Roman" w:eastAsia="Times New Roman" w:hAnsi="Times New Roman" w:cs="Times New Roman"/>
          <w:spacing w:val="-2"/>
        </w:rPr>
        <w:t>c</w:t>
      </w:r>
      <w:r w:rsidR="0026255B" w:rsidRPr="00712624">
        <w:rPr>
          <w:rFonts w:ascii="Times New Roman" w:eastAsia="Times New Roman" w:hAnsi="Times New Roman" w:cs="Times New Roman"/>
        </w:rPr>
        <w:t xml:space="preserve">ific </w:t>
      </w:r>
      <w:r w:rsidR="0026255B" w:rsidRPr="00712624">
        <w:rPr>
          <w:rFonts w:ascii="Times New Roman" w:eastAsia="Times New Roman" w:hAnsi="Times New Roman" w:cs="Times New Roman"/>
          <w:spacing w:val="1"/>
        </w:rPr>
        <w:t>re</w:t>
      </w:r>
      <w:r w:rsidR="0026255B" w:rsidRPr="00712624">
        <w:rPr>
          <w:rFonts w:ascii="Times New Roman" w:eastAsia="Times New Roman" w:hAnsi="Times New Roman" w:cs="Times New Roman"/>
        </w:rPr>
        <w:t>f</w:t>
      </w:r>
      <w:r w:rsidR="0026255B" w:rsidRPr="00712624">
        <w:rPr>
          <w:rFonts w:ascii="Times New Roman" w:eastAsia="Times New Roman" w:hAnsi="Times New Roman" w:cs="Times New Roman"/>
          <w:spacing w:val="-2"/>
        </w:rPr>
        <w:t>e</w:t>
      </w:r>
      <w:r w:rsidR="0026255B" w:rsidRPr="00712624">
        <w:rPr>
          <w:rFonts w:ascii="Times New Roman" w:eastAsia="Times New Roman" w:hAnsi="Times New Roman" w:cs="Times New Roman"/>
        </w:rPr>
        <w:t>r</w:t>
      </w:r>
      <w:r w:rsidR="0026255B" w:rsidRPr="00712624">
        <w:rPr>
          <w:rFonts w:ascii="Times New Roman" w:eastAsia="Times New Roman" w:hAnsi="Times New Roman" w:cs="Times New Roman"/>
          <w:spacing w:val="-2"/>
        </w:rPr>
        <w:t>e</w:t>
      </w:r>
      <w:r w:rsidR="0026255B" w:rsidRPr="00712624">
        <w:rPr>
          <w:rFonts w:ascii="Times New Roman" w:eastAsia="Times New Roman" w:hAnsi="Times New Roman" w:cs="Times New Roman"/>
          <w:spacing w:val="2"/>
        </w:rPr>
        <w:t>n</w:t>
      </w:r>
      <w:r w:rsidR="0026255B" w:rsidRPr="00712624">
        <w:rPr>
          <w:rFonts w:ascii="Times New Roman" w:eastAsia="Times New Roman" w:hAnsi="Times New Roman" w:cs="Times New Roman"/>
          <w:spacing w:val="-1"/>
        </w:rPr>
        <w:t>c</w:t>
      </w:r>
      <w:r w:rsidR="0026255B" w:rsidRPr="00712624">
        <w:rPr>
          <w:rFonts w:ascii="Times New Roman" w:eastAsia="Times New Roman" w:hAnsi="Times New Roman" w:cs="Times New Roman"/>
        </w:rPr>
        <w:t>e</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rPr>
        <w:t xml:space="preserve">to </w:t>
      </w:r>
      <w:r w:rsidR="0026255B" w:rsidRPr="00712624">
        <w:rPr>
          <w:rFonts w:ascii="Times New Roman" w:eastAsia="Times New Roman" w:hAnsi="Times New Roman" w:cs="Times New Roman"/>
          <w:spacing w:val="1"/>
        </w:rPr>
        <w:t>t</w:t>
      </w:r>
      <w:r w:rsidR="0026255B" w:rsidRPr="00712624">
        <w:rPr>
          <w:rFonts w:ascii="Times New Roman" w:eastAsia="Times New Roman" w:hAnsi="Times New Roman" w:cs="Times New Roman"/>
        </w:rPr>
        <w:t>he</w:t>
      </w:r>
      <w:r w:rsidR="0026255B" w:rsidRPr="00712624">
        <w:rPr>
          <w:rFonts w:ascii="Times New Roman" w:eastAsia="Times New Roman" w:hAnsi="Times New Roman" w:cs="Times New Roman"/>
          <w:spacing w:val="3"/>
        </w:rPr>
        <w:t xml:space="preserve"> </w:t>
      </w:r>
      <w:r w:rsidR="0026255B" w:rsidRPr="00712624">
        <w:rPr>
          <w:rFonts w:ascii="Times New Roman" w:eastAsia="Times New Roman" w:hAnsi="Times New Roman" w:cs="Times New Roman"/>
          <w:b/>
          <w:bCs/>
          <w:spacing w:val="-3"/>
        </w:rPr>
        <w:t>P</w:t>
      </w:r>
      <w:r w:rsidR="0026255B" w:rsidRPr="00712624">
        <w:rPr>
          <w:rFonts w:ascii="Times New Roman" w:eastAsia="Times New Roman" w:hAnsi="Times New Roman" w:cs="Times New Roman"/>
          <w:b/>
          <w:bCs/>
        </w:rPr>
        <w:t>a</w:t>
      </w:r>
      <w:r w:rsidR="0026255B" w:rsidRPr="00712624">
        <w:rPr>
          <w:rFonts w:ascii="Times New Roman" w:eastAsia="Times New Roman" w:hAnsi="Times New Roman" w:cs="Times New Roman"/>
          <w:b/>
          <w:bCs/>
          <w:spacing w:val="1"/>
        </w:rPr>
        <w:t>n</w:t>
      </w:r>
      <w:r w:rsidR="0026255B" w:rsidRPr="00712624">
        <w:rPr>
          <w:rFonts w:ascii="Times New Roman" w:eastAsia="Times New Roman" w:hAnsi="Times New Roman" w:cs="Times New Roman"/>
          <w:b/>
          <w:bCs/>
          <w:spacing w:val="-1"/>
        </w:rPr>
        <w:t>e</w:t>
      </w:r>
      <w:r w:rsidR="0026255B" w:rsidRPr="00712624">
        <w:rPr>
          <w:rFonts w:ascii="Times New Roman" w:eastAsia="Times New Roman" w:hAnsi="Times New Roman" w:cs="Times New Roman"/>
          <w:b/>
          <w:bCs/>
        </w:rPr>
        <w:t>l</w:t>
      </w:r>
      <w:r w:rsidR="0026255B" w:rsidRPr="00712624">
        <w:rPr>
          <w:rFonts w:ascii="Times New Roman" w:eastAsia="Times New Roman" w:hAnsi="Times New Roman" w:cs="Times New Roman"/>
          <w:b/>
          <w:bCs/>
          <w:spacing w:val="1"/>
        </w:rPr>
        <w:t xml:space="preserve"> </w:t>
      </w:r>
      <w:r w:rsidR="0026255B" w:rsidRPr="00712624">
        <w:rPr>
          <w:rFonts w:ascii="Times New Roman" w:eastAsia="Times New Roman" w:hAnsi="Times New Roman" w:cs="Times New Roman"/>
        </w:rPr>
        <w:t>or</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spacing w:val="3"/>
        </w:rPr>
        <w:t>S</w:t>
      </w:r>
      <w:r w:rsidR="0026255B" w:rsidRPr="00712624">
        <w:rPr>
          <w:rFonts w:ascii="Times New Roman" w:eastAsia="Times New Roman" w:hAnsi="Times New Roman" w:cs="Times New Roman"/>
        </w:rPr>
        <w:t>tand</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 xml:space="preserve">rds </w:t>
      </w:r>
      <w:r w:rsidR="0026255B" w:rsidRPr="00712624">
        <w:rPr>
          <w:rFonts w:ascii="Times New Roman" w:eastAsia="Times New Roman" w:hAnsi="Times New Roman" w:cs="Times New Roman"/>
          <w:spacing w:val="1"/>
        </w:rPr>
        <w:t>W</w:t>
      </w:r>
      <w:r w:rsidR="0026255B" w:rsidRPr="00712624">
        <w:rPr>
          <w:rFonts w:ascii="Times New Roman" w:eastAsia="Times New Roman" w:hAnsi="Times New Roman" w:cs="Times New Roman"/>
        </w:rPr>
        <w:t>o</w:t>
      </w:r>
      <w:r w:rsidR="0026255B" w:rsidRPr="00712624">
        <w:rPr>
          <w:rFonts w:ascii="Times New Roman" w:eastAsia="Times New Roman" w:hAnsi="Times New Roman" w:cs="Times New Roman"/>
          <w:spacing w:val="-1"/>
        </w:rPr>
        <w:t>r</w:t>
      </w:r>
      <w:r w:rsidR="0026255B" w:rsidRPr="00712624">
        <w:rPr>
          <w:rFonts w:ascii="Times New Roman" w:eastAsia="Times New Roman" w:hAnsi="Times New Roman" w:cs="Times New Roman"/>
        </w:rPr>
        <w:t>king G</w:t>
      </w:r>
      <w:r w:rsidR="0026255B" w:rsidRPr="00712624">
        <w:rPr>
          <w:rFonts w:ascii="Times New Roman" w:eastAsia="Times New Roman" w:hAnsi="Times New Roman" w:cs="Times New Roman"/>
          <w:spacing w:val="-1"/>
        </w:rPr>
        <w:t>r</w:t>
      </w:r>
      <w:r w:rsidR="0026255B" w:rsidRPr="00712624">
        <w:rPr>
          <w:rFonts w:ascii="Times New Roman" w:eastAsia="Times New Roman" w:hAnsi="Times New Roman" w:cs="Times New Roman"/>
        </w:rPr>
        <w:t>ou</w:t>
      </w:r>
      <w:r w:rsidR="0026255B" w:rsidRPr="00712624">
        <w:rPr>
          <w:rFonts w:ascii="Times New Roman" w:eastAsia="Times New Roman" w:hAnsi="Times New Roman" w:cs="Times New Roman"/>
          <w:spacing w:val="2"/>
        </w:rPr>
        <w:t>p</w:t>
      </w:r>
      <w:r w:rsidR="0026255B" w:rsidRPr="00712624">
        <w:rPr>
          <w:rFonts w:ascii="Times New Roman" w:eastAsia="Times New Roman" w:hAnsi="Times New Roman" w:cs="Times New Roman"/>
        </w:rPr>
        <w:t>s. All wo</w:t>
      </w:r>
      <w:r w:rsidR="0026255B" w:rsidRPr="00712624">
        <w:rPr>
          <w:rFonts w:ascii="Times New Roman" w:eastAsia="Times New Roman" w:hAnsi="Times New Roman" w:cs="Times New Roman"/>
          <w:spacing w:val="-1"/>
        </w:rPr>
        <w:t>r</w:t>
      </w:r>
      <w:r w:rsidR="0026255B" w:rsidRPr="00712624">
        <w:rPr>
          <w:rFonts w:ascii="Times New Roman" w:eastAsia="Times New Roman" w:hAnsi="Times New Roman" w:cs="Times New Roman"/>
        </w:rPr>
        <w:t>k will</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rPr>
        <w:t>be</w:t>
      </w:r>
      <w:r w:rsidR="0026255B" w:rsidRPr="00712624">
        <w:rPr>
          <w:rFonts w:ascii="Times New Roman" w:eastAsia="Times New Roman" w:hAnsi="Times New Roman" w:cs="Times New Roman"/>
          <w:spacing w:val="-1"/>
        </w:rPr>
        <w:t xml:space="preserve"> ca</w:t>
      </w:r>
      <w:r w:rsidR="0026255B" w:rsidRPr="00712624">
        <w:rPr>
          <w:rFonts w:ascii="Times New Roman" w:eastAsia="Times New Roman" w:hAnsi="Times New Roman" w:cs="Times New Roman"/>
          <w:spacing w:val="1"/>
        </w:rPr>
        <w:t>r</w:t>
      </w:r>
      <w:r w:rsidR="0026255B" w:rsidRPr="00712624">
        <w:rPr>
          <w:rFonts w:ascii="Times New Roman" w:eastAsia="Times New Roman" w:hAnsi="Times New Roman" w:cs="Times New Roman"/>
        </w:rPr>
        <w:t>ri</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d</w:t>
      </w:r>
      <w:r w:rsidR="0026255B" w:rsidRPr="00712624">
        <w:rPr>
          <w:rFonts w:ascii="Times New Roman" w:eastAsia="Times New Roman" w:hAnsi="Times New Roman" w:cs="Times New Roman"/>
          <w:spacing w:val="2"/>
        </w:rPr>
        <w:t xml:space="preserve"> </w:t>
      </w:r>
      <w:r w:rsidR="0026255B" w:rsidRPr="00712624">
        <w:rPr>
          <w:rFonts w:ascii="Times New Roman" w:eastAsia="Times New Roman" w:hAnsi="Times New Roman" w:cs="Times New Roman"/>
        </w:rPr>
        <w:t xml:space="preserve">out </w:t>
      </w:r>
      <w:r w:rsidR="0026255B" w:rsidRPr="00712624">
        <w:rPr>
          <w:rFonts w:ascii="Times New Roman" w:eastAsia="Times New Roman" w:hAnsi="Times New Roman" w:cs="Times New Roman"/>
          <w:spacing w:val="1"/>
        </w:rPr>
        <w:t>i</w:t>
      </w:r>
      <w:r w:rsidR="0026255B" w:rsidRPr="00712624">
        <w:rPr>
          <w:rFonts w:ascii="Times New Roman" w:eastAsia="Times New Roman" w:hAnsi="Times New Roman" w:cs="Times New Roman"/>
        </w:rPr>
        <w:t>n l</w:t>
      </w:r>
      <w:r w:rsidR="0026255B" w:rsidRPr="00712624">
        <w:rPr>
          <w:rFonts w:ascii="Times New Roman" w:eastAsia="Times New Roman" w:hAnsi="Times New Roman" w:cs="Times New Roman"/>
          <w:spacing w:val="1"/>
        </w:rPr>
        <w:t>i</w:t>
      </w:r>
      <w:r w:rsidR="0026255B" w:rsidRPr="00712624">
        <w:rPr>
          <w:rFonts w:ascii="Times New Roman" w:eastAsia="Times New Roman" w:hAnsi="Times New Roman" w:cs="Times New Roman"/>
        </w:rPr>
        <w:t>ne</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rPr>
        <w:t xml:space="preserve">with </w:t>
      </w:r>
      <w:r w:rsidR="0026255B" w:rsidRPr="00712624">
        <w:rPr>
          <w:rFonts w:ascii="Times New Roman" w:eastAsia="Times New Roman" w:hAnsi="Times New Roman" w:cs="Times New Roman"/>
          <w:spacing w:val="1"/>
        </w:rPr>
        <w:t>t</w:t>
      </w:r>
      <w:r w:rsidR="0026255B" w:rsidRPr="00712624">
        <w:rPr>
          <w:rFonts w:ascii="Times New Roman" w:eastAsia="Times New Roman" w:hAnsi="Times New Roman" w:cs="Times New Roman"/>
        </w:rPr>
        <w:t>he</w:t>
      </w:r>
      <w:r w:rsidR="0026255B" w:rsidRPr="00712624">
        <w:rPr>
          <w:rFonts w:ascii="Times New Roman" w:eastAsia="Times New Roman" w:hAnsi="Times New Roman" w:cs="Times New Roman"/>
          <w:spacing w:val="1"/>
        </w:rPr>
        <w:t xml:space="preserve"> </w:t>
      </w:r>
      <w:r w:rsidR="0026255B" w:rsidRPr="00712624">
        <w:rPr>
          <w:rFonts w:ascii="Times New Roman" w:eastAsia="Times New Roman" w:hAnsi="Times New Roman" w:cs="Times New Roman"/>
          <w:b/>
          <w:bCs/>
          <w:spacing w:val="-3"/>
        </w:rPr>
        <w:t>P</w:t>
      </w:r>
      <w:r w:rsidR="0026255B" w:rsidRPr="00712624">
        <w:rPr>
          <w:rFonts w:ascii="Times New Roman" w:eastAsia="Times New Roman" w:hAnsi="Times New Roman" w:cs="Times New Roman"/>
          <w:b/>
          <w:bCs/>
        </w:rPr>
        <w:t>a</w:t>
      </w:r>
      <w:r w:rsidR="0026255B" w:rsidRPr="00712624">
        <w:rPr>
          <w:rFonts w:ascii="Times New Roman" w:eastAsia="Times New Roman" w:hAnsi="Times New Roman" w:cs="Times New Roman"/>
          <w:b/>
          <w:bCs/>
          <w:spacing w:val="1"/>
        </w:rPr>
        <w:t>n</w:t>
      </w:r>
      <w:r w:rsidR="0026255B" w:rsidRPr="00712624">
        <w:rPr>
          <w:rFonts w:ascii="Times New Roman" w:eastAsia="Times New Roman" w:hAnsi="Times New Roman" w:cs="Times New Roman"/>
          <w:b/>
          <w:bCs/>
          <w:spacing w:val="-1"/>
        </w:rPr>
        <w:t>e</w:t>
      </w:r>
      <w:r w:rsidR="0026255B" w:rsidRPr="00712624">
        <w:rPr>
          <w:rFonts w:ascii="Times New Roman" w:eastAsia="Times New Roman" w:hAnsi="Times New Roman" w:cs="Times New Roman"/>
          <w:b/>
          <w:bCs/>
          <w:spacing w:val="4"/>
        </w:rPr>
        <w:t>l</w:t>
      </w:r>
      <w:r w:rsidR="0026255B" w:rsidRPr="00712624">
        <w:rPr>
          <w:rFonts w:ascii="Times New Roman" w:eastAsia="Times New Roman" w:hAnsi="Times New Roman" w:cs="Times New Roman"/>
        </w:rPr>
        <w:t>’s t</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rms of</w:t>
      </w:r>
      <w:r w:rsidR="0026255B" w:rsidRPr="00712624">
        <w:rPr>
          <w:rFonts w:ascii="Times New Roman" w:eastAsia="Times New Roman" w:hAnsi="Times New Roman" w:cs="Times New Roman"/>
          <w:spacing w:val="-1"/>
        </w:rPr>
        <w:t xml:space="preserve"> r</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f</w:t>
      </w:r>
      <w:r w:rsidR="0026255B" w:rsidRPr="00712624">
        <w:rPr>
          <w:rFonts w:ascii="Times New Roman" w:eastAsia="Times New Roman" w:hAnsi="Times New Roman" w:cs="Times New Roman"/>
          <w:spacing w:val="-2"/>
        </w:rPr>
        <w:t>e</w:t>
      </w:r>
      <w:r w:rsidR="0026255B" w:rsidRPr="00712624">
        <w:rPr>
          <w:rFonts w:ascii="Times New Roman" w:eastAsia="Times New Roman" w:hAnsi="Times New Roman" w:cs="Times New Roman"/>
          <w:spacing w:val="1"/>
        </w:rPr>
        <w:t>r</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n</w:t>
      </w:r>
      <w:r w:rsidR="0026255B" w:rsidRPr="00712624">
        <w:rPr>
          <w:rFonts w:ascii="Times New Roman" w:eastAsia="Times New Roman" w:hAnsi="Times New Roman" w:cs="Times New Roman"/>
          <w:spacing w:val="1"/>
        </w:rPr>
        <w:t>c</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w:t>
      </w:r>
    </w:p>
    <w:p w14:paraId="4C9A162F" w14:textId="77777777" w:rsidR="00015D47" w:rsidRPr="00712624" w:rsidRDefault="00015D47" w:rsidP="00BB795B">
      <w:pPr>
        <w:spacing w:before="3" w:after="0" w:line="240" w:lineRule="auto"/>
        <w:jc w:val="both"/>
      </w:pPr>
    </w:p>
    <w:p w14:paraId="4E51E17D" w14:textId="77777777" w:rsidR="00D15B97" w:rsidRDefault="005627AF" w:rsidP="00D15B97">
      <w:pPr>
        <w:tabs>
          <w:tab w:val="left" w:pos="680"/>
        </w:tabs>
        <w:spacing w:after="0" w:line="240" w:lineRule="auto"/>
        <w:ind w:left="684" w:right="516" w:hanging="566"/>
        <w:jc w:val="both"/>
        <w:rPr>
          <w:rFonts w:ascii="Times New Roman" w:eastAsia="Times New Roman" w:hAnsi="Times New Roman" w:cs="Times New Roman"/>
        </w:rPr>
      </w:pPr>
      <w:r>
        <w:rPr>
          <w:rFonts w:ascii="Times New Roman" w:eastAsia="Times New Roman" w:hAnsi="Times New Roman" w:cs="Times New Roman"/>
          <w:spacing w:val="3"/>
        </w:rPr>
        <w:t>x</w:t>
      </w:r>
      <w:r w:rsidR="0026255B" w:rsidRPr="00712624">
        <w:rPr>
          <w:rFonts w:ascii="Times New Roman" w:eastAsia="Times New Roman" w:hAnsi="Times New Roman" w:cs="Times New Roman"/>
        </w:rPr>
        <w:t>.</w:t>
      </w:r>
      <w:r w:rsidR="0026255B" w:rsidRPr="00712624">
        <w:rPr>
          <w:rFonts w:ascii="Times New Roman" w:eastAsia="Times New Roman" w:hAnsi="Times New Roman" w:cs="Times New Roman"/>
        </w:rPr>
        <w:tab/>
        <w:t>The</w:t>
      </w:r>
      <w:r w:rsidR="0026255B"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E71990">
        <w:rPr>
          <w:rFonts w:ascii="Times New Roman" w:eastAsia="Times New Roman" w:hAnsi="Times New Roman" w:cs="Times New Roman"/>
          <w:spacing w:val="1"/>
        </w:rPr>
        <w:t xml:space="preserve"> may</w:t>
      </w:r>
      <w:r w:rsidR="0026255B" w:rsidRPr="00712624">
        <w:rPr>
          <w:rFonts w:ascii="Times New Roman" w:eastAsia="Times New Roman" w:hAnsi="Times New Roman" w:cs="Times New Roman"/>
          <w:spacing w:val="-3"/>
        </w:rPr>
        <w:t xml:space="preserve"> </w:t>
      </w:r>
      <w:r w:rsidR="0026255B" w:rsidRPr="00712624">
        <w:rPr>
          <w:rFonts w:ascii="Times New Roman" w:eastAsia="Times New Roman" w:hAnsi="Times New Roman" w:cs="Times New Roman"/>
          <w:spacing w:val="-1"/>
        </w:rPr>
        <w:t>c</w:t>
      </w:r>
      <w:r w:rsidR="0026255B" w:rsidRPr="00712624">
        <w:rPr>
          <w:rFonts w:ascii="Times New Roman" w:eastAsia="Times New Roman" w:hAnsi="Times New Roman" w:cs="Times New Roman"/>
        </w:rPr>
        <w:t>onsult</w:t>
      </w:r>
      <w:r w:rsidR="0026255B" w:rsidRPr="00712624">
        <w:rPr>
          <w:rFonts w:ascii="Times New Roman" w:eastAsia="Times New Roman" w:hAnsi="Times New Roman" w:cs="Times New Roman"/>
          <w:spacing w:val="3"/>
        </w:rPr>
        <w:t xml:space="preserve"> </w:t>
      </w:r>
      <w:r w:rsidR="002318AE" w:rsidRPr="002318AE">
        <w:rPr>
          <w:rFonts w:ascii="Times New Roman" w:eastAsia="Times New Roman" w:hAnsi="Times New Roman" w:cs="Times New Roman"/>
          <w:b/>
          <w:bCs/>
        </w:rPr>
        <w:t>DNOs</w:t>
      </w:r>
      <w:r w:rsidR="0026255B" w:rsidRPr="00712624">
        <w:rPr>
          <w:rFonts w:ascii="Times New Roman" w:eastAsia="Times New Roman" w:hAnsi="Times New Roman" w:cs="Times New Roman"/>
        </w:rPr>
        <w:t xml:space="preserve">, </w:t>
      </w:r>
      <w:r w:rsidR="0026255B" w:rsidRPr="00712624">
        <w:rPr>
          <w:rFonts w:ascii="Times New Roman" w:eastAsia="Times New Roman" w:hAnsi="Times New Roman" w:cs="Times New Roman"/>
          <w:b/>
          <w:bCs/>
        </w:rPr>
        <w:t>U</w:t>
      </w:r>
      <w:r w:rsidR="0026255B" w:rsidRPr="00712624">
        <w:rPr>
          <w:rFonts w:ascii="Times New Roman" w:eastAsia="Times New Roman" w:hAnsi="Times New Roman" w:cs="Times New Roman"/>
          <w:b/>
          <w:bCs/>
          <w:spacing w:val="2"/>
        </w:rPr>
        <w:t>s</w:t>
      </w:r>
      <w:r w:rsidR="0026255B" w:rsidRPr="00712624">
        <w:rPr>
          <w:rFonts w:ascii="Times New Roman" w:eastAsia="Times New Roman" w:hAnsi="Times New Roman" w:cs="Times New Roman"/>
          <w:b/>
          <w:bCs/>
          <w:spacing w:val="-1"/>
        </w:rPr>
        <w:t>er</w:t>
      </w:r>
      <w:r w:rsidR="0026255B" w:rsidRPr="00712624">
        <w:rPr>
          <w:rFonts w:ascii="Times New Roman" w:eastAsia="Times New Roman" w:hAnsi="Times New Roman" w:cs="Times New Roman"/>
          <w:b/>
          <w:bCs/>
        </w:rPr>
        <w:t>s</w:t>
      </w:r>
      <w:r w:rsidR="0026255B" w:rsidRPr="00712624">
        <w:rPr>
          <w:rFonts w:ascii="Times New Roman" w:eastAsia="Times New Roman" w:hAnsi="Times New Roman" w:cs="Times New Roman"/>
          <w:b/>
          <w:bCs/>
          <w:spacing w:val="1"/>
        </w:rPr>
        <w:t xml:space="preserve"> </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nd other</w:t>
      </w:r>
      <w:r w:rsidR="0026255B" w:rsidRPr="00712624">
        <w:rPr>
          <w:rFonts w:ascii="Times New Roman" w:eastAsia="Times New Roman" w:hAnsi="Times New Roman" w:cs="Times New Roman"/>
          <w:spacing w:val="-1"/>
        </w:rPr>
        <w:t xml:space="preserve"> re</w:t>
      </w:r>
      <w:r w:rsidR="0026255B" w:rsidRPr="00712624">
        <w:rPr>
          <w:rFonts w:ascii="Times New Roman" w:eastAsia="Times New Roman" w:hAnsi="Times New Roman" w:cs="Times New Roman"/>
        </w:rPr>
        <w:t>le</w:t>
      </w:r>
      <w:r w:rsidR="0026255B" w:rsidRPr="00712624">
        <w:rPr>
          <w:rFonts w:ascii="Times New Roman" w:eastAsia="Times New Roman" w:hAnsi="Times New Roman" w:cs="Times New Roman"/>
          <w:spacing w:val="2"/>
        </w:rPr>
        <w:t>v</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 xml:space="preserve">nt </w:t>
      </w:r>
      <w:r w:rsidR="0026255B" w:rsidRPr="00712624">
        <w:rPr>
          <w:rFonts w:ascii="Times New Roman" w:eastAsia="Times New Roman" w:hAnsi="Times New Roman" w:cs="Times New Roman"/>
          <w:spacing w:val="1"/>
        </w:rPr>
        <w:t>i</w:t>
      </w:r>
      <w:r w:rsidR="0026255B" w:rsidRPr="00712624">
        <w:rPr>
          <w:rFonts w:ascii="Times New Roman" w:eastAsia="Times New Roman" w:hAnsi="Times New Roman" w:cs="Times New Roman"/>
        </w:rPr>
        <w:t xml:space="preserve">ndustry bodies </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s nec</w:t>
      </w:r>
      <w:r w:rsidR="0026255B" w:rsidRPr="00712624">
        <w:rPr>
          <w:rFonts w:ascii="Times New Roman" w:eastAsia="Times New Roman" w:hAnsi="Times New Roman" w:cs="Times New Roman"/>
          <w:spacing w:val="-1"/>
        </w:rPr>
        <w:t>e</w:t>
      </w:r>
      <w:r w:rsidR="0026255B" w:rsidRPr="00712624">
        <w:rPr>
          <w:rFonts w:ascii="Times New Roman" w:eastAsia="Times New Roman" w:hAnsi="Times New Roman" w:cs="Times New Roman"/>
        </w:rPr>
        <w:t>ssa</w:t>
      </w:r>
      <w:r w:rsidR="0026255B" w:rsidRPr="00712624">
        <w:rPr>
          <w:rFonts w:ascii="Times New Roman" w:eastAsia="Times New Roman" w:hAnsi="Times New Roman" w:cs="Times New Roman"/>
          <w:spacing w:val="3"/>
        </w:rPr>
        <w:t>r</w:t>
      </w:r>
      <w:r w:rsidR="0026255B" w:rsidRPr="00712624">
        <w:rPr>
          <w:rFonts w:ascii="Times New Roman" w:eastAsia="Times New Roman" w:hAnsi="Times New Roman" w:cs="Times New Roman"/>
        </w:rPr>
        <w:t>y</w:t>
      </w:r>
      <w:r w:rsidR="0026255B" w:rsidRPr="00712624">
        <w:rPr>
          <w:rFonts w:ascii="Times New Roman" w:eastAsia="Times New Roman" w:hAnsi="Times New Roman" w:cs="Times New Roman"/>
          <w:spacing w:val="-5"/>
        </w:rPr>
        <w:t xml:space="preserve"> </w:t>
      </w:r>
      <w:r w:rsidR="0026255B" w:rsidRPr="00712624">
        <w:rPr>
          <w:rFonts w:ascii="Times New Roman" w:eastAsia="Times New Roman" w:hAnsi="Times New Roman" w:cs="Times New Roman"/>
        </w:rPr>
        <w:t>in a</w:t>
      </w:r>
      <w:r w:rsidR="0026255B" w:rsidRPr="00712624">
        <w:rPr>
          <w:rFonts w:ascii="Times New Roman" w:eastAsia="Times New Roman" w:hAnsi="Times New Roman" w:cs="Times New Roman"/>
          <w:spacing w:val="2"/>
        </w:rPr>
        <w:t>n</w:t>
      </w:r>
      <w:r w:rsidR="0026255B" w:rsidRPr="00712624">
        <w:rPr>
          <w:rFonts w:ascii="Times New Roman" w:eastAsia="Times New Roman" w:hAnsi="Times New Roman" w:cs="Times New Roman"/>
        </w:rPr>
        <w:t>y</w:t>
      </w:r>
      <w:r w:rsidR="0026255B" w:rsidRPr="00712624">
        <w:rPr>
          <w:rFonts w:ascii="Times New Roman" w:eastAsia="Times New Roman" w:hAnsi="Times New Roman" w:cs="Times New Roman"/>
          <w:spacing w:val="-3"/>
        </w:rPr>
        <w:t xml:space="preserve"> </w:t>
      </w:r>
      <w:r w:rsidR="0026255B" w:rsidRPr="00712624">
        <w:rPr>
          <w:rFonts w:ascii="Times New Roman" w:eastAsia="Times New Roman" w:hAnsi="Times New Roman" w:cs="Times New Roman"/>
          <w:spacing w:val="-1"/>
        </w:rPr>
        <w:t>a</w:t>
      </w:r>
      <w:r w:rsidR="0026255B" w:rsidRPr="00712624">
        <w:rPr>
          <w:rFonts w:ascii="Times New Roman" w:eastAsia="Times New Roman" w:hAnsi="Times New Roman" w:cs="Times New Roman"/>
        </w:rPr>
        <w:t>s</w:t>
      </w:r>
      <w:r w:rsidR="0026255B" w:rsidRPr="00712624">
        <w:rPr>
          <w:rFonts w:ascii="Times New Roman" w:eastAsia="Times New Roman" w:hAnsi="Times New Roman" w:cs="Times New Roman"/>
          <w:spacing w:val="2"/>
        </w:rPr>
        <w:t>p</w:t>
      </w:r>
      <w:r w:rsidR="0026255B" w:rsidRPr="00712624">
        <w:rPr>
          <w:rFonts w:ascii="Times New Roman" w:eastAsia="Times New Roman" w:hAnsi="Times New Roman" w:cs="Times New Roman"/>
          <w:spacing w:val="-1"/>
        </w:rPr>
        <w:t>ec</w:t>
      </w:r>
      <w:r w:rsidR="0026255B" w:rsidRPr="00712624">
        <w:rPr>
          <w:rFonts w:ascii="Times New Roman" w:eastAsia="Times New Roman" w:hAnsi="Times New Roman" w:cs="Times New Roman"/>
        </w:rPr>
        <w:t>t of its wo</w:t>
      </w:r>
      <w:r w:rsidR="0026255B" w:rsidRPr="00712624">
        <w:rPr>
          <w:rFonts w:ascii="Times New Roman" w:eastAsia="Times New Roman" w:hAnsi="Times New Roman" w:cs="Times New Roman"/>
          <w:spacing w:val="-1"/>
        </w:rPr>
        <w:t>r</w:t>
      </w:r>
      <w:r w:rsidR="00D15B97">
        <w:rPr>
          <w:rFonts w:ascii="Times New Roman" w:eastAsia="Times New Roman" w:hAnsi="Times New Roman" w:cs="Times New Roman"/>
        </w:rPr>
        <w:t>k</w:t>
      </w:r>
    </w:p>
    <w:p w14:paraId="36445F23" w14:textId="77777777" w:rsidR="00015D47" w:rsidRPr="00712624" w:rsidRDefault="00015D47">
      <w:pPr>
        <w:spacing w:after="0" w:line="200" w:lineRule="exact"/>
      </w:pPr>
    </w:p>
    <w:p w14:paraId="78029CAD" w14:textId="77777777" w:rsidR="00015D47" w:rsidRPr="00712624" w:rsidRDefault="00015D47">
      <w:pPr>
        <w:spacing w:after="0" w:line="220" w:lineRule="exact"/>
      </w:pPr>
    </w:p>
    <w:p w14:paraId="17418652" w14:textId="77777777" w:rsidR="00015D47" w:rsidRPr="00712624" w:rsidRDefault="0026255B" w:rsidP="00BB795B">
      <w:pPr>
        <w:tabs>
          <w:tab w:val="left" w:pos="680"/>
        </w:tabs>
        <w:spacing w:before="29" w:after="0" w:line="240" w:lineRule="auto"/>
        <w:ind w:left="684" w:right="412" w:hanging="566"/>
        <w:jc w:val="both"/>
        <w:rPr>
          <w:rFonts w:ascii="Times New Roman" w:eastAsia="Times New Roman" w:hAnsi="Times New Roman" w:cs="Times New Roman"/>
        </w:rPr>
      </w:pPr>
      <w:r w:rsidRPr="00712624">
        <w:rPr>
          <w:rFonts w:ascii="Times New Roman" w:eastAsia="Times New Roman" w:hAnsi="Times New Roman" w:cs="Times New Roman"/>
          <w:spacing w:val="2"/>
        </w:rPr>
        <w:t>x</w:t>
      </w:r>
      <w:r w:rsidR="00D15B97">
        <w:rPr>
          <w:rFonts w:ascii="Times New Roman" w:eastAsia="Times New Roman" w:hAnsi="Times New Roman" w:cs="Times New Roman"/>
        </w:rPr>
        <w:t>i.</w:t>
      </w:r>
      <w:r w:rsidRPr="00712624">
        <w:rPr>
          <w:rFonts w:ascii="Times New Roman" w:eastAsia="Times New Roman" w:hAnsi="Times New Roman" w:cs="Times New Roman"/>
        </w:rPr>
        <w:tab/>
        <w:t>The</w:t>
      </w:r>
      <w:r w:rsidRPr="00712624">
        <w:rPr>
          <w:rFonts w:ascii="Times New Roman" w:eastAsia="Times New Roman" w:hAnsi="Times New Roman" w:cs="Times New Roman"/>
          <w:spacing w:val="-1"/>
        </w:rPr>
        <w:t xml:space="preserve"> </w:t>
      </w:r>
      <w:r w:rsidR="00DC59E2" w:rsidRPr="00DC59E2">
        <w:rPr>
          <w:rFonts w:ascii="Times New Roman" w:eastAsia="Times New Roman" w:hAnsi="Times New Roman" w:cs="Times New Roman"/>
          <w:b/>
          <w:spacing w:val="1"/>
        </w:rPr>
        <w:t>Code Administrator</w:t>
      </w:r>
      <w:r w:rsidR="00242A6B" w:rsidRPr="00402EC7">
        <w:rPr>
          <w:rFonts w:ascii="Times New Roman" w:eastAsia="Times New Roman" w:hAnsi="Times New Roman" w:cs="Times New Roman"/>
          <w:spacing w:val="1"/>
        </w:rPr>
        <w:t xml:space="preserve"> shall</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pro</w:t>
      </w:r>
      <w:r w:rsidRPr="00712624">
        <w:rPr>
          <w:rFonts w:ascii="Times New Roman" w:eastAsia="Times New Roman" w:hAnsi="Times New Roman" w:cs="Times New Roman"/>
          <w:spacing w:val="-1"/>
        </w:rPr>
        <w:t>v</w:t>
      </w:r>
      <w:r w:rsidRPr="00712624">
        <w:rPr>
          <w:rFonts w:ascii="Times New Roman" w:eastAsia="Times New Roman" w:hAnsi="Times New Roman" w:cs="Times New Roman"/>
        </w:rPr>
        <w:t>ide a</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se</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vi</w:t>
      </w:r>
      <w:r w:rsidRPr="00712624">
        <w:rPr>
          <w:rFonts w:ascii="Times New Roman" w:eastAsia="Times New Roman" w:hAnsi="Times New Roman" w:cs="Times New Roman"/>
          <w:spacing w:val="2"/>
        </w:rPr>
        <w:t>c</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to a</w:t>
      </w:r>
      <w:r w:rsidRPr="00712624">
        <w:rPr>
          <w:rFonts w:ascii="Times New Roman" w:eastAsia="Times New Roman" w:hAnsi="Times New Roman" w:cs="Times New Roman"/>
          <w:spacing w:val="2"/>
        </w:rPr>
        <w:t>p</w:t>
      </w:r>
      <w:r w:rsidRPr="00712624">
        <w:rPr>
          <w:rFonts w:ascii="Times New Roman" w:eastAsia="Times New Roman" w:hAnsi="Times New Roman" w:cs="Times New Roman"/>
        </w:rPr>
        <w:t>point</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spacing w:val="-1"/>
        </w:rPr>
        <w:t>a</w:t>
      </w:r>
      <w:r w:rsidRPr="00712624">
        <w:rPr>
          <w:rFonts w:ascii="Times New Roman" w:eastAsia="Times New Roman" w:hAnsi="Times New Roman" w:cs="Times New Roman"/>
          <w:spacing w:val="2"/>
        </w:rPr>
        <w:t>n</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sp</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 xml:space="preserve">ial </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dvis</w:t>
      </w:r>
      <w:r w:rsidRPr="00712624">
        <w:rPr>
          <w:rFonts w:ascii="Times New Roman" w:eastAsia="Times New Roman" w:hAnsi="Times New Roman" w:cs="Times New Roman"/>
          <w:spacing w:val="2"/>
        </w:rPr>
        <w:t>e</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s 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quir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 xml:space="preserve">d </w:t>
      </w:r>
      <w:r w:rsidRPr="00712624">
        <w:rPr>
          <w:rFonts w:ascii="Times New Roman" w:eastAsia="Times New Roman" w:hAnsi="Times New Roman" w:cs="Times New Roman"/>
          <w:spacing w:val="5"/>
        </w:rPr>
        <w:t>b</w:t>
      </w:r>
      <w:r w:rsidRPr="00712624">
        <w:rPr>
          <w:rFonts w:ascii="Times New Roman" w:eastAsia="Times New Roman" w:hAnsi="Times New Roman" w:cs="Times New Roman"/>
        </w:rPr>
        <w:t>y</w:t>
      </w:r>
      <w:r w:rsidRPr="00712624">
        <w:rPr>
          <w:rFonts w:ascii="Times New Roman" w:eastAsia="Times New Roman" w:hAnsi="Times New Roman" w:cs="Times New Roman"/>
          <w:spacing w:val="-5"/>
        </w:rPr>
        <w:t xml:space="preserve"> </w:t>
      </w:r>
      <w:r w:rsidRPr="00712624">
        <w:rPr>
          <w:rFonts w:ascii="Times New Roman" w:eastAsia="Times New Roman" w:hAnsi="Times New Roman" w:cs="Times New Roman"/>
        </w:rPr>
        <w:t>the</w:t>
      </w:r>
      <w:r w:rsidRPr="00712624">
        <w:rPr>
          <w:rFonts w:ascii="Times New Roman" w:eastAsia="Times New Roman" w:hAnsi="Times New Roman" w:cs="Times New Roman"/>
          <w:spacing w:val="2"/>
        </w:rPr>
        <w:t xml:space="preserve"> </w:t>
      </w:r>
      <w:r w:rsidR="002318AE" w:rsidRPr="002318AE">
        <w:rPr>
          <w:rFonts w:ascii="Times New Roman" w:eastAsia="Times New Roman" w:hAnsi="Times New Roman" w:cs="Times New Roman"/>
          <w:b/>
          <w:bCs/>
        </w:rPr>
        <w:t>DNOs</w:t>
      </w:r>
      <w:r w:rsidRPr="00712624">
        <w:rPr>
          <w:rFonts w:ascii="Times New Roman" w:eastAsia="Times New Roman" w:hAnsi="Times New Roman" w:cs="Times New Roman"/>
          <w:b/>
          <w:bCs/>
          <w:spacing w:val="1"/>
        </w:rPr>
        <w:t xml:space="preserve"> </w:t>
      </w:r>
      <w:r w:rsidRPr="00712624">
        <w:rPr>
          <w:rFonts w:ascii="Times New Roman" w:eastAsia="Times New Roman" w:hAnsi="Times New Roman" w:cs="Times New Roman"/>
        </w:rPr>
        <w:t>f</w:t>
      </w:r>
      <w:r w:rsidRPr="00712624">
        <w:rPr>
          <w:rFonts w:ascii="Times New Roman" w:eastAsia="Times New Roman" w:hAnsi="Times New Roman" w:cs="Times New Roman"/>
          <w:spacing w:val="1"/>
        </w:rPr>
        <w:t>o</w:t>
      </w:r>
      <w:r w:rsidRPr="00712624">
        <w:rPr>
          <w:rFonts w:ascii="Times New Roman" w:eastAsia="Times New Roman" w:hAnsi="Times New Roman" w:cs="Times New Roman"/>
        </w:rPr>
        <w:t xml:space="preserve">r </w:t>
      </w:r>
      <w:r w:rsidRPr="00712624">
        <w:rPr>
          <w:rFonts w:ascii="Times New Roman" w:eastAsia="Times New Roman" w:hAnsi="Times New Roman" w:cs="Times New Roman"/>
          <w:spacing w:val="-1"/>
        </w:rPr>
        <w:t>w</w:t>
      </w:r>
      <w:r w:rsidRPr="00712624">
        <w:rPr>
          <w:rFonts w:ascii="Times New Roman" w:eastAsia="Times New Roman" w:hAnsi="Times New Roman" w:cs="Times New Roman"/>
        </w:rPr>
        <w:t>o</w:t>
      </w:r>
      <w:r w:rsidRPr="00712624">
        <w:rPr>
          <w:rFonts w:ascii="Times New Roman" w:eastAsia="Times New Roman" w:hAnsi="Times New Roman" w:cs="Times New Roman"/>
          <w:spacing w:val="-1"/>
        </w:rPr>
        <w:t>r</w:t>
      </w:r>
      <w:r w:rsidRPr="00712624">
        <w:rPr>
          <w:rFonts w:ascii="Times New Roman" w:eastAsia="Times New Roman" w:hAnsi="Times New Roman" w:cs="Times New Roman"/>
        </w:rPr>
        <w:t>k in conn</w:t>
      </w:r>
      <w:r w:rsidRPr="00712624">
        <w:rPr>
          <w:rFonts w:ascii="Times New Roman" w:eastAsia="Times New Roman" w:hAnsi="Times New Roman" w:cs="Times New Roman"/>
          <w:spacing w:val="1"/>
        </w:rPr>
        <w:t>e</w:t>
      </w:r>
      <w:r w:rsidRPr="00712624">
        <w:rPr>
          <w:rFonts w:ascii="Times New Roman" w:eastAsia="Times New Roman" w:hAnsi="Times New Roman" w:cs="Times New Roman"/>
          <w:spacing w:val="-1"/>
        </w:rPr>
        <w:t>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 xml:space="preserve">on with </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 xml:space="preserve">he </w:t>
      </w:r>
      <w:r w:rsidRPr="00712624">
        <w:rPr>
          <w:rFonts w:ascii="Times New Roman" w:eastAsia="Times New Roman" w:hAnsi="Times New Roman" w:cs="Times New Roman"/>
          <w:b/>
          <w:bCs/>
        </w:rPr>
        <w:t>Dist</w:t>
      </w:r>
      <w:r w:rsidRPr="00712624">
        <w:rPr>
          <w:rFonts w:ascii="Times New Roman" w:eastAsia="Times New Roman" w:hAnsi="Times New Roman" w:cs="Times New Roman"/>
          <w:b/>
          <w:bCs/>
          <w:spacing w:val="-2"/>
        </w:rPr>
        <w:t>r</w:t>
      </w:r>
      <w:r w:rsidRPr="00712624">
        <w:rPr>
          <w:rFonts w:ascii="Times New Roman" w:eastAsia="Times New Roman" w:hAnsi="Times New Roman" w:cs="Times New Roman"/>
          <w:b/>
          <w:bCs/>
        </w:rPr>
        <w:t>i</w:t>
      </w:r>
      <w:r w:rsidRPr="00712624">
        <w:rPr>
          <w:rFonts w:ascii="Times New Roman" w:eastAsia="Times New Roman" w:hAnsi="Times New Roman" w:cs="Times New Roman"/>
          <w:b/>
          <w:bCs/>
          <w:spacing w:val="1"/>
        </w:rPr>
        <w:t>bu</w:t>
      </w:r>
      <w:r w:rsidRPr="00712624">
        <w:rPr>
          <w:rFonts w:ascii="Times New Roman" w:eastAsia="Times New Roman" w:hAnsi="Times New Roman" w:cs="Times New Roman"/>
          <w:b/>
          <w:bCs/>
        </w:rPr>
        <w:t>tion Co</w:t>
      </w:r>
      <w:r w:rsidRPr="00712624">
        <w:rPr>
          <w:rFonts w:ascii="Times New Roman" w:eastAsia="Times New Roman" w:hAnsi="Times New Roman" w:cs="Times New Roman"/>
          <w:b/>
          <w:bCs/>
          <w:spacing w:val="1"/>
        </w:rPr>
        <w:t>d</w:t>
      </w:r>
      <w:r w:rsidRPr="00712624">
        <w:rPr>
          <w:rFonts w:ascii="Times New Roman" w:eastAsia="Times New Roman" w:hAnsi="Times New Roman" w:cs="Times New Roman"/>
          <w:b/>
          <w:bCs/>
        </w:rPr>
        <w:t xml:space="preserve">e </w:t>
      </w:r>
      <w:r w:rsidRPr="00712624">
        <w:rPr>
          <w:rFonts w:ascii="Times New Roman" w:eastAsia="Times New Roman" w:hAnsi="Times New Roman" w:cs="Times New Roman"/>
        </w:rPr>
        <w:t>in l</w:t>
      </w:r>
      <w:r w:rsidRPr="00712624">
        <w:rPr>
          <w:rFonts w:ascii="Times New Roman" w:eastAsia="Times New Roman" w:hAnsi="Times New Roman" w:cs="Times New Roman"/>
          <w:spacing w:val="1"/>
        </w:rPr>
        <w:t>i</w:t>
      </w:r>
      <w:r w:rsidRPr="00712624">
        <w:rPr>
          <w:rFonts w:ascii="Times New Roman" w:eastAsia="Times New Roman" w:hAnsi="Times New Roman" w:cs="Times New Roman"/>
        </w:rPr>
        <w:t>ne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with best comme</w:t>
      </w:r>
      <w:r w:rsidRPr="00712624">
        <w:rPr>
          <w:rFonts w:ascii="Times New Roman" w:eastAsia="Times New Roman" w:hAnsi="Times New Roman" w:cs="Times New Roman"/>
          <w:spacing w:val="-1"/>
        </w:rPr>
        <w:t>rc</w:t>
      </w:r>
      <w:r w:rsidRPr="00712624">
        <w:rPr>
          <w:rFonts w:ascii="Times New Roman" w:eastAsia="Times New Roman" w:hAnsi="Times New Roman" w:cs="Times New Roman"/>
        </w:rPr>
        <w:t>i</w:t>
      </w:r>
      <w:r w:rsidRPr="00712624">
        <w:rPr>
          <w:rFonts w:ascii="Times New Roman" w:eastAsia="Times New Roman" w:hAnsi="Times New Roman" w:cs="Times New Roman"/>
          <w:spacing w:val="2"/>
        </w:rPr>
        <w:t>a</w:t>
      </w:r>
      <w:r w:rsidRPr="00712624">
        <w:rPr>
          <w:rFonts w:ascii="Times New Roman" w:eastAsia="Times New Roman" w:hAnsi="Times New Roman" w:cs="Times New Roman"/>
        </w:rPr>
        <w:t>l pr</w:t>
      </w:r>
      <w:r w:rsidRPr="00712624">
        <w:rPr>
          <w:rFonts w:ascii="Times New Roman" w:eastAsia="Times New Roman" w:hAnsi="Times New Roman" w:cs="Times New Roman"/>
          <w:spacing w:val="-1"/>
        </w:rPr>
        <w:t>ac</w:t>
      </w:r>
      <w:r w:rsidRPr="00712624">
        <w:rPr>
          <w:rFonts w:ascii="Times New Roman" w:eastAsia="Times New Roman" w:hAnsi="Times New Roman" w:cs="Times New Roman"/>
        </w:rPr>
        <w:t>t</w:t>
      </w:r>
      <w:r w:rsidRPr="00712624">
        <w:rPr>
          <w:rFonts w:ascii="Times New Roman" w:eastAsia="Times New Roman" w:hAnsi="Times New Roman" w:cs="Times New Roman"/>
          <w:spacing w:val="1"/>
        </w:rPr>
        <w:t>i</w:t>
      </w:r>
      <w:r w:rsidRPr="00712624">
        <w:rPr>
          <w:rFonts w:ascii="Times New Roman" w:eastAsia="Times New Roman" w:hAnsi="Times New Roman" w:cs="Times New Roman"/>
          <w:spacing w:val="-1"/>
        </w:rPr>
        <w:t>ce</w:t>
      </w:r>
      <w:r w:rsidRPr="00712624">
        <w:rPr>
          <w:rFonts w:ascii="Times New Roman" w:eastAsia="Times New Roman" w:hAnsi="Times New Roman" w:cs="Times New Roman"/>
        </w:rPr>
        <w:t>.</w:t>
      </w:r>
    </w:p>
    <w:p w14:paraId="47CAB9CD" w14:textId="77777777" w:rsidR="00015D47" w:rsidRPr="00712624" w:rsidRDefault="00015D47" w:rsidP="00BB795B">
      <w:pPr>
        <w:spacing w:before="10" w:after="0" w:line="240" w:lineRule="auto"/>
        <w:jc w:val="both"/>
      </w:pPr>
    </w:p>
    <w:p w14:paraId="4746C849" w14:textId="77777777" w:rsidR="00015D47" w:rsidRDefault="0026255B" w:rsidP="00BB795B">
      <w:pPr>
        <w:tabs>
          <w:tab w:val="left" w:pos="680"/>
        </w:tabs>
        <w:spacing w:after="0" w:line="240" w:lineRule="auto"/>
        <w:ind w:left="684" w:right="314" w:hanging="566"/>
        <w:jc w:val="both"/>
        <w:rPr>
          <w:rFonts w:ascii="Times New Roman" w:eastAsia="Times New Roman" w:hAnsi="Times New Roman" w:cs="Times New Roman"/>
        </w:rPr>
      </w:pPr>
      <w:r w:rsidRPr="00712624">
        <w:rPr>
          <w:rFonts w:ascii="Times New Roman" w:eastAsia="Times New Roman" w:hAnsi="Times New Roman" w:cs="Times New Roman"/>
          <w:spacing w:val="2"/>
        </w:rPr>
        <w:t>x</w:t>
      </w:r>
      <w:r w:rsidR="00D15B97">
        <w:rPr>
          <w:rFonts w:ascii="Times New Roman" w:eastAsia="Times New Roman" w:hAnsi="Times New Roman" w:cs="Times New Roman"/>
        </w:rPr>
        <w:t>ii.</w:t>
      </w:r>
      <w:r w:rsidRPr="00712624">
        <w:rPr>
          <w:rFonts w:ascii="Times New Roman" w:eastAsia="Times New Roman" w:hAnsi="Times New Roman" w:cs="Times New Roman"/>
        </w:rPr>
        <w:tab/>
      </w:r>
      <w:r w:rsidR="00DC59E2" w:rsidRPr="00DC59E2">
        <w:rPr>
          <w:rFonts w:ascii="Times New Roman" w:eastAsia="Times New Roman" w:hAnsi="Times New Roman" w:cs="Times New Roman"/>
          <w:b/>
          <w:spacing w:val="1"/>
        </w:rPr>
        <w:t xml:space="preserve">Code </w:t>
      </w:r>
      <w:proofErr w:type="gramStart"/>
      <w:r w:rsidR="00DC59E2" w:rsidRPr="00DC59E2">
        <w:rPr>
          <w:rFonts w:ascii="Times New Roman" w:eastAsia="Times New Roman" w:hAnsi="Times New Roman" w:cs="Times New Roman"/>
          <w:b/>
          <w:spacing w:val="1"/>
        </w:rPr>
        <w:t>Administrator</w:t>
      </w:r>
      <w:r w:rsidR="00402EC7" w:rsidRPr="00402EC7">
        <w:rPr>
          <w:rFonts w:ascii="Times New Roman" w:eastAsia="Times New Roman" w:hAnsi="Times New Roman" w:cs="Times New Roman"/>
          <w:spacing w:val="1"/>
        </w:rPr>
        <w:t xml:space="preserve">  </w:t>
      </w:r>
      <w:r w:rsidRPr="00712624">
        <w:rPr>
          <w:rFonts w:ascii="Times New Roman" w:eastAsia="Times New Roman" w:hAnsi="Times New Roman" w:cs="Times New Roman"/>
        </w:rPr>
        <w:t>s</w:t>
      </w:r>
      <w:r w:rsidRPr="00712624">
        <w:rPr>
          <w:rFonts w:ascii="Times New Roman" w:eastAsia="Times New Roman" w:hAnsi="Times New Roman" w:cs="Times New Roman"/>
          <w:spacing w:val="2"/>
        </w:rPr>
        <w:t>h</w:t>
      </w:r>
      <w:r w:rsidRPr="00712624">
        <w:rPr>
          <w:rFonts w:ascii="Times New Roman" w:eastAsia="Times New Roman" w:hAnsi="Times New Roman" w:cs="Times New Roman"/>
          <w:spacing w:val="-1"/>
        </w:rPr>
        <w:t>a</w:t>
      </w:r>
      <w:r w:rsidRPr="00712624">
        <w:rPr>
          <w:rFonts w:ascii="Times New Roman" w:eastAsia="Times New Roman" w:hAnsi="Times New Roman" w:cs="Times New Roman"/>
        </w:rPr>
        <w:t>ll</w:t>
      </w:r>
      <w:proofErr w:type="gramEnd"/>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maintain a </w:t>
      </w:r>
      <w:r w:rsidRPr="00712624">
        <w:rPr>
          <w:rFonts w:ascii="Times New Roman" w:eastAsia="Times New Roman" w:hAnsi="Times New Roman" w:cs="Times New Roman"/>
          <w:b/>
          <w:bCs/>
        </w:rPr>
        <w:t>Dist</w:t>
      </w:r>
      <w:r w:rsidRPr="00712624">
        <w:rPr>
          <w:rFonts w:ascii="Times New Roman" w:eastAsia="Times New Roman" w:hAnsi="Times New Roman" w:cs="Times New Roman"/>
          <w:b/>
          <w:bCs/>
          <w:spacing w:val="-1"/>
        </w:rPr>
        <w:t>r</w:t>
      </w:r>
      <w:r w:rsidRPr="00712624">
        <w:rPr>
          <w:rFonts w:ascii="Times New Roman" w:eastAsia="Times New Roman" w:hAnsi="Times New Roman" w:cs="Times New Roman"/>
          <w:b/>
          <w:bCs/>
        </w:rPr>
        <w:t>i</w:t>
      </w:r>
      <w:r w:rsidRPr="00712624">
        <w:rPr>
          <w:rFonts w:ascii="Times New Roman" w:eastAsia="Times New Roman" w:hAnsi="Times New Roman" w:cs="Times New Roman"/>
          <w:b/>
          <w:bCs/>
          <w:spacing w:val="1"/>
        </w:rPr>
        <w:t>bu</w:t>
      </w:r>
      <w:r w:rsidRPr="00712624">
        <w:rPr>
          <w:rFonts w:ascii="Times New Roman" w:eastAsia="Times New Roman" w:hAnsi="Times New Roman" w:cs="Times New Roman"/>
          <w:b/>
          <w:bCs/>
        </w:rPr>
        <w:t>tion Co</w:t>
      </w:r>
      <w:r w:rsidRPr="00712624">
        <w:rPr>
          <w:rFonts w:ascii="Times New Roman" w:eastAsia="Times New Roman" w:hAnsi="Times New Roman" w:cs="Times New Roman"/>
          <w:b/>
          <w:bCs/>
          <w:spacing w:val="1"/>
        </w:rPr>
        <w:t>d</w:t>
      </w:r>
      <w:r w:rsidRPr="00712624">
        <w:rPr>
          <w:rFonts w:ascii="Times New Roman" w:eastAsia="Times New Roman" w:hAnsi="Times New Roman" w:cs="Times New Roman"/>
          <w:b/>
          <w:bCs/>
        </w:rPr>
        <w:t xml:space="preserve">e </w:t>
      </w:r>
      <w:r w:rsidRPr="00712624">
        <w:rPr>
          <w:rFonts w:ascii="Times New Roman" w:eastAsia="Times New Roman" w:hAnsi="Times New Roman" w:cs="Times New Roman"/>
        </w:rPr>
        <w:t>w</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bsi</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e</w:t>
      </w:r>
      <w:r w:rsidRPr="00712624">
        <w:rPr>
          <w:rFonts w:ascii="Times New Roman" w:eastAsia="Times New Roman" w:hAnsi="Times New Roman" w:cs="Times New Roman"/>
          <w:spacing w:val="-1"/>
        </w:rPr>
        <w:t xml:space="preserve"> </w:t>
      </w:r>
      <w:r w:rsidRPr="00712624">
        <w:rPr>
          <w:rFonts w:ascii="Times New Roman" w:eastAsia="Times New Roman" w:hAnsi="Times New Roman" w:cs="Times New Roman"/>
        </w:rPr>
        <w:t xml:space="preserve">in </w:t>
      </w:r>
      <w:r w:rsidRPr="00712624">
        <w:rPr>
          <w:rFonts w:ascii="Times New Roman" w:eastAsia="Times New Roman" w:hAnsi="Times New Roman" w:cs="Times New Roman"/>
          <w:spacing w:val="1"/>
        </w:rPr>
        <w:t>l</w:t>
      </w:r>
      <w:r w:rsidRPr="00712624">
        <w:rPr>
          <w:rFonts w:ascii="Times New Roman" w:eastAsia="Times New Roman" w:hAnsi="Times New Roman" w:cs="Times New Roman"/>
        </w:rPr>
        <w:t xml:space="preserve">ine </w:t>
      </w:r>
      <w:r w:rsidRPr="00712624">
        <w:rPr>
          <w:rFonts w:ascii="Times New Roman" w:eastAsia="Times New Roman" w:hAnsi="Times New Roman" w:cs="Times New Roman"/>
          <w:spacing w:val="-1"/>
        </w:rPr>
        <w:t>w</w:t>
      </w:r>
      <w:r w:rsidRPr="00712624">
        <w:rPr>
          <w:rFonts w:ascii="Times New Roman" w:eastAsia="Times New Roman" w:hAnsi="Times New Roman" w:cs="Times New Roman"/>
        </w:rPr>
        <w:t>i</w:t>
      </w:r>
      <w:r w:rsidRPr="00712624">
        <w:rPr>
          <w:rFonts w:ascii="Times New Roman" w:eastAsia="Times New Roman" w:hAnsi="Times New Roman" w:cs="Times New Roman"/>
          <w:spacing w:val="1"/>
        </w:rPr>
        <w:t>t</w:t>
      </w:r>
      <w:r w:rsidRPr="00712624">
        <w:rPr>
          <w:rFonts w:ascii="Times New Roman" w:eastAsia="Times New Roman" w:hAnsi="Times New Roman" w:cs="Times New Roman"/>
        </w:rPr>
        <w:t>h the r</w:t>
      </w:r>
      <w:r w:rsidRPr="00712624">
        <w:rPr>
          <w:rFonts w:ascii="Times New Roman" w:eastAsia="Times New Roman" w:hAnsi="Times New Roman" w:cs="Times New Roman"/>
          <w:spacing w:val="-2"/>
        </w:rPr>
        <w:t>e</w:t>
      </w:r>
      <w:r w:rsidRPr="00712624">
        <w:rPr>
          <w:rFonts w:ascii="Times New Roman" w:eastAsia="Times New Roman" w:hAnsi="Times New Roman" w:cs="Times New Roman"/>
        </w:rPr>
        <w:t>quir</w:t>
      </w:r>
      <w:r w:rsidRPr="00712624">
        <w:rPr>
          <w:rFonts w:ascii="Times New Roman" w:eastAsia="Times New Roman" w:hAnsi="Times New Roman" w:cs="Times New Roman"/>
          <w:spacing w:val="-1"/>
        </w:rPr>
        <w:t>e</w:t>
      </w:r>
      <w:r w:rsidRPr="00712624">
        <w:rPr>
          <w:rFonts w:ascii="Times New Roman" w:eastAsia="Times New Roman" w:hAnsi="Times New Roman" w:cs="Times New Roman"/>
        </w:rPr>
        <w:t>ments of t</w:t>
      </w:r>
      <w:r w:rsidRPr="00712624">
        <w:rPr>
          <w:rFonts w:ascii="Times New Roman" w:eastAsia="Times New Roman" w:hAnsi="Times New Roman" w:cs="Times New Roman"/>
          <w:spacing w:val="2"/>
        </w:rPr>
        <w:t>h</w:t>
      </w:r>
      <w:r w:rsidRPr="00712624">
        <w:rPr>
          <w:rFonts w:ascii="Times New Roman" w:eastAsia="Times New Roman" w:hAnsi="Times New Roman" w:cs="Times New Roman"/>
        </w:rPr>
        <w:t>e</w:t>
      </w:r>
      <w:r w:rsidRPr="00712624">
        <w:rPr>
          <w:rFonts w:ascii="Times New Roman" w:eastAsia="Times New Roman" w:hAnsi="Times New Roman" w:cs="Times New Roman"/>
          <w:spacing w:val="2"/>
        </w:rPr>
        <w:t xml:space="preserve"> </w:t>
      </w:r>
      <w:r w:rsidRPr="00712624">
        <w:rPr>
          <w:rFonts w:ascii="Times New Roman" w:eastAsia="Times New Roman" w:hAnsi="Times New Roman" w:cs="Times New Roman"/>
          <w:b/>
          <w:bCs/>
          <w:spacing w:val="-3"/>
        </w:rPr>
        <w:t>P</w:t>
      </w:r>
      <w:r w:rsidRPr="00712624">
        <w:rPr>
          <w:rFonts w:ascii="Times New Roman" w:eastAsia="Times New Roman" w:hAnsi="Times New Roman" w:cs="Times New Roman"/>
          <w:b/>
          <w:bCs/>
        </w:rPr>
        <w:t>a</w:t>
      </w:r>
      <w:r w:rsidRPr="00712624">
        <w:rPr>
          <w:rFonts w:ascii="Times New Roman" w:eastAsia="Times New Roman" w:hAnsi="Times New Roman" w:cs="Times New Roman"/>
          <w:b/>
          <w:bCs/>
          <w:spacing w:val="1"/>
        </w:rPr>
        <w:t>nel</w:t>
      </w:r>
      <w:r w:rsidRPr="00712624">
        <w:rPr>
          <w:rFonts w:ascii="Times New Roman" w:eastAsia="Times New Roman" w:hAnsi="Times New Roman" w:cs="Times New Roman"/>
        </w:rPr>
        <w:t>.</w:t>
      </w:r>
    </w:p>
    <w:p w14:paraId="017E780F" w14:textId="77777777" w:rsidR="00A02EA9" w:rsidRDefault="00A02EA9" w:rsidP="00A02EA9">
      <w:pPr>
        <w:tabs>
          <w:tab w:val="left" w:pos="680"/>
        </w:tabs>
        <w:spacing w:after="0" w:line="240" w:lineRule="auto"/>
        <w:ind w:right="314"/>
        <w:jc w:val="both"/>
        <w:rPr>
          <w:rFonts w:ascii="Times New Roman" w:eastAsia="Times New Roman" w:hAnsi="Times New Roman" w:cs="Times New Roman"/>
        </w:rPr>
      </w:pPr>
    </w:p>
    <w:p w14:paraId="6BD07B43"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3815B2CD"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33793246"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4B8A6C10"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18608A57"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4AA7EDFE"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27620091"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75BC859A"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5C5E575C"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2A4A4C59"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7F5FC9B2"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18C9A9ED"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0B88B11B"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15FF21A4"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77BA5955"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4301FA08"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3DE1CAD1"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1A2E7976"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03F66CED"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1FBD7766"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429A397B"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319BEAB8"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45884FD0"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196AB688"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2DE93C53"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67BC097A"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33C4788B"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13514391"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2F99C7B3"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398EF672"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3C9133C7"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297C3442"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1CED8F16"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609700ED"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1C0B7E4F"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7FF959FD"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1BFE2F15"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0160E8F6"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7DD5DEE9"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10D57DAB"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6942D313"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43A86475" w14:textId="77777777" w:rsidR="00596ADB" w:rsidRDefault="00596ADB" w:rsidP="00BB795B">
      <w:pPr>
        <w:tabs>
          <w:tab w:val="left" w:pos="680"/>
        </w:tabs>
        <w:spacing w:after="0" w:line="240" w:lineRule="auto"/>
        <w:ind w:left="684" w:right="314" w:hanging="566"/>
        <w:jc w:val="both"/>
        <w:rPr>
          <w:rFonts w:ascii="Times New Roman" w:eastAsia="Times New Roman" w:hAnsi="Times New Roman" w:cs="Times New Roman"/>
        </w:rPr>
      </w:pPr>
    </w:p>
    <w:p w14:paraId="2E22AD34" w14:textId="77777777" w:rsidR="00596ADB" w:rsidRPr="00712624" w:rsidRDefault="00596ADB" w:rsidP="004B5BC4">
      <w:pPr>
        <w:tabs>
          <w:tab w:val="left" w:pos="680"/>
        </w:tabs>
        <w:spacing w:after="0" w:line="240" w:lineRule="auto"/>
        <w:ind w:right="314"/>
        <w:jc w:val="both"/>
        <w:rPr>
          <w:rFonts w:ascii="Times New Roman" w:eastAsia="Times New Roman" w:hAnsi="Times New Roman" w:cs="Times New Roman"/>
        </w:rPr>
      </w:pPr>
    </w:p>
    <w:sectPr w:rsidR="00596ADB" w:rsidRPr="00712624" w:rsidSect="00A02EA9">
      <w:headerReference w:type="default" r:id="rId16"/>
      <w:pgSz w:w="11920" w:h="16860"/>
      <w:pgMar w:top="640" w:right="1680" w:bottom="1120" w:left="1680" w:header="0" w:footer="932" w:gutter="0"/>
      <w:pgBorders w:offsetFrom="page">
        <w:top w:val="thinThickSmallGap" w:sz="24" w:space="24" w:color="FFFFFF" w:themeColor="background1"/>
        <w:left w:val="thinThickSmallGap" w:sz="24" w:space="24" w:color="FFFFFF" w:themeColor="background1"/>
        <w:bottom w:val="thickThinSmallGap" w:sz="24" w:space="24" w:color="FFFFFF" w:themeColor="background1"/>
        <w:right w:val="thickThinSmallGap" w:sz="24" w:space="24" w:color="FFFFFF" w:themeColor="background1"/>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03730A" w14:textId="77777777" w:rsidR="00F43947" w:rsidRDefault="00F43947" w:rsidP="00015D47">
      <w:pPr>
        <w:spacing w:after="0" w:line="240" w:lineRule="auto"/>
      </w:pPr>
      <w:r>
        <w:separator/>
      </w:r>
    </w:p>
  </w:endnote>
  <w:endnote w:type="continuationSeparator" w:id="0">
    <w:p w14:paraId="51074703" w14:textId="77777777" w:rsidR="00F43947" w:rsidRDefault="00F43947" w:rsidP="00015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895463"/>
      <w:docPartObj>
        <w:docPartGallery w:val="Page Numbers (Bottom of Page)"/>
        <w:docPartUnique/>
      </w:docPartObj>
    </w:sdtPr>
    <w:sdtEndPr>
      <w:rPr>
        <w:noProof/>
      </w:rPr>
    </w:sdtEndPr>
    <w:sdtContent>
      <w:p w14:paraId="76E5485F" w14:textId="77777777" w:rsidR="003604A6" w:rsidRDefault="003604A6">
        <w:pPr>
          <w:pStyle w:val="Footer"/>
          <w:jc w:val="right"/>
        </w:pPr>
        <w:r>
          <w:fldChar w:fldCharType="begin"/>
        </w:r>
        <w:r>
          <w:instrText xml:space="preserve"> PAGE   \* MERGEFORMAT </w:instrText>
        </w:r>
        <w:r>
          <w:fldChar w:fldCharType="separate"/>
        </w:r>
        <w:r w:rsidR="008F33BA">
          <w:rPr>
            <w:noProof/>
          </w:rPr>
          <w:t>1</w:t>
        </w:r>
        <w:r>
          <w:rPr>
            <w:noProof/>
          </w:rPr>
          <w:fldChar w:fldCharType="end"/>
        </w:r>
      </w:p>
    </w:sdtContent>
  </w:sdt>
  <w:p w14:paraId="551667DC" w14:textId="77777777" w:rsidR="003604A6" w:rsidRDefault="003604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16EAB3" w14:textId="77777777" w:rsidR="00F43947" w:rsidRDefault="00F43947" w:rsidP="00015D47">
      <w:pPr>
        <w:spacing w:after="0" w:line="240" w:lineRule="auto"/>
      </w:pPr>
      <w:r>
        <w:separator/>
      </w:r>
    </w:p>
  </w:footnote>
  <w:footnote w:type="continuationSeparator" w:id="0">
    <w:p w14:paraId="660DCCC7" w14:textId="77777777" w:rsidR="00F43947" w:rsidRDefault="00F43947" w:rsidP="00015D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E7B7C" w14:textId="77777777" w:rsidR="003604A6" w:rsidRDefault="003604A6">
    <w:pPr>
      <w:spacing w:after="0" w:line="0" w:lineRule="atLeast"/>
      <w:rPr>
        <w:sz w:val="0"/>
        <w:szCs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FAD5" w14:textId="77777777" w:rsidR="003604A6" w:rsidRDefault="003604A6">
    <w:pPr>
      <w:spacing w:after="0" w:line="200" w:lineRule="exact"/>
      <w:rPr>
        <w:sz w:val="20"/>
        <w:szCs w:val="20"/>
      </w:rPr>
    </w:pPr>
    <w:r>
      <w:rPr>
        <w:noProof/>
        <w:lang w:val="en-GB" w:eastAsia="en-GB"/>
      </w:rPr>
      <mc:AlternateContent>
        <mc:Choice Requires="wpg">
          <w:drawing>
            <wp:anchor distT="0" distB="0" distL="114300" distR="114300" simplePos="0" relativeHeight="251653120" behindDoc="1" locked="0" layoutInCell="1" allowOverlap="1" wp14:anchorId="64C9DEB3" wp14:editId="2F7175C9">
              <wp:simplePos x="0" y="0"/>
              <wp:positionH relativeFrom="page">
                <wp:posOffset>1036320</wp:posOffset>
              </wp:positionH>
              <wp:positionV relativeFrom="page">
                <wp:posOffset>647700</wp:posOffset>
              </wp:positionV>
              <wp:extent cx="5969000" cy="1270"/>
              <wp:effectExtent l="7620" t="9525" r="5080" b="825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9000" cy="1270"/>
                        <a:chOff x="1632" y="1020"/>
                        <a:chExt cx="9400" cy="2"/>
                      </a:xfrm>
                    </wpg:grpSpPr>
                    <wps:wsp>
                      <wps:cNvPr id="9" name="Freeform 9"/>
                      <wps:cNvSpPr>
                        <a:spLocks/>
                      </wps:cNvSpPr>
                      <wps:spPr bwMode="auto">
                        <a:xfrm>
                          <a:off x="1632" y="1020"/>
                          <a:ext cx="9400" cy="2"/>
                        </a:xfrm>
                        <a:custGeom>
                          <a:avLst/>
                          <a:gdLst>
                            <a:gd name="T0" fmla="+- 0 1632 1632"/>
                            <a:gd name="T1" fmla="*/ T0 w 9400"/>
                            <a:gd name="T2" fmla="+- 0 11032 1632"/>
                            <a:gd name="T3" fmla="*/ T2 w 9400"/>
                          </a:gdLst>
                          <a:ahLst/>
                          <a:cxnLst>
                            <a:cxn ang="0">
                              <a:pos x="T1" y="0"/>
                            </a:cxn>
                            <a:cxn ang="0">
                              <a:pos x="T3" y="0"/>
                            </a:cxn>
                          </a:cxnLst>
                          <a:rect l="0" t="0" r="r" b="b"/>
                          <a:pathLst>
                            <a:path w="9400">
                              <a:moveTo>
                                <a:pt x="0" y="0"/>
                              </a:moveTo>
                              <a:lnTo>
                                <a:pt x="940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7BBAD77" id="Group 8" o:spid="_x0000_s1026" style="position:absolute;margin-left:81.6pt;margin-top:51pt;width:470pt;height:.1pt;z-index:-251663360;mso-position-horizontal-relative:page;mso-position-vertical-relative:page" coordorigin="1632,1020" coordsize="94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">
              <v:shape id="Freeform 9" o:spid="_x0000_s1027" style="position:absolute;left:1632;top:1020;width:9400;height:2;visibility:visible;mso-wrap-style:square;v-text-anchor:top" coordsize="94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cDecAA&#10;AADaAAAADwAAAGRycy9kb3ducmV2LnhtbESPQYvCMBSE7wv+h/AEb2uqorhdo4ggCoJYlT0/mrdN&#10;sXkpTdT6740geBxm5htmtmhtJW7U+NKxgkE/AUGcO11yoeB8Wn9PQfiArLFyTAoe5GEx73zNMNXu&#10;zhndjqEQEcI+RQUmhDqV0ueGLPq+q4mj9+8aiyHKppC6wXuE20oOk2QiLZYcFwzWtDKUX45Xq2Cz&#10;3fxRK0ec7ctidNiZ1VhnD6V63Xb5CyJQGz7hd3urFfzA60q8AX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vcDecAAAADaAAAADwAAAAAAAAAAAAAAAACYAgAAZHJzL2Rvd25y&#10;ZXYueG1sUEsFBgAAAAAEAAQA9QAAAIUDAAAAAA==&#10;" path="m,l9400,e" filled="f" strokeweight=".58pt">
                <v:path arrowok="t" o:connecttype="custom" o:connectlocs="0,0;9400,0" o:connectangles="0,0"/>
              </v:shape>
              <w10:wrap anchorx="page" anchory="page"/>
            </v:group>
          </w:pict>
        </mc:Fallback>
      </mc:AlternateContent>
    </w:r>
    <w:r>
      <w:rPr>
        <w:noProof/>
        <w:lang w:val="en-GB" w:eastAsia="en-GB"/>
      </w:rPr>
      <mc:AlternateContent>
        <mc:Choice Requires="wps">
          <w:drawing>
            <wp:anchor distT="0" distB="0" distL="114300" distR="114300" simplePos="0" relativeHeight="251655168" behindDoc="1" locked="0" layoutInCell="1" allowOverlap="1" wp14:anchorId="2EC0640E" wp14:editId="25CB443B">
              <wp:simplePos x="0" y="0"/>
              <wp:positionH relativeFrom="page">
                <wp:posOffset>2156460</wp:posOffset>
              </wp:positionH>
              <wp:positionV relativeFrom="page">
                <wp:posOffset>460375</wp:posOffset>
              </wp:positionV>
              <wp:extent cx="3728085" cy="177800"/>
              <wp:effectExtent l="3810" t="3175" r="190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808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FFEDE" w14:textId="77777777" w:rsidR="003604A6" w:rsidRDefault="003604A6">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 Pro</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Gov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169.8pt;margin-top:36.25pt;width:293.55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" filled="f" stroked="f">
              <v:textbox inset="0,0,0,0">
                <w:txbxContent>
                  <w:p w:rsidR="003604A6" w:rsidRDefault="003604A6">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 Pro</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Gov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1CEE0" w14:textId="77777777" w:rsidR="003604A6" w:rsidRDefault="003604A6">
    <w:pPr>
      <w:spacing w:after="0" w:line="200" w:lineRule="exact"/>
      <w:rPr>
        <w:sz w:val="20"/>
        <w:szCs w:val="20"/>
      </w:rPr>
    </w:pPr>
    <w:r>
      <w:rPr>
        <w:noProof/>
        <w:lang w:val="en-GB" w:eastAsia="en-GB"/>
      </w:rPr>
      <mc:AlternateContent>
        <mc:Choice Requires="wps">
          <w:drawing>
            <wp:anchor distT="0" distB="0" distL="114300" distR="114300" simplePos="0" relativeHeight="251659264" behindDoc="1" locked="0" layoutInCell="1" allowOverlap="1" wp14:anchorId="0205486E" wp14:editId="1FB851E5">
              <wp:simplePos x="0" y="0"/>
              <wp:positionH relativeFrom="page">
                <wp:posOffset>1917065</wp:posOffset>
              </wp:positionH>
              <wp:positionV relativeFrom="page">
                <wp:posOffset>459105</wp:posOffset>
              </wp:positionV>
              <wp:extent cx="3728085" cy="177800"/>
              <wp:effectExtent l="2540" t="1905" r="3175"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808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52991" w14:textId="77777777" w:rsidR="003604A6" w:rsidRDefault="003604A6">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 Pro</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Gov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150.95pt;margin-top:36.15pt;width:293.55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KiXsw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" filled="f" stroked="f">
              <v:textbox inset="0,0,0,0">
                <w:txbxContent>
                  <w:p w:rsidR="003604A6" w:rsidRDefault="003604A6">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 Pro</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Gov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2336" behindDoc="1" locked="0" layoutInCell="1" allowOverlap="1" wp14:anchorId="7D2A7EEE" wp14:editId="62545EE7">
              <wp:simplePos x="0" y="0"/>
              <wp:positionH relativeFrom="page">
                <wp:posOffset>1129030</wp:posOffset>
              </wp:positionH>
              <wp:positionV relativeFrom="page">
                <wp:posOffset>814705</wp:posOffset>
              </wp:positionV>
              <wp:extent cx="3316605" cy="177800"/>
              <wp:effectExtent l="0" t="0" r="254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660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5F9CD" w14:textId="77777777" w:rsidR="003604A6" w:rsidRPr="00280B56" w:rsidRDefault="003604A6">
                          <w:pPr>
                            <w:spacing w:after="0" w:line="265" w:lineRule="exact"/>
                            <w:ind w:left="20" w:right="-56"/>
                            <w:rPr>
                              <w:rFonts w:ascii="Times New Roman" w:eastAsia="Arial" w:hAnsi="Times New Roman" w:cs="Times New Roman"/>
                              <w:sz w:val="24"/>
                              <w:szCs w:val="24"/>
                            </w:rPr>
                          </w:pPr>
                          <w:r w:rsidRPr="00280B56">
                            <w:rPr>
                              <w:rFonts w:ascii="Times New Roman" w:eastAsia="Arial" w:hAnsi="Times New Roman" w:cs="Times New Roman"/>
                              <w:b/>
                              <w:bCs/>
                              <w:sz w:val="24"/>
                              <w:szCs w:val="24"/>
                            </w:rPr>
                            <w:t>PROCE</w:t>
                          </w:r>
                          <w:r w:rsidRPr="00280B56">
                            <w:rPr>
                              <w:rFonts w:ascii="Times New Roman" w:eastAsia="Arial" w:hAnsi="Times New Roman" w:cs="Times New Roman"/>
                              <w:b/>
                              <w:bCs/>
                              <w:spacing w:val="1"/>
                              <w:sz w:val="24"/>
                              <w:szCs w:val="24"/>
                            </w:rPr>
                            <w:t>S</w:t>
                          </w:r>
                          <w:r w:rsidRPr="00280B56">
                            <w:rPr>
                              <w:rFonts w:ascii="Times New Roman" w:eastAsia="Arial" w:hAnsi="Times New Roman" w:cs="Times New Roman"/>
                              <w:b/>
                              <w:bCs/>
                              <w:sz w:val="24"/>
                              <w:szCs w:val="24"/>
                            </w:rPr>
                            <w:t>S</w:t>
                          </w:r>
                          <w:r w:rsidRPr="00280B56">
                            <w:rPr>
                              <w:rFonts w:ascii="Times New Roman" w:eastAsia="Arial" w:hAnsi="Times New Roman" w:cs="Times New Roman"/>
                              <w:b/>
                              <w:bCs/>
                              <w:spacing w:val="-2"/>
                              <w:sz w:val="24"/>
                              <w:szCs w:val="24"/>
                            </w:rPr>
                            <w:t>E</w:t>
                          </w:r>
                          <w:r w:rsidRPr="00280B56">
                            <w:rPr>
                              <w:rFonts w:ascii="Times New Roman" w:eastAsia="Arial" w:hAnsi="Times New Roman" w:cs="Times New Roman"/>
                              <w:b/>
                              <w:bCs/>
                              <w:sz w:val="24"/>
                              <w:szCs w:val="24"/>
                            </w:rPr>
                            <w:t xml:space="preserve">S FOR </w:t>
                          </w:r>
                          <w:r w:rsidRPr="00280B56">
                            <w:rPr>
                              <w:rFonts w:ascii="Times New Roman" w:eastAsia="Arial" w:hAnsi="Times New Roman" w:cs="Times New Roman"/>
                              <w:b/>
                              <w:bCs/>
                              <w:spacing w:val="-2"/>
                              <w:sz w:val="24"/>
                              <w:szCs w:val="24"/>
                            </w:rPr>
                            <w:t>Q</w:t>
                          </w:r>
                          <w:r w:rsidRPr="00280B56">
                            <w:rPr>
                              <w:rFonts w:ascii="Times New Roman" w:eastAsia="Arial" w:hAnsi="Times New Roman" w:cs="Times New Roman"/>
                              <w:b/>
                              <w:bCs/>
                              <w:spacing w:val="2"/>
                              <w:sz w:val="24"/>
                              <w:szCs w:val="24"/>
                            </w:rPr>
                            <w:t>U</w:t>
                          </w:r>
                          <w:r w:rsidRPr="00280B56">
                            <w:rPr>
                              <w:rFonts w:ascii="Times New Roman" w:eastAsia="Arial" w:hAnsi="Times New Roman" w:cs="Times New Roman"/>
                              <w:b/>
                              <w:bCs/>
                              <w:spacing w:val="-5"/>
                              <w:sz w:val="24"/>
                              <w:szCs w:val="24"/>
                            </w:rPr>
                            <w:t>A</w:t>
                          </w:r>
                          <w:r w:rsidRPr="00280B56">
                            <w:rPr>
                              <w:rFonts w:ascii="Times New Roman" w:eastAsia="Arial" w:hAnsi="Times New Roman" w:cs="Times New Roman"/>
                              <w:b/>
                              <w:bCs/>
                              <w:sz w:val="24"/>
                              <w:szCs w:val="24"/>
                            </w:rPr>
                            <w:t>LI</w:t>
                          </w:r>
                          <w:r w:rsidRPr="00280B56">
                            <w:rPr>
                              <w:rFonts w:ascii="Times New Roman" w:eastAsia="Arial" w:hAnsi="Times New Roman" w:cs="Times New Roman"/>
                              <w:b/>
                              <w:bCs/>
                              <w:spacing w:val="2"/>
                              <w:sz w:val="24"/>
                              <w:szCs w:val="24"/>
                            </w:rPr>
                            <w:t>F</w:t>
                          </w:r>
                          <w:r w:rsidRPr="00280B56">
                            <w:rPr>
                              <w:rFonts w:ascii="Times New Roman" w:eastAsia="Arial" w:hAnsi="Times New Roman" w:cs="Times New Roman"/>
                              <w:b/>
                              <w:bCs/>
                              <w:spacing w:val="-2"/>
                              <w:sz w:val="24"/>
                              <w:szCs w:val="24"/>
                            </w:rPr>
                            <w:t>Y</w:t>
                          </w:r>
                          <w:r w:rsidRPr="00280B56">
                            <w:rPr>
                              <w:rFonts w:ascii="Times New Roman" w:eastAsia="Arial" w:hAnsi="Times New Roman" w:cs="Times New Roman"/>
                              <w:b/>
                              <w:bCs/>
                              <w:sz w:val="24"/>
                              <w:szCs w:val="24"/>
                            </w:rPr>
                            <w:t>ING</w:t>
                          </w:r>
                          <w:r w:rsidRPr="00280B56">
                            <w:rPr>
                              <w:rFonts w:ascii="Times New Roman" w:eastAsia="Arial" w:hAnsi="Times New Roman" w:cs="Times New Roman"/>
                              <w:b/>
                              <w:bCs/>
                              <w:spacing w:val="1"/>
                              <w:sz w:val="24"/>
                              <w:szCs w:val="24"/>
                            </w:rPr>
                            <w:t xml:space="preserve"> </w:t>
                          </w:r>
                          <w:r w:rsidRPr="00280B56">
                            <w:rPr>
                              <w:rFonts w:ascii="Times New Roman" w:eastAsia="Arial" w:hAnsi="Times New Roman" w:cs="Times New Roman"/>
                              <w:b/>
                              <w:bCs/>
                              <w:sz w:val="24"/>
                              <w:szCs w:val="24"/>
                            </w:rPr>
                            <w:t>S</w:t>
                          </w:r>
                          <w:r w:rsidRPr="00280B56">
                            <w:rPr>
                              <w:rFonts w:ascii="Times New Roman" w:eastAsia="Arial" w:hAnsi="Times New Roman" w:cs="Times New Roman"/>
                              <w:b/>
                              <w:bCs/>
                              <w:spacing w:val="4"/>
                              <w:sz w:val="24"/>
                              <w:szCs w:val="24"/>
                            </w:rPr>
                            <w:t>T</w:t>
                          </w:r>
                          <w:r w:rsidRPr="00280B56">
                            <w:rPr>
                              <w:rFonts w:ascii="Times New Roman" w:eastAsia="Arial" w:hAnsi="Times New Roman" w:cs="Times New Roman"/>
                              <w:b/>
                              <w:bCs/>
                              <w:spacing w:val="-5"/>
                              <w:sz w:val="24"/>
                              <w:szCs w:val="24"/>
                            </w:rPr>
                            <w:t>A</w:t>
                          </w:r>
                          <w:r w:rsidRPr="00280B56">
                            <w:rPr>
                              <w:rFonts w:ascii="Times New Roman" w:eastAsia="Arial" w:hAnsi="Times New Roman" w:cs="Times New Roman"/>
                              <w:b/>
                              <w:bCs/>
                              <w:sz w:val="24"/>
                              <w:szCs w:val="24"/>
                            </w:rPr>
                            <w:t>N</w:t>
                          </w:r>
                          <w:r w:rsidRPr="00280B56">
                            <w:rPr>
                              <w:rFonts w:ascii="Times New Roman" w:eastAsia="Arial" w:hAnsi="Times New Roman" w:cs="Times New Roman"/>
                              <w:b/>
                              <w:bCs/>
                              <w:spacing w:val="4"/>
                              <w:sz w:val="24"/>
                              <w:szCs w:val="24"/>
                            </w:rPr>
                            <w:t>D</w:t>
                          </w:r>
                          <w:r w:rsidRPr="00280B56">
                            <w:rPr>
                              <w:rFonts w:ascii="Times New Roman" w:eastAsia="Arial" w:hAnsi="Times New Roman" w:cs="Times New Roman"/>
                              <w:b/>
                              <w:bCs/>
                              <w:spacing w:val="-3"/>
                              <w:sz w:val="24"/>
                              <w:szCs w:val="24"/>
                            </w:rPr>
                            <w:t>A</w:t>
                          </w:r>
                          <w:r w:rsidRPr="00280B56">
                            <w:rPr>
                              <w:rFonts w:ascii="Times New Roman" w:eastAsia="Arial" w:hAnsi="Times New Roman" w:cs="Times New Roman"/>
                              <w:b/>
                              <w:bCs/>
                              <w:sz w:val="24"/>
                              <w:szCs w:val="24"/>
                            </w:rPr>
                            <w:t>R</w:t>
                          </w:r>
                          <w:r w:rsidRPr="00280B56">
                            <w:rPr>
                              <w:rFonts w:ascii="Times New Roman" w:eastAsia="Arial" w:hAnsi="Times New Roman" w:cs="Times New Roman"/>
                              <w:b/>
                              <w:bCs/>
                              <w:spacing w:val="-1"/>
                              <w:sz w:val="24"/>
                              <w:szCs w:val="24"/>
                            </w:rPr>
                            <w:t>D</w:t>
                          </w:r>
                          <w:r w:rsidRPr="00280B56">
                            <w:rPr>
                              <w:rFonts w:ascii="Times New Roman" w:eastAsia="Arial" w:hAnsi="Times New Roman" w:cs="Times New Roman"/>
                              <w:b/>
                              <w:bCs/>
                              <w:sz w:val="24"/>
                              <w:szCs w:val="24"/>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88.9pt;margin-top:64.15pt;width:261.1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" filled="f" stroked="f">
              <v:textbox inset="0,0,0,0">
                <w:txbxContent>
                  <w:p w:rsidR="003604A6" w:rsidRPr="00280B56" w:rsidRDefault="003604A6">
                    <w:pPr>
                      <w:spacing w:after="0" w:line="265" w:lineRule="exact"/>
                      <w:ind w:left="20" w:right="-56"/>
                      <w:rPr>
                        <w:rFonts w:ascii="Times New Roman" w:eastAsia="Arial" w:hAnsi="Times New Roman" w:cs="Times New Roman"/>
                        <w:sz w:val="24"/>
                        <w:szCs w:val="24"/>
                      </w:rPr>
                    </w:pPr>
                    <w:r w:rsidRPr="00280B56">
                      <w:rPr>
                        <w:rFonts w:ascii="Times New Roman" w:eastAsia="Arial" w:hAnsi="Times New Roman" w:cs="Times New Roman"/>
                        <w:b/>
                        <w:bCs/>
                        <w:sz w:val="24"/>
                        <w:szCs w:val="24"/>
                      </w:rPr>
                      <w:t>PROCE</w:t>
                    </w:r>
                    <w:r w:rsidRPr="00280B56">
                      <w:rPr>
                        <w:rFonts w:ascii="Times New Roman" w:eastAsia="Arial" w:hAnsi="Times New Roman" w:cs="Times New Roman"/>
                        <w:b/>
                        <w:bCs/>
                        <w:spacing w:val="1"/>
                        <w:sz w:val="24"/>
                        <w:szCs w:val="24"/>
                      </w:rPr>
                      <w:t>S</w:t>
                    </w:r>
                    <w:r w:rsidRPr="00280B56">
                      <w:rPr>
                        <w:rFonts w:ascii="Times New Roman" w:eastAsia="Arial" w:hAnsi="Times New Roman" w:cs="Times New Roman"/>
                        <w:b/>
                        <w:bCs/>
                        <w:sz w:val="24"/>
                        <w:szCs w:val="24"/>
                      </w:rPr>
                      <w:t>S</w:t>
                    </w:r>
                    <w:r w:rsidRPr="00280B56">
                      <w:rPr>
                        <w:rFonts w:ascii="Times New Roman" w:eastAsia="Arial" w:hAnsi="Times New Roman" w:cs="Times New Roman"/>
                        <w:b/>
                        <w:bCs/>
                        <w:spacing w:val="-2"/>
                        <w:sz w:val="24"/>
                        <w:szCs w:val="24"/>
                      </w:rPr>
                      <w:t>E</w:t>
                    </w:r>
                    <w:r w:rsidRPr="00280B56">
                      <w:rPr>
                        <w:rFonts w:ascii="Times New Roman" w:eastAsia="Arial" w:hAnsi="Times New Roman" w:cs="Times New Roman"/>
                        <w:b/>
                        <w:bCs/>
                        <w:sz w:val="24"/>
                        <w:szCs w:val="24"/>
                      </w:rPr>
                      <w:t xml:space="preserve">S FOR </w:t>
                    </w:r>
                    <w:r w:rsidRPr="00280B56">
                      <w:rPr>
                        <w:rFonts w:ascii="Times New Roman" w:eastAsia="Arial" w:hAnsi="Times New Roman" w:cs="Times New Roman"/>
                        <w:b/>
                        <w:bCs/>
                        <w:spacing w:val="-2"/>
                        <w:sz w:val="24"/>
                        <w:szCs w:val="24"/>
                      </w:rPr>
                      <w:t>Q</w:t>
                    </w:r>
                    <w:r w:rsidRPr="00280B56">
                      <w:rPr>
                        <w:rFonts w:ascii="Times New Roman" w:eastAsia="Arial" w:hAnsi="Times New Roman" w:cs="Times New Roman"/>
                        <w:b/>
                        <w:bCs/>
                        <w:spacing w:val="2"/>
                        <w:sz w:val="24"/>
                        <w:szCs w:val="24"/>
                      </w:rPr>
                      <w:t>U</w:t>
                    </w:r>
                    <w:r w:rsidRPr="00280B56">
                      <w:rPr>
                        <w:rFonts w:ascii="Times New Roman" w:eastAsia="Arial" w:hAnsi="Times New Roman" w:cs="Times New Roman"/>
                        <w:b/>
                        <w:bCs/>
                        <w:spacing w:val="-5"/>
                        <w:sz w:val="24"/>
                        <w:szCs w:val="24"/>
                      </w:rPr>
                      <w:t>A</w:t>
                    </w:r>
                    <w:r w:rsidRPr="00280B56">
                      <w:rPr>
                        <w:rFonts w:ascii="Times New Roman" w:eastAsia="Arial" w:hAnsi="Times New Roman" w:cs="Times New Roman"/>
                        <w:b/>
                        <w:bCs/>
                        <w:sz w:val="24"/>
                        <w:szCs w:val="24"/>
                      </w:rPr>
                      <w:t>LI</w:t>
                    </w:r>
                    <w:r w:rsidRPr="00280B56">
                      <w:rPr>
                        <w:rFonts w:ascii="Times New Roman" w:eastAsia="Arial" w:hAnsi="Times New Roman" w:cs="Times New Roman"/>
                        <w:b/>
                        <w:bCs/>
                        <w:spacing w:val="2"/>
                        <w:sz w:val="24"/>
                        <w:szCs w:val="24"/>
                      </w:rPr>
                      <w:t>F</w:t>
                    </w:r>
                    <w:r w:rsidRPr="00280B56">
                      <w:rPr>
                        <w:rFonts w:ascii="Times New Roman" w:eastAsia="Arial" w:hAnsi="Times New Roman" w:cs="Times New Roman"/>
                        <w:b/>
                        <w:bCs/>
                        <w:spacing w:val="-2"/>
                        <w:sz w:val="24"/>
                        <w:szCs w:val="24"/>
                      </w:rPr>
                      <w:t>Y</w:t>
                    </w:r>
                    <w:r w:rsidRPr="00280B56">
                      <w:rPr>
                        <w:rFonts w:ascii="Times New Roman" w:eastAsia="Arial" w:hAnsi="Times New Roman" w:cs="Times New Roman"/>
                        <w:b/>
                        <w:bCs/>
                        <w:sz w:val="24"/>
                        <w:szCs w:val="24"/>
                      </w:rPr>
                      <w:t>ING</w:t>
                    </w:r>
                    <w:r w:rsidRPr="00280B56">
                      <w:rPr>
                        <w:rFonts w:ascii="Times New Roman" w:eastAsia="Arial" w:hAnsi="Times New Roman" w:cs="Times New Roman"/>
                        <w:b/>
                        <w:bCs/>
                        <w:spacing w:val="1"/>
                        <w:sz w:val="24"/>
                        <w:szCs w:val="24"/>
                      </w:rPr>
                      <w:t xml:space="preserve"> </w:t>
                    </w:r>
                    <w:r w:rsidRPr="00280B56">
                      <w:rPr>
                        <w:rFonts w:ascii="Times New Roman" w:eastAsia="Arial" w:hAnsi="Times New Roman" w:cs="Times New Roman"/>
                        <w:b/>
                        <w:bCs/>
                        <w:sz w:val="24"/>
                        <w:szCs w:val="24"/>
                      </w:rPr>
                      <w:t>S</w:t>
                    </w:r>
                    <w:r w:rsidRPr="00280B56">
                      <w:rPr>
                        <w:rFonts w:ascii="Times New Roman" w:eastAsia="Arial" w:hAnsi="Times New Roman" w:cs="Times New Roman"/>
                        <w:b/>
                        <w:bCs/>
                        <w:spacing w:val="4"/>
                        <w:sz w:val="24"/>
                        <w:szCs w:val="24"/>
                      </w:rPr>
                      <w:t>T</w:t>
                    </w:r>
                    <w:r w:rsidRPr="00280B56">
                      <w:rPr>
                        <w:rFonts w:ascii="Times New Roman" w:eastAsia="Arial" w:hAnsi="Times New Roman" w:cs="Times New Roman"/>
                        <w:b/>
                        <w:bCs/>
                        <w:spacing w:val="-5"/>
                        <w:sz w:val="24"/>
                        <w:szCs w:val="24"/>
                      </w:rPr>
                      <w:t>A</w:t>
                    </w:r>
                    <w:r w:rsidRPr="00280B56">
                      <w:rPr>
                        <w:rFonts w:ascii="Times New Roman" w:eastAsia="Arial" w:hAnsi="Times New Roman" w:cs="Times New Roman"/>
                        <w:b/>
                        <w:bCs/>
                        <w:sz w:val="24"/>
                        <w:szCs w:val="24"/>
                      </w:rPr>
                      <w:t>N</w:t>
                    </w:r>
                    <w:r w:rsidRPr="00280B56">
                      <w:rPr>
                        <w:rFonts w:ascii="Times New Roman" w:eastAsia="Arial" w:hAnsi="Times New Roman" w:cs="Times New Roman"/>
                        <w:b/>
                        <w:bCs/>
                        <w:spacing w:val="4"/>
                        <w:sz w:val="24"/>
                        <w:szCs w:val="24"/>
                      </w:rPr>
                      <w:t>D</w:t>
                    </w:r>
                    <w:r w:rsidRPr="00280B56">
                      <w:rPr>
                        <w:rFonts w:ascii="Times New Roman" w:eastAsia="Arial" w:hAnsi="Times New Roman" w:cs="Times New Roman"/>
                        <w:b/>
                        <w:bCs/>
                        <w:spacing w:val="-3"/>
                        <w:sz w:val="24"/>
                        <w:szCs w:val="24"/>
                      </w:rPr>
                      <w:t>A</w:t>
                    </w:r>
                    <w:r w:rsidRPr="00280B56">
                      <w:rPr>
                        <w:rFonts w:ascii="Times New Roman" w:eastAsia="Arial" w:hAnsi="Times New Roman" w:cs="Times New Roman"/>
                        <w:b/>
                        <w:bCs/>
                        <w:sz w:val="24"/>
                        <w:szCs w:val="24"/>
                      </w:rPr>
                      <w:t>R</w:t>
                    </w:r>
                    <w:r w:rsidRPr="00280B56">
                      <w:rPr>
                        <w:rFonts w:ascii="Times New Roman" w:eastAsia="Arial" w:hAnsi="Times New Roman" w:cs="Times New Roman"/>
                        <w:b/>
                        <w:bCs/>
                        <w:spacing w:val="-1"/>
                        <w:sz w:val="24"/>
                        <w:szCs w:val="24"/>
                      </w:rPr>
                      <w:t>D</w:t>
                    </w:r>
                    <w:r w:rsidRPr="00280B56">
                      <w:rPr>
                        <w:rFonts w:ascii="Times New Roman" w:eastAsia="Arial" w:hAnsi="Times New Roman" w:cs="Times New Roman"/>
                        <w:b/>
                        <w:bCs/>
                        <w:sz w:val="24"/>
                        <w:szCs w:val="24"/>
                      </w:rPr>
                      <w:t>S</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5408" behindDoc="1" locked="0" layoutInCell="1" allowOverlap="1" wp14:anchorId="59C9BA14" wp14:editId="2AF47C44">
              <wp:simplePos x="0" y="0"/>
              <wp:positionH relativeFrom="page">
                <wp:posOffset>5572125</wp:posOffset>
              </wp:positionH>
              <wp:positionV relativeFrom="page">
                <wp:posOffset>814705</wp:posOffset>
              </wp:positionV>
              <wp:extent cx="803275" cy="177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2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AA85D" w14:textId="77777777" w:rsidR="003604A6" w:rsidRPr="00280B56" w:rsidRDefault="003604A6">
                          <w:pPr>
                            <w:spacing w:after="0" w:line="265" w:lineRule="exact"/>
                            <w:ind w:left="20" w:right="-56"/>
                            <w:rPr>
                              <w:rFonts w:ascii="Times New Roman" w:eastAsia="Arial" w:hAnsi="Times New Roman" w:cs="Times New Roman"/>
                              <w:sz w:val="24"/>
                              <w:szCs w:val="24"/>
                            </w:rPr>
                          </w:pPr>
                          <w:r w:rsidRPr="00280B56">
                            <w:rPr>
                              <w:rFonts w:ascii="Times New Roman" w:eastAsia="Arial" w:hAnsi="Times New Roman" w:cs="Times New Roman"/>
                              <w:b/>
                              <w:bCs/>
                              <w:spacing w:val="-5"/>
                              <w:sz w:val="24"/>
                              <w:szCs w:val="24"/>
                            </w:rPr>
                            <w:t>A</w:t>
                          </w:r>
                          <w:r w:rsidRPr="00280B56">
                            <w:rPr>
                              <w:rFonts w:ascii="Times New Roman" w:eastAsia="Arial" w:hAnsi="Times New Roman" w:cs="Times New Roman"/>
                              <w:b/>
                              <w:bCs/>
                              <w:spacing w:val="2"/>
                              <w:sz w:val="24"/>
                              <w:szCs w:val="24"/>
                            </w:rPr>
                            <w:t>p</w:t>
                          </w:r>
                          <w:r w:rsidRPr="00280B56">
                            <w:rPr>
                              <w:rFonts w:ascii="Times New Roman" w:eastAsia="Arial" w:hAnsi="Times New Roman" w:cs="Times New Roman"/>
                              <w:b/>
                              <w:bCs/>
                              <w:sz w:val="24"/>
                              <w:szCs w:val="24"/>
                            </w:rPr>
                            <w:t>pendi</w:t>
                          </w:r>
                          <w:r w:rsidRPr="00280B56">
                            <w:rPr>
                              <w:rFonts w:ascii="Times New Roman" w:eastAsia="Arial" w:hAnsi="Times New Roman" w:cs="Times New Roman"/>
                              <w:b/>
                              <w:bCs/>
                              <w:spacing w:val="1"/>
                              <w:sz w:val="24"/>
                              <w:szCs w:val="24"/>
                            </w:rPr>
                            <w:t>x</w:t>
                          </w:r>
                          <w:r w:rsidRPr="00280B56">
                            <w:rPr>
                              <w:rFonts w:ascii="Times New Roman" w:eastAsia="Arial" w:hAnsi="Times New Roman" w:cs="Times New Roman"/>
                              <w:b/>
                              <w:bCs/>
                              <w:sz w:val="24"/>
                              <w:szCs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438.75pt;margin-top:64.15pt;width:63.25pt;height:14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" filled="f" stroked="f">
              <v:textbox inset="0,0,0,0">
                <w:txbxContent>
                  <w:p w:rsidR="003604A6" w:rsidRPr="00280B56" w:rsidRDefault="003604A6">
                    <w:pPr>
                      <w:spacing w:after="0" w:line="265" w:lineRule="exact"/>
                      <w:ind w:left="20" w:right="-56"/>
                      <w:rPr>
                        <w:rFonts w:ascii="Times New Roman" w:eastAsia="Arial" w:hAnsi="Times New Roman" w:cs="Times New Roman"/>
                        <w:sz w:val="24"/>
                        <w:szCs w:val="24"/>
                      </w:rPr>
                    </w:pPr>
                    <w:r w:rsidRPr="00280B56">
                      <w:rPr>
                        <w:rFonts w:ascii="Times New Roman" w:eastAsia="Arial" w:hAnsi="Times New Roman" w:cs="Times New Roman"/>
                        <w:b/>
                        <w:bCs/>
                        <w:spacing w:val="-5"/>
                        <w:sz w:val="24"/>
                        <w:szCs w:val="24"/>
                      </w:rPr>
                      <w:t>A</w:t>
                    </w:r>
                    <w:r w:rsidRPr="00280B56">
                      <w:rPr>
                        <w:rFonts w:ascii="Times New Roman" w:eastAsia="Arial" w:hAnsi="Times New Roman" w:cs="Times New Roman"/>
                        <w:b/>
                        <w:bCs/>
                        <w:spacing w:val="2"/>
                        <w:sz w:val="24"/>
                        <w:szCs w:val="24"/>
                      </w:rPr>
                      <w:t>p</w:t>
                    </w:r>
                    <w:r w:rsidRPr="00280B56">
                      <w:rPr>
                        <w:rFonts w:ascii="Times New Roman" w:eastAsia="Arial" w:hAnsi="Times New Roman" w:cs="Times New Roman"/>
                        <w:b/>
                        <w:bCs/>
                        <w:sz w:val="24"/>
                        <w:szCs w:val="24"/>
                      </w:rPr>
                      <w:t>pendi</w:t>
                    </w:r>
                    <w:r w:rsidRPr="00280B56">
                      <w:rPr>
                        <w:rFonts w:ascii="Times New Roman" w:eastAsia="Arial" w:hAnsi="Times New Roman" w:cs="Times New Roman"/>
                        <w:b/>
                        <w:bCs/>
                        <w:spacing w:val="1"/>
                        <w:sz w:val="24"/>
                        <w:szCs w:val="24"/>
                      </w:rPr>
                      <w:t>x</w:t>
                    </w:r>
                    <w:r w:rsidRPr="00280B56">
                      <w:rPr>
                        <w:rFonts w:ascii="Times New Roman" w:eastAsia="Arial" w:hAnsi="Times New Roman" w:cs="Times New Roman"/>
                        <w:b/>
                        <w:bCs/>
                        <w:sz w:val="24"/>
                        <w:szCs w:val="24"/>
                      </w:rPr>
                      <w:t>1</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EC167" w14:textId="77777777" w:rsidR="003604A6" w:rsidRDefault="003604A6">
    <w:pPr>
      <w:spacing w:after="0" w:line="0" w:lineRule="atLeast"/>
      <w:rPr>
        <w:sz w:val="0"/>
        <w:szCs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70432"/>
    <w:multiLevelType w:val="hybridMultilevel"/>
    <w:tmpl w:val="6324F17E"/>
    <w:lvl w:ilvl="0" w:tplc="1EF0529A">
      <w:start w:val="1"/>
      <w:numFmt w:val="decimal"/>
      <w:lvlText w:val="(%1)"/>
      <w:lvlJc w:val="left"/>
      <w:pPr>
        <w:ind w:left="2522" w:hanging="360"/>
      </w:pPr>
      <w:rPr>
        <w:rFonts w:hint="default"/>
      </w:rPr>
    </w:lvl>
    <w:lvl w:ilvl="1" w:tplc="08090019">
      <w:start w:val="1"/>
      <w:numFmt w:val="lowerLetter"/>
      <w:lvlText w:val="%2."/>
      <w:lvlJc w:val="left"/>
      <w:pPr>
        <w:ind w:left="3242" w:hanging="360"/>
      </w:pPr>
    </w:lvl>
    <w:lvl w:ilvl="2" w:tplc="0809001B" w:tentative="1">
      <w:start w:val="1"/>
      <w:numFmt w:val="lowerRoman"/>
      <w:lvlText w:val="%3."/>
      <w:lvlJc w:val="right"/>
      <w:pPr>
        <w:ind w:left="3962" w:hanging="180"/>
      </w:pPr>
    </w:lvl>
    <w:lvl w:ilvl="3" w:tplc="0809000F" w:tentative="1">
      <w:start w:val="1"/>
      <w:numFmt w:val="decimal"/>
      <w:lvlText w:val="%4."/>
      <w:lvlJc w:val="left"/>
      <w:pPr>
        <w:ind w:left="4682" w:hanging="360"/>
      </w:pPr>
    </w:lvl>
    <w:lvl w:ilvl="4" w:tplc="08090019" w:tentative="1">
      <w:start w:val="1"/>
      <w:numFmt w:val="lowerLetter"/>
      <w:lvlText w:val="%5."/>
      <w:lvlJc w:val="left"/>
      <w:pPr>
        <w:ind w:left="5402" w:hanging="360"/>
      </w:pPr>
    </w:lvl>
    <w:lvl w:ilvl="5" w:tplc="0809001B" w:tentative="1">
      <w:start w:val="1"/>
      <w:numFmt w:val="lowerRoman"/>
      <w:lvlText w:val="%6."/>
      <w:lvlJc w:val="right"/>
      <w:pPr>
        <w:ind w:left="6122" w:hanging="180"/>
      </w:pPr>
    </w:lvl>
    <w:lvl w:ilvl="6" w:tplc="0809000F" w:tentative="1">
      <w:start w:val="1"/>
      <w:numFmt w:val="decimal"/>
      <w:lvlText w:val="%7."/>
      <w:lvlJc w:val="left"/>
      <w:pPr>
        <w:ind w:left="6842" w:hanging="360"/>
      </w:pPr>
    </w:lvl>
    <w:lvl w:ilvl="7" w:tplc="08090019" w:tentative="1">
      <w:start w:val="1"/>
      <w:numFmt w:val="lowerLetter"/>
      <w:lvlText w:val="%8."/>
      <w:lvlJc w:val="left"/>
      <w:pPr>
        <w:ind w:left="7562" w:hanging="360"/>
      </w:pPr>
    </w:lvl>
    <w:lvl w:ilvl="8" w:tplc="0809001B" w:tentative="1">
      <w:start w:val="1"/>
      <w:numFmt w:val="lowerRoman"/>
      <w:lvlText w:val="%9."/>
      <w:lvlJc w:val="right"/>
      <w:pPr>
        <w:ind w:left="8282" w:hanging="180"/>
      </w:pPr>
    </w:lvl>
  </w:abstractNum>
  <w:abstractNum w:abstractNumId="1">
    <w:nsid w:val="1DCB1DA9"/>
    <w:multiLevelType w:val="hybridMultilevel"/>
    <w:tmpl w:val="385EC320"/>
    <w:lvl w:ilvl="0" w:tplc="08090001">
      <w:start w:val="1"/>
      <w:numFmt w:val="bullet"/>
      <w:lvlText w:val=""/>
      <w:lvlJc w:val="left"/>
      <w:pPr>
        <w:ind w:left="2325" w:hanging="360"/>
      </w:pPr>
      <w:rPr>
        <w:rFonts w:ascii="Symbol" w:hAnsi="Symbol" w:hint="default"/>
      </w:rPr>
    </w:lvl>
    <w:lvl w:ilvl="1" w:tplc="08090003" w:tentative="1">
      <w:start w:val="1"/>
      <w:numFmt w:val="bullet"/>
      <w:lvlText w:val="o"/>
      <w:lvlJc w:val="left"/>
      <w:pPr>
        <w:ind w:left="3045" w:hanging="360"/>
      </w:pPr>
      <w:rPr>
        <w:rFonts w:ascii="Courier New" w:hAnsi="Courier New" w:cs="Courier New" w:hint="default"/>
      </w:rPr>
    </w:lvl>
    <w:lvl w:ilvl="2" w:tplc="08090005" w:tentative="1">
      <w:start w:val="1"/>
      <w:numFmt w:val="bullet"/>
      <w:lvlText w:val=""/>
      <w:lvlJc w:val="left"/>
      <w:pPr>
        <w:ind w:left="3765" w:hanging="360"/>
      </w:pPr>
      <w:rPr>
        <w:rFonts w:ascii="Wingdings" w:hAnsi="Wingdings" w:hint="default"/>
      </w:rPr>
    </w:lvl>
    <w:lvl w:ilvl="3" w:tplc="08090001" w:tentative="1">
      <w:start w:val="1"/>
      <w:numFmt w:val="bullet"/>
      <w:lvlText w:val=""/>
      <w:lvlJc w:val="left"/>
      <w:pPr>
        <w:ind w:left="4485" w:hanging="360"/>
      </w:pPr>
      <w:rPr>
        <w:rFonts w:ascii="Symbol" w:hAnsi="Symbol" w:hint="default"/>
      </w:rPr>
    </w:lvl>
    <w:lvl w:ilvl="4" w:tplc="08090003" w:tentative="1">
      <w:start w:val="1"/>
      <w:numFmt w:val="bullet"/>
      <w:lvlText w:val="o"/>
      <w:lvlJc w:val="left"/>
      <w:pPr>
        <w:ind w:left="5205" w:hanging="360"/>
      </w:pPr>
      <w:rPr>
        <w:rFonts w:ascii="Courier New" w:hAnsi="Courier New" w:cs="Courier New" w:hint="default"/>
      </w:rPr>
    </w:lvl>
    <w:lvl w:ilvl="5" w:tplc="08090005" w:tentative="1">
      <w:start w:val="1"/>
      <w:numFmt w:val="bullet"/>
      <w:lvlText w:val=""/>
      <w:lvlJc w:val="left"/>
      <w:pPr>
        <w:ind w:left="5925" w:hanging="360"/>
      </w:pPr>
      <w:rPr>
        <w:rFonts w:ascii="Wingdings" w:hAnsi="Wingdings" w:hint="default"/>
      </w:rPr>
    </w:lvl>
    <w:lvl w:ilvl="6" w:tplc="08090001" w:tentative="1">
      <w:start w:val="1"/>
      <w:numFmt w:val="bullet"/>
      <w:lvlText w:val=""/>
      <w:lvlJc w:val="left"/>
      <w:pPr>
        <w:ind w:left="6645" w:hanging="360"/>
      </w:pPr>
      <w:rPr>
        <w:rFonts w:ascii="Symbol" w:hAnsi="Symbol" w:hint="default"/>
      </w:rPr>
    </w:lvl>
    <w:lvl w:ilvl="7" w:tplc="08090003" w:tentative="1">
      <w:start w:val="1"/>
      <w:numFmt w:val="bullet"/>
      <w:lvlText w:val="o"/>
      <w:lvlJc w:val="left"/>
      <w:pPr>
        <w:ind w:left="7365" w:hanging="360"/>
      </w:pPr>
      <w:rPr>
        <w:rFonts w:ascii="Courier New" w:hAnsi="Courier New" w:cs="Courier New" w:hint="default"/>
      </w:rPr>
    </w:lvl>
    <w:lvl w:ilvl="8" w:tplc="08090005" w:tentative="1">
      <w:start w:val="1"/>
      <w:numFmt w:val="bullet"/>
      <w:lvlText w:val=""/>
      <w:lvlJc w:val="left"/>
      <w:pPr>
        <w:ind w:left="8085" w:hanging="360"/>
      </w:pPr>
      <w:rPr>
        <w:rFonts w:ascii="Wingdings" w:hAnsi="Wingdings" w:hint="default"/>
      </w:rPr>
    </w:lvl>
  </w:abstractNum>
  <w:abstractNum w:abstractNumId="2">
    <w:nsid w:val="3F0A24ED"/>
    <w:multiLevelType w:val="hybridMultilevel"/>
    <w:tmpl w:val="940058E6"/>
    <w:lvl w:ilvl="0" w:tplc="08090001">
      <w:start w:val="1"/>
      <w:numFmt w:val="bullet"/>
      <w:lvlText w:val=""/>
      <w:lvlJc w:val="left"/>
      <w:pPr>
        <w:ind w:left="1276"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3">
    <w:nsid w:val="6B125FDA"/>
    <w:multiLevelType w:val="hybridMultilevel"/>
    <w:tmpl w:val="E33AB652"/>
    <w:lvl w:ilvl="0" w:tplc="466AC80A">
      <w:start w:val="1"/>
      <w:numFmt w:val="lowerRoman"/>
      <w:lvlText w:val="(%1)"/>
      <w:lvlJc w:val="left"/>
      <w:pPr>
        <w:ind w:left="1388" w:hanging="720"/>
      </w:pPr>
      <w:rPr>
        <w:rFonts w:hint="default"/>
      </w:rPr>
    </w:lvl>
    <w:lvl w:ilvl="1" w:tplc="08090019" w:tentative="1">
      <w:start w:val="1"/>
      <w:numFmt w:val="lowerLetter"/>
      <w:lvlText w:val="%2."/>
      <w:lvlJc w:val="left"/>
      <w:pPr>
        <w:ind w:left="1748" w:hanging="360"/>
      </w:pPr>
    </w:lvl>
    <w:lvl w:ilvl="2" w:tplc="0809001B" w:tentative="1">
      <w:start w:val="1"/>
      <w:numFmt w:val="lowerRoman"/>
      <w:lvlText w:val="%3."/>
      <w:lvlJc w:val="right"/>
      <w:pPr>
        <w:ind w:left="2468" w:hanging="180"/>
      </w:pPr>
    </w:lvl>
    <w:lvl w:ilvl="3" w:tplc="0809000F" w:tentative="1">
      <w:start w:val="1"/>
      <w:numFmt w:val="decimal"/>
      <w:lvlText w:val="%4."/>
      <w:lvlJc w:val="left"/>
      <w:pPr>
        <w:ind w:left="3188" w:hanging="360"/>
      </w:pPr>
    </w:lvl>
    <w:lvl w:ilvl="4" w:tplc="08090019" w:tentative="1">
      <w:start w:val="1"/>
      <w:numFmt w:val="lowerLetter"/>
      <w:lvlText w:val="%5."/>
      <w:lvlJc w:val="left"/>
      <w:pPr>
        <w:ind w:left="3908" w:hanging="360"/>
      </w:pPr>
    </w:lvl>
    <w:lvl w:ilvl="5" w:tplc="0809001B" w:tentative="1">
      <w:start w:val="1"/>
      <w:numFmt w:val="lowerRoman"/>
      <w:lvlText w:val="%6."/>
      <w:lvlJc w:val="right"/>
      <w:pPr>
        <w:ind w:left="4628" w:hanging="180"/>
      </w:pPr>
    </w:lvl>
    <w:lvl w:ilvl="6" w:tplc="0809000F" w:tentative="1">
      <w:start w:val="1"/>
      <w:numFmt w:val="decimal"/>
      <w:lvlText w:val="%7."/>
      <w:lvlJc w:val="left"/>
      <w:pPr>
        <w:ind w:left="5348" w:hanging="360"/>
      </w:pPr>
    </w:lvl>
    <w:lvl w:ilvl="7" w:tplc="08090019" w:tentative="1">
      <w:start w:val="1"/>
      <w:numFmt w:val="lowerLetter"/>
      <w:lvlText w:val="%8."/>
      <w:lvlJc w:val="left"/>
      <w:pPr>
        <w:ind w:left="6068" w:hanging="360"/>
      </w:pPr>
    </w:lvl>
    <w:lvl w:ilvl="8" w:tplc="0809001B" w:tentative="1">
      <w:start w:val="1"/>
      <w:numFmt w:val="lowerRoman"/>
      <w:lvlText w:val="%9."/>
      <w:lvlJc w:val="right"/>
      <w:pPr>
        <w:ind w:left="6788" w:hanging="180"/>
      </w:pPr>
    </w:lvl>
  </w:abstractNum>
  <w:abstractNum w:abstractNumId="4">
    <w:nsid w:val="75534C05"/>
    <w:multiLevelType w:val="hybridMultilevel"/>
    <w:tmpl w:val="531A6128"/>
    <w:lvl w:ilvl="0" w:tplc="9BC414C6">
      <w:start w:val="1"/>
      <w:numFmt w:val="lowerRoman"/>
      <w:lvlText w:val="%1."/>
      <w:lvlJc w:val="left"/>
      <w:pPr>
        <w:ind w:left="962" w:hanging="720"/>
      </w:pPr>
      <w:rPr>
        <w:rFonts w:hint="default"/>
      </w:rPr>
    </w:lvl>
    <w:lvl w:ilvl="1" w:tplc="08090019" w:tentative="1">
      <w:start w:val="1"/>
      <w:numFmt w:val="lowerLetter"/>
      <w:lvlText w:val="%2."/>
      <w:lvlJc w:val="left"/>
      <w:pPr>
        <w:ind w:left="1322" w:hanging="360"/>
      </w:pPr>
    </w:lvl>
    <w:lvl w:ilvl="2" w:tplc="0809001B" w:tentative="1">
      <w:start w:val="1"/>
      <w:numFmt w:val="lowerRoman"/>
      <w:lvlText w:val="%3."/>
      <w:lvlJc w:val="right"/>
      <w:pPr>
        <w:ind w:left="2042" w:hanging="180"/>
      </w:pPr>
    </w:lvl>
    <w:lvl w:ilvl="3" w:tplc="0809000F" w:tentative="1">
      <w:start w:val="1"/>
      <w:numFmt w:val="decimal"/>
      <w:lvlText w:val="%4."/>
      <w:lvlJc w:val="left"/>
      <w:pPr>
        <w:ind w:left="2762" w:hanging="360"/>
      </w:pPr>
    </w:lvl>
    <w:lvl w:ilvl="4" w:tplc="08090019" w:tentative="1">
      <w:start w:val="1"/>
      <w:numFmt w:val="lowerLetter"/>
      <w:lvlText w:val="%5."/>
      <w:lvlJc w:val="left"/>
      <w:pPr>
        <w:ind w:left="3482" w:hanging="360"/>
      </w:pPr>
    </w:lvl>
    <w:lvl w:ilvl="5" w:tplc="0809001B" w:tentative="1">
      <w:start w:val="1"/>
      <w:numFmt w:val="lowerRoman"/>
      <w:lvlText w:val="%6."/>
      <w:lvlJc w:val="right"/>
      <w:pPr>
        <w:ind w:left="4202" w:hanging="180"/>
      </w:pPr>
    </w:lvl>
    <w:lvl w:ilvl="6" w:tplc="0809000F" w:tentative="1">
      <w:start w:val="1"/>
      <w:numFmt w:val="decimal"/>
      <w:lvlText w:val="%7."/>
      <w:lvlJc w:val="left"/>
      <w:pPr>
        <w:ind w:left="4922" w:hanging="360"/>
      </w:pPr>
    </w:lvl>
    <w:lvl w:ilvl="7" w:tplc="08090019" w:tentative="1">
      <w:start w:val="1"/>
      <w:numFmt w:val="lowerLetter"/>
      <w:lvlText w:val="%8."/>
      <w:lvlJc w:val="left"/>
      <w:pPr>
        <w:ind w:left="5642" w:hanging="360"/>
      </w:pPr>
    </w:lvl>
    <w:lvl w:ilvl="8" w:tplc="0809001B" w:tentative="1">
      <w:start w:val="1"/>
      <w:numFmt w:val="lowerRoman"/>
      <w:lvlText w:val="%9."/>
      <w:lvlJc w:val="right"/>
      <w:pPr>
        <w:ind w:left="6362" w:hanging="180"/>
      </w:pPr>
    </w:lvl>
  </w:abstractNum>
  <w:abstractNum w:abstractNumId="5">
    <w:nsid w:val="764208CE"/>
    <w:multiLevelType w:val="hybridMultilevel"/>
    <w:tmpl w:val="0E12221A"/>
    <w:lvl w:ilvl="0" w:tplc="08090001">
      <w:start w:val="1"/>
      <w:numFmt w:val="bullet"/>
      <w:lvlText w:val=""/>
      <w:lvlJc w:val="left"/>
      <w:pPr>
        <w:ind w:left="1941" w:hanging="360"/>
      </w:pPr>
      <w:rPr>
        <w:rFonts w:ascii="Symbol" w:hAnsi="Symbol" w:hint="default"/>
      </w:rPr>
    </w:lvl>
    <w:lvl w:ilvl="1" w:tplc="08090003" w:tentative="1">
      <w:start w:val="1"/>
      <w:numFmt w:val="bullet"/>
      <w:lvlText w:val="o"/>
      <w:lvlJc w:val="left"/>
      <w:pPr>
        <w:ind w:left="2661" w:hanging="360"/>
      </w:pPr>
      <w:rPr>
        <w:rFonts w:ascii="Courier New" w:hAnsi="Courier New" w:cs="Courier New" w:hint="default"/>
      </w:rPr>
    </w:lvl>
    <w:lvl w:ilvl="2" w:tplc="08090005" w:tentative="1">
      <w:start w:val="1"/>
      <w:numFmt w:val="bullet"/>
      <w:lvlText w:val=""/>
      <w:lvlJc w:val="left"/>
      <w:pPr>
        <w:ind w:left="3381" w:hanging="360"/>
      </w:pPr>
      <w:rPr>
        <w:rFonts w:ascii="Wingdings" w:hAnsi="Wingdings" w:hint="default"/>
      </w:rPr>
    </w:lvl>
    <w:lvl w:ilvl="3" w:tplc="08090001" w:tentative="1">
      <w:start w:val="1"/>
      <w:numFmt w:val="bullet"/>
      <w:lvlText w:val=""/>
      <w:lvlJc w:val="left"/>
      <w:pPr>
        <w:ind w:left="4101" w:hanging="360"/>
      </w:pPr>
      <w:rPr>
        <w:rFonts w:ascii="Symbol" w:hAnsi="Symbol" w:hint="default"/>
      </w:rPr>
    </w:lvl>
    <w:lvl w:ilvl="4" w:tplc="08090003" w:tentative="1">
      <w:start w:val="1"/>
      <w:numFmt w:val="bullet"/>
      <w:lvlText w:val="o"/>
      <w:lvlJc w:val="left"/>
      <w:pPr>
        <w:ind w:left="4821" w:hanging="360"/>
      </w:pPr>
      <w:rPr>
        <w:rFonts w:ascii="Courier New" w:hAnsi="Courier New" w:cs="Courier New" w:hint="default"/>
      </w:rPr>
    </w:lvl>
    <w:lvl w:ilvl="5" w:tplc="08090005" w:tentative="1">
      <w:start w:val="1"/>
      <w:numFmt w:val="bullet"/>
      <w:lvlText w:val=""/>
      <w:lvlJc w:val="left"/>
      <w:pPr>
        <w:ind w:left="5541" w:hanging="360"/>
      </w:pPr>
      <w:rPr>
        <w:rFonts w:ascii="Wingdings" w:hAnsi="Wingdings" w:hint="default"/>
      </w:rPr>
    </w:lvl>
    <w:lvl w:ilvl="6" w:tplc="08090001" w:tentative="1">
      <w:start w:val="1"/>
      <w:numFmt w:val="bullet"/>
      <w:lvlText w:val=""/>
      <w:lvlJc w:val="left"/>
      <w:pPr>
        <w:ind w:left="6261" w:hanging="360"/>
      </w:pPr>
      <w:rPr>
        <w:rFonts w:ascii="Symbol" w:hAnsi="Symbol" w:hint="default"/>
      </w:rPr>
    </w:lvl>
    <w:lvl w:ilvl="7" w:tplc="08090003" w:tentative="1">
      <w:start w:val="1"/>
      <w:numFmt w:val="bullet"/>
      <w:lvlText w:val="o"/>
      <w:lvlJc w:val="left"/>
      <w:pPr>
        <w:ind w:left="6981" w:hanging="360"/>
      </w:pPr>
      <w:rPr>
        <w:rFonts w:ascii="Courier New" w:hAnsi="Courier New" w:cs="Courier New" w:hint="default"/>
      </w:rPr>
    </w:lvl>
    <w:lvl w:ilvl="8" w:tplc="08090005" w:tentative="1">
      <w:start w:val="1"/>
      <w:numFmt w:val="bullet"/>
      <w:lvlText w:val=""/>
      <w:lvlJc w:val="left"/>
      <w:pPr>
        <w:ind w:left="7701" w:hanging="360"/>
      </w:pPr>
      <w:rPr>
        <w:rFonts w:ascii="Wingdings" w:hAnsi="Wingdings" w:hint="default"/>
      </w:rPr>
    </w:lvl>
  </w:abstractNum>
  <w:abstractNum w:abstractNumId="6">
    <w:nsid w:val="7B135B08"/>
    <w:multiLevelType w:val="hybridMultilevel"/>
    <w:tmpl w:val="611C0614"/>
    <w:lvl w:ilvl="0" w:tplc="08090001">
      <w:start w:val="1"/>
      <w:numFmt w:val="bullet"/>
      <w:lvlText w:val=""/>
      <w:lvlJc w:val="left"/>
      <w:pPr>
        <w:ind w:left="1941" w:hanging="360"/>
      </w:pPr>
      <w:rPr>
        <w:rFonts w:ascii="Symbol" w:hAnsi="Symbol" w:hint="default"/>
      </w:rPr>
    </w:lvl>
    <w:lvl w:ilvl="1" w:tplc="08090003" w:tentative="1">
      <w:start w:val="1"/>
      <w:numFmt w:val="bullet"/>
      <w:lvlText w:val="o"/>
      <w:lvlJc w:val="left"/>
      <w:pPr>
        <w:ind w:left="2661" w:hanging="360"/>
      </w:pPr>
      <w:rPr>
        <w:rFonts w:ascii="Courier New" w:hAnsi="Courier New" w:cs="Courier New" w:hint="default"/>
      </w:rPr>
    </w:lvl>
    <w:lvl w:ilvl="2" w:tplc="08090005" w:tentative="1">
      <w:start w:val="1"/>
      <w:numFmt w:val="bullet"/>
      <w:lvlText w:val=""/>
      <w:lvlJc w:val="left"/>
      <w:pPr>
        <w:ind w:left="3381" w:hanging="360"/>
      </w:pPr>
      <w:rPr>
        <w:rFonts w:ascii="Wingdings" w:hAnsi="Wingdings" w:hint="default"/>
      </w:rPr>
    </w:lvl>
    <w:lvl w:ilvl="3" w:tplc="08090001" w:tentative="1">
      <w:start w:val="1"/>
      <w:numFmt w:val="bullet"/>
      <w:lvlText w:val=""/>
      <w:lvlJc w:val="left"/>
      <w:pPr>
        <w:ind w:left="4101" w:hanging="360"/>
      </w:pPr>
      <w:rPr>
        <w:rFonts w:ascii="Symbol" w:hAnsi="Symbol" w:hint="default"/>
      </w:rPr>
    </w:lvl>
    <w:lvl w:ilvl="4" w:tplc="08090003" w:tentative="1">
      <w:start w:val="1"/>
      <w:numFmt w:val="bullet"/>
      <w:lvlText w:val="o"/>
      <w:lvlJc w:val="left"/>
      <w:pPr>
        <w:ind w:left="4821" w:hanging="360"/>
      </w:pPr>
      <w:rPr>
        <w:rFonts w:ascii="Courier New" w:hAnsi="Courier New" w:cs="Courier New" w:hint="default"/>
      </w:rPr>
    </w:lvl>
    <w:lvl w:ilvl="5" w:tplc="08090005" w:tentative="1">
      <w:start w:val="1"/>
      <w:numFmt w:val="bullet"/>
      <w:lvlText w:val=""/>
      <w:lvlJc w:val="left"/>
      <w:pPr>
        <w:ind w:left="5541" w:hanging="360"/>
      </w:pPr>
      <w:rPr>
        <w:rFonts w:ascii="Wingdings" w:hAnsi="Wingdings" w:hint="default"/>
      </w:rPr>
    </w:lvl>
    <w:lvl w:ilvl="6" w:tplc="08090001" w:tentative="1">
      <w:start w:val="1"/>
      <w:numFmt w:val="bullet"/>
      <w:lvlText w:val=""/>
      <w:lvlJc w:val="left"/>
      <w:pPr>
        <w:ind w:left="6261" w:hanging="360"/>
      </w:pPr>
      <w:rPr>
        <w:rFonts w:ascii="Symbol" w:hAnsi="Symbol" w:hint="default"/>
      </w:rPr>
    </w:lvl>
    <w:lvl w:ilvl="7" w:tplc="08090003" w:tentative="1">
      <w:start w:val="1"/>
      <w:numFmt w:val="bullet"/>
      <w:lvlText w:val="o"/>
      <w:lvlJc w:val="left"/>
      <w:pPr>
        <w:ind w:left="6981" w:hanging="360"/>
      </w:pPr>
      <w:rPr>
        <w:rFonts w:ascii="Courier New" w:hAnsi="Courier New" w:cs="Courier New" w:hint="default"/>
      </w:rPr>
    </w:lvl>
    <w:lvl w:ilvl="8" w:tplc="08090005" w:tentative="1">
      <w:start w:val="1"/>
      <w:numFmt w:val="bullet"/>
      <w:lvlText w:val=""/>
      <w:lvlJc w:val="left"/>
      <w:pPr>
        <w:ind w:left="7701"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D47"/>
    <w:rsid w:val="0001092D"/>
    <w:rsid w:val="00015D47"/>
    <w:rsid w:val="00045277"/>
    <w:rsid w:val="000721CC"/>
    <w:rsid w:val="00087F2E"/>
    <w:rsid w:val="000E37D1"/>
    <w:rsid w:val="00120E5D"/>
    <w:rsid w:val="00141733"/>
    <w:rsid w:val="0016158C"/>
    <w:rsid w:val="001C060B"/>
    <w:rsid w:val="001D2793"/>
    <w:rsid w:val="002318AE"/>
    <w:rsid w:val="00242A6B"/>
    <w:rsid w:val="0026255B"/>
    <w:rsid w:val="0028084F"/>
    <w:rsid w:val="00280B56"/>
    <w:rsid w:val="002D5A8C"/>
    <w:rsid w:val="002D7B16"/>
    <w:rsid w:val="003604A6"/>
    <w:rsid w:val="00366387"/>
    <w:rsid w:val="003779F0"/>
    <w:rsid w:val="003C592F"/>
    <w:rsid w:val="003D60AC"/>
    <w:rsid w:val="00402EC7"/>
    <w:rsid w:val="0044410C"/>
    <w:rsid w:val="00464F6A"/>
    <w:rsid w:val="004B5BC4"/>
    <w:rsid w:val="004C134F"/>
    <w:rsid w:val="004D19A0"/>
    <w:rsid w:val="004D75D8"/>
    <w:rsid w:val="00502F59"/>
    <w:rsid w:val="005061F6"/>
    <w:rsid w:val="005367FC"/>
    <w:rsid w:val="005627AF"/>
    <w:rsid w:val="005933CA"/>
    <w:rsid w:val="00596ADB"/>
    <w:rsid w:val="005D6559"/>
    <w:rsid w:val="005E0F58"/>
    <w:rsid w:val="0067574F"/>
    <w:rsid w:val="006B0A99"/>
    <w:rsid w:val="006B311F"/>
    <w:rsid w:val="006F76F6"/>
    <w:rsid w:val="0070562B"/>
    <w:rsid w:val="00712624"/>
    <w:rsid w:val="00735BCB"/>
    <w:rsid w:val="0074749F"/>
    <w:rsid w:val="00757093"/>
    <w:rsid w:val="007C1D77"/>
    <w:rsid w:val="00814044"/>
    <w:rsid w:val="008355BA"/>
    <w:rsid w:val="008E13E8"/>
    <w:rsid w:val="008E2BBF"/>
    <w:rsid w:val="008F33BA"/>
    <w:rsid w:val="00911D88"/>
    <w:rsid w:val="00916A1C"/>
    <w:rsid w:val="009275A1"/>
    <w:rsid w:val="00963BCA"/>
    <w:rsid w:val="00980CF6"/>
    <w:rsid w:val="00984CD6"/>
    <w:rsid w:val="0099179F"/>
    <w:rsid w:val="009921DF"/>
    <w:rsid w:val="009B5D68"/>
    <w:rsid w:val="009D1033"/>
    <w:rsid w:val="009D1155"/>
    <w:rsid w:val="009D35AC"/>
    <w:rsid w:val="00A02EA9"/>
    <w:rsid w:val="00B26818"/>
    <w:rsid w:val="00B42436"/>
    <w:rsid w:val="00B97CA0"/>
    <w:rsid w:val="00BB795B"/>
    <w:rsid w:val="00BC64BF"/>
    <w:rsid w:val="00C0465E"/>
    <w:rsid w:val="00C23BDA"/>
    <w:rsid w:val="00C35018"/>
    <w:rsid w:val="00C900D5"/>
    <w:rsid w:val="00D04DD3"/>
    <w:rsid w:val="00D0765B"/>
    <w:rsid w:val="00D113A4"/>
    <w:rsid w:val="00D15B97"/>
    <w:rsid w:val="00D41D85"/>
    <w:rsid w:val="00D46ECD"/>
    <w:rsid w:val="00D5455D"/>
    <w:rsid w:val="00D60283"/>
    <w:rsid w:val="00D811F1"/>
    <w:rsid w:val="00D94E18"/>
    <w:rsid w:val="00DC59E2"/>
    <w:rsid w:val="00DF44CF"/>
    <w:rsid w:val="00DF4C4C"/>
    <w:rsid w:val="00E23F7E"/>
    <w:rsid w:val="00E52F06"/>
    <w:rsid w:val="00E63371"/>
    <w:rsid w:val="00E678D4"/>
    <w:rsid w:val="00E71990"/>
    <w:rsid w:val="00EB247F"/>
    <w:rsid w:val="00EF5648"/>
    <w:rsid w:val="00EF6DF6"/>
    <w:rsid w:val="00F07407"/>
    <w:rsid w:val="00F311F4"/>
    <w:rsid w:val="00F43947"/>
    <w:rsid w:val="00F82760"/>
    <w:rsid w:val="00FD097A"/>
    <w:rsid w:val="00FD570E"/>
    <w:rsid w:val="00FF3AD9"/>
    <w:rsid w:val="00FF6F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B9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uiPriority w:val="9"/>
    <w:qFormat/>
    <w:rsid w:val="002D7B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0E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0E5D"/>
  </w:style>
  <w:style w:type="paragraph" w:styleId="Footer">
    <w:name w:val="footer"/>
    <w:basedOn w:val="Normal"/>
    <w:link w:val="FooterChar"/>
    <w:uiPriority w:val="99"/>
    <w:unhideWhenUsed/>
    <w:rsid w:val="00120E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0E5D"/>
  </w:style>
  <w:style w:type="character" w:styleId="CommentReference">
    <w:name w:val="annotation reference"/>
    <w:basedOn w:val="DefaultParagraphFont"/>
    <w:uiPriority w:val="99"/>
    <w:semiHidden/>
    <w:unhideWhenUsed/>
    <w:rsid w:val="0070562B"/>
    <w:rPr>
      <w:sz w:val="16"/>
      <w:szCs w:val="16"/>
    </w:rPr>
  </w:style>
  <w:style w:type="paragraph" w:styleId="CommentText">
    <w:name w:val="annotation text"/>
    <w:basedOn w:val="Normal"/>
    <w:link w:val="CommentTextChar"/>
    <w:uiPriority w:val="99"/>
    <w:semiHidden/>
    <w:unhideWhenUsed/>
    <w:rsid w:val="0070562B"/>
    <w:pPr>
      <w:spacing w:line="240" w:lineRule="auto"/>
    </w:pPr>
    <w:rPr>
      <w:sz w:val="20"/>
      <w:szCs w:val="20"/>
    </w:rPr>
  </w:style>
  <w:style w:type="character" w:customStyle="1" w:styleId="CommentTextChar">
    <w:name w:val="Comment Text Char"/>
    <w:basedOn w:val="DefaultParagraphFont"/>
    <w:link w:val="CommentText"/>
    <w:uiPriority w:val="99"/>
    <w:semiHidden/>
    <w:rsid w:val="0070562B"/>
    <w:rPr>
      <w:sz w:val="20"/>
      <w:szCs w:val="20"/>
    </w:rPr>
  </w:style>
  <w:style w:type="paragraph" w:styleId="CommentSubject">
    <w:name w:val="annotation subject"/>
    <w:basedOn w:val="CommentText"/>
    <w:next w:val="CommentText"/>
    <w:link w:val="CommentSubjectChar"/>
    <w:uiPriority w:val="99"/>
    <w:semiHidden/>
    <w:unhideWhenUsed/>
    <w:rsid w:val="0070562B"/>
    <w:rPr>
      <w:b/>
      <w:bCs/>
    </w:rPr>
  </w:style>
  <w:style w:type="character" w:customStyle="1" w:styleId="CommentSubjectChar">
    <w:name w:val="Comment Subject Char"/>
    <w:basedOn w:val="CommentTextChar"/>
    <w:link w:val="CommentSubject"/>
    <w:uiPriority w:val="99"/>
    <w:semiHidden/>
    <w:rsid w:val="0070562B"/>
    <w:rPr>
      <w:b/>
      <w:bCs/>
      <w:sz w:val="20"/>
      <w:szCs w:val="20"/>
    </w:rPr>
  </w:style>
  <w:style w:type="paragraph" w:styleId="Revision">
    <w:name w:val="Revision"/>
    <w:hidden/>
    <w:uiPriority w:val="99"/>
    <w:semiHidden/>
    <w:rsid w:val="0070562B"/>
    <w:pPr>
      <w:widowControl/>
      <w:spacing w:after="0" w:line="240" w:lineRule="auto"/>
    </w:pPr>
  </w:style>
  <w:style w:type="paragraph" w:styleId="BalloonText">
    <w:name w:val="Balloon Text"/>
    <w:basedOn w:val="Normal"/>
    <w:link w:val="BalloonTextChar"/>
    <w:uiPriority w:val="99"/>
    <w:semiHidden/>
    <w:unhideWhenUsed/>
    <w:rsid w:val="007056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62B"/>
    <w:rPr>
      <w:rFonts w:ascii="Tahoma" w:hAnsi="Tahoma" w:cs="Tahoma"/>
      <w:sz w:val="16"/>
      <w:szCs w:val="16"/>
    </w:rPr>
  </w:style>
  <w:style w:type="paragraph" w:styleId="ListParagraph">
    <w:name w:val="List Paragraph"/>
    <w:basedOn w:val="Normal"/>
    <w:uiPriority w:val="34"/>
    <w:qFormat/>
    <w:rsid w:val="00712624"/>
    <w:pPr>
      <w:ind w:left="720"/>
      <w:contextualSpacing/>
    </w:pPr>
  </w:style>
  <w:style w:type="character" w:customStyle="1" w:styleId="Heading1Char">
    <w:name w:val="Heading 1 Char"/>
    <w:basedOn w:val="DefaultParagraphFont"/>
    <w:link w:val="Heading1"/>
    <w:uiPriority w:val="9"/>
    <w:rsid w:val="002D7B1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57093"/>
    <w:pPr>
      <w:spacing w:after="0" w:line="240" w:lineRule="auto"/>
    </w:pPr>
  </w:style>
  <w:style w:type="paragraph" w:styleId="TOCHeading">
    <w:name w:val="TOC Heading"/>
    <w:basedOn w:val="Heading1"/>
    <w:next w:val="Normal"/>
    <w:uiPriority w:val="39"/>
    <w:semiHidden/>
    <w:unhideWhenUsed/>
    <w:qFormat/>
    <w:rsid w:val="009921DF"/>
    <w:pPr>
      <w:widowControl/>
      <w:outlineLvl w:val="9"/>
    </w:pPr>
    <w:rPr>
      <w:lang w:eastAsia="ja-JP"/>
    </w:rPr>
  </w:style>
  <w:style w:type="paragraph" w:styleId="TOC1">
    <w:name w:val="toc 1"/>
    <w:basedOn w:val="Normal"/>
    <w:next w:val="Normal"/>
    <w:autoRedefine/>
    <w:uiPriority w:val="39"/>
    <w:unhideWhenUsed/>
    <w:rsid w:val="0028084F"/>
    <w:pPr>
      <w:tabs>
        <w:tab w:val="left" w:pos="660"/>
        <w:tab w:val="right" w:leader="dot" w:pos="9530"/>
      </w:tabs>
      <w:spacing w:after="100"/>
    </w:pPr>
  </w:style>
  <w:style w:type="character" w:styleId="Hyperlink">
    <w:name w:val="Hyperlink"/>
    <w:basedOn w:val="DefaultParagraphFont"/>
    <w:uiPriority w:val="99"/>
    <w:unhideWhenUsed/>
    <w:rsid w:val="009921DF"/>
    <w:rPr>
      <w:color w:val="0000FF" w:themeColor="hyperlink"/>
      <w:u w:val="single"/>
    </w:rPr>
  </w:style>
  <w:style w:type="paragraph" w:customStyle="1" w:styleId="Default">
    <w:name w:val="Default"/>
    <w:rsid w:val="00DC59E2"/>
    <w:pPr>
      <w:widowControl/>
      <w:autoSpaceDE w:val="0"/>
      <w:autoSpaceDN w:val="0"/>
      <w:adjustRightInd w:val="0"/>
      <w:spacing w:after="0" w:line="240" w:lineRule="auto"/>
    </w:pPr>
    <w:rPr>
      <w:rFonts w:ascii="Arial" w:hAnsi="Arial" w:cs="Arial"/>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uiPriority w:val="9"/>
    <w:qFormat/>
    <w:rsid w:val="002D7B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0E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0E5D"/>
  </w:style>
  <w:style w:type="paragraph" w:styleId="Footer">
    <w:name w:val="footer"/>
    <w:basedOn w:val="Normal"/>
    <w:link w:val="FooterChar"/>
    <w:uiPriority w:val="99"/>
    <w:unhideWhenUsed/>
    <w:rsid w:val="00120E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0E5D"/>
  </w:style>
  <w:style w:type="character" w:styleId="CommentReference">
    <w:name w:val="annotation reference"/>
    <w:basedOn w:val="DefaultParagraphFont"/>
    <w:uiPriority w:val="99"/>
    <w:semiHidden/>
    <w:unhideWhenUsed/>
    <w:rsid w:val="0070562B"/>
    <w:rPr>
      <w:sz w:val="16"/>
      <w:szCs w:val="16"/>
    </w:rPr>
  </w:style>
  <w:style w:type="paragraph" w:styleId="CommentText">
    <w:name w:val="annotation text"/>
    <w:basedOn w:val="Normal"/>
    <w:link w:val="CommentTextChar"/>
    <w:uiPriority w:val="99"/>
    <w:semiHidden/>
    <w:unhideWhenUsed/>
    <w:rsid w:val="0070562B"/>
    <w:pPr>
      <w:spacing w:line="240" w:lineRule="auto"/>
    </w:pPr>
    <w:rPr>
      <w:sz w:val="20"/>
      <w:szCs w:val="20"/>
    </w:rPr>
  </w:style>
  <w:style w:type="character" w:customStyle="1" w:styleId="CommentTextChar">
    <w:name w:val="Comment Text Char"/>
    <w:basedOn w:val="DefaultParagraphFont"/>
    <w:link w:val="CommentText"/>
    <w:uiPriority w:val="99"/>
    <w:semiHidden/>
    <w:rsid w:val="0070562B"/>
    <w:rPr>
      <w:sz w:val="20"/>
      <w:szCs w:val="20"/>
    </w:rPr>
  </w:style>
  <w:style w:type="paragraph" w:styleId="CommentSubject">
    <w:name w:val="annotation subject"/>
    <w:basedOn w:val="CommentText"/>
    <w:next w:val="CommentText"/>
    <w:link w:val="CommentSubjectChar"/>
    <w:uiPriority w:val="99"/>
    <w:semiHidden/>
    <w:unhideWhenUsed/>
    <w:rsid w:val="0070562B"/>
    <w:rPr>
      <w:b/>
      <w:bCs/>
    </w:rPr>
  </w:style>
  <w:style w:type="character" w:customStyle="1" w:styleId="CommentSubjectChar">
    <w:name w:val="Comment Subject Char"/>
    <w:basedOn w:val="CommentTextChar"/>
    <w:link w:val="CommentSubject"/>
    <w:uiPriority w:val="99"/>
    <w:semiHidden/>
    <w:rsid w:val="0070562B"/>
    <w:rPr>
      <w:b/>
      <w:bCs/>
      <w:sz w:val="20"/>
      <w:szCs w:val="20"/>
    </w:rPr>
  </w:style>
  <w:style w:type="paragraph" w:styleId="Revision">
    <w:name w:val="Revision"/>
    <w:hidden/>
    <w:uiPriority w:val="99"/>
    <w:semiHidden/>
    <w:rsid w:val="0070562B"/>
    <w:pPr>
      <w:widowControl/>
      <w:spacing w:after="0" w:line="240" w:lineRule="auto"/>
    </w:pPr>
  </w:style>
  <w:style w:type="paragraph" w:styleId="BalloonText">
    <w:name w:val="Balloon Text"/>
    <w:basedOn w:val="Normal"/>
    <w:link w:val="BalloonTextChar"/>
    <w:uiPriority w:val="99"/>
    <w:semiHidden/>
    <w:unhideWhenUsed/>
    <w:rsid w:val="007056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62B"/>
    <w:rPr>
      <w:rFonts w:ascii="Tahoma" w:hAnsi="Tahoma" w:cs="Tahoma"/>
      <w:sz w:val="16"/>
      <w:szCs w:val="16"/>
    </w:rPr>
  </w:style>
  <w:style w:type="paragraph" w:styleId="ListParagraph">
    <w:name w:val="List Paragraph"/>
    <w:basedOn w:val="Normal"/>
    <w:uiPriority w:val="34"/>
    <w:qFormat/>
    <w:rsid w:val="00712624"/>
    <w:pPr>
      <w:ind w:left="720"/>
      <w:contextualSpacing/>
    </w:pPr>
  </w:style>
  <w:style w:type="character" w:customStyle="1" w:styleId="Heading1Char">
    <w:name w:val="Heading 1 Char"/>
    <w:basedOn w:val="DefaultParagraphFont"/>
    <w:link w:val="Heading1"/>
    <w:uiPriority w:val="9"/>
    <w:rsid w:val="002D7B1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57093"/>
    <w:pPr>
      <w:spacing w:after="0" w:line="240" w:lineRule="auto"/>
    </w:pPr>
  </w:style>
  <w:style w:type="paragraph" w:styleId="TOCHeading">
    <w:name w:val="TOC Heading"/>
    <w:basedOn w:val="Heading1"/>
    <w:next w:val="Normal"/>
    <w:uiPriority w:val="39"/>
    <w:semiHidden/>
    <w:unhideWhenUsed/>
    <w:qFormat/>
    <w:rsid w:val="009921DF"/>
    <w:pPr>
      <w:widowControl/>
      <w:outlineLvl w:val="9"/>
    </w:pPr>
    <w:rPr>
      <w:lang w:eastAsia="ja-JP"/>
    </w:rPr>
  </w:style>
  <w:style w:type="paragraph" w:styleId="TOC1">
    <w:name w:val="toc 1"/>
    <w:basedOn w:val="Normal"/>
    <w:next w:val="Normal"/>
    <w:autoRedefine/>
    <w:uiPriority w:val="39"/>
    <w:unhideWhenUsed/>
    <w:rsid w:val="0028084F"/>
    <w:pPr>
      <w:tabs>
        <w:tab w:val="left" w:pos="660"/>
        <w:tab w:val="right" w:leader="dot" w:pos="9530"/>
      </w:tabs>
      <w:spacing w:after="100"/>
    </w:pPr>
  </w:style>
  <w:style w:type="character" w:styleId="Hyperlink">
    <w:name w:val="Hyperlink"/>
    <w:basedOn w:val="DefaultParagraphFont"/>
    <w:uiPriority w:val="99"/>
    <w:unhideWhenUsed/>
    <w:rsid w:val="009921DF"/>
    <w:rPr>
      <w:color w:val="0000FF" w:themeColor="hyperlink"/>
      <w:u w:val="single"/>
    </w:rPr>
  </w:style>
  <w:style w:type="paragraph" w:customStyle="1" w:styleId="Default">
    <w:name w:val="Default"/>
    <w:rsid w:val="00DC59E2"/>
    <w:pPr>
      <w:widowControl/>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RoutingEnabled xmlns="http://schemas.microsoft.com/sharepoint/v3">true</RoutingEnabl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09AD953E51B7488377257589BE821F" ma:contentTypeVersion="10" ma:contentTypeDescription="Create a new document." ma:contentTypeScope="" ma:versionID="1788b899767bc2e8d965a00a4c184a92">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9ca9216cb67ca2d1a5b6ab36bec32a30" ns1:_="" ns2:_="">
    <xsd:import namespace="http://schemas.microsoft.com/sharepoint/v3"/>
    <xsd:import namespace="http://schemas.microsoft.com/sharepoint/v4"/>
    <xsd:element name="properties">
      <xsd:complexType>
        <xsd:sequence>
          <xsd:element name="documentManagement">
            <xsd:complexType>
              <xsd:all>
                <xsd:element ref="ns2:IconOverlay" minOccurs="0"/>
                <xsd:element ref="ns1:RoutingEnabl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Enabled" ma:index="9" nillable="true" ma:displayName="Active" ma:description="" ma:hidden="true" ma:internalName="RoutingEnabl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3B5EBC-9A97-4567-B51F-AF3A53A56DF3}"/>
</file>

<file path=customXml/itemProps2.xml><?xml version="1.0" encoding="utf-8"?>
<ds:datastoreItem xmlns:ds="http://schemas.openxmlformats.org/officeDocument/2006/customXml" ds:itemID="{0FBFE2DF-732A-4093-9172-5C44CE7A22A7}"/>
</file>

<file path=customXml/itemProps3.xml><?xml version="1.0" encoding="utf-8"?>
<ds:datastoreItem xmlns:ds="http://schemas.openxmlformats.org/officeDocument/2006/customXml" ds:itemID="{719EDF5F-F0B7-4312-B962-FF45E97DA6CE}"/>
</file>

<file path=customXml/itemProps4.xml><?xml version="1.0" encoding="utf-8"?>
<ds:datastoreItem xmlns:ds="http://schemas.openxmlformats.org/officeDocument/2006/customXml" ds:itemID="{691E7A3E-6F33-42D7-8543-E897C7DF707E}"/>
</file>

<file path=docProps/app.xml><?xml version="1.0" encoding="utf-8"?>
<Properties xmlns="http://schemas.openxmlformats.org/officeDocument/2006/extended-properties" xmlns:vt="http://schemas.openxmlformats.org/officeDocument/2006/docPropsVTypes">
  <Template>Normal</Template>
  <TotalTime>1</TotalTime>
  <Pages>30</Pages>
  <Words>9946</Words>
  <Characters>56698</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Electricity North West Ltd</Company>
  <LinksUpToDate>false</LinksUpToDate>
  <CharactersWithSpaces>66511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Roberts</dc:creator>
  <cp:lastModifiedBy>National Grid</cp:lastModifiedBy>
  <cp:revision>2</cp:revision>
  <cp:lastPrinted>2017-04-20T12:28:00Z</cp:lastPrinted>
  <dcterms:created xsi:type="dcterms:W3CDTF">2018-05-29T13:38:00Z</dcterms:created>
  <dcterms:modified xsi:type="dcterms:W3CDTF">2018-05-29T13:38:00Z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2011-01-27T00:00:00Z</vt:filetime>
  </property>
  <property fmtid="{D5CDD505-2E9C-101B-9397-08002B2CF9AE}" pid="3" name="LastSaved">
    <vt:filetime>2013-09-26T00:00:00Z</vt:filetime>
  </property>
  <property fmtid="{D5CDD505-2E9C-101B-9397-08002B2CF9AE}" pid="4" name="_NewReviewCycle">
    <vt:lpwstr/>
  </property>
  <property fmtid="{D5CDD505-2E9C-101B-9397-08002B2CF9AE}" pid="5" name="ContentTypeId">
    <vt:lpwstr>0x0101002709AD953E51B7488377257589BE821F</vt:lpwstr>
  </property>
  <property fmtid="{D5CDD505-2E9C-101B-9397-08002B2CF9AE}" pid="6" name="_AdHocReviewCycleID">
    <vt:i4>-583900962</vt:i4>
  </property>
  <property fmtid="{D5CDD505-2E9C-101B-9397-08002B2CF9AE}" pid="7" name="_EmailSubject">
    <vt:lpwstr>EXT || FW: NGET Legal Separation DCode consultation</vt:lpwstr>
  </property>
  <property fmtid="{D5CDD505-2E9C-101B-9397-08002B2CF9AE}" pid="8" name="_AuthorEmail">
    <vt:lpwstr>John.Martin2@nationalgrid.com</vt:lpwstr>
  </property>
  <property fmtid="{D5CDD505-2E9C-101B-9397-08002B2CF9AE}" pid="9" name="_AuthorEmailDisplayName">
    <vt:lpwstr>Martin, John</vt:lpwstr>
  </property>
  <property fmtid="{D5CDD505-2E9C-101B-9397-08002B2CF9AE}" pid="10" name="_PreviousAdHocReviewCycleID">
    <vt:i4>-1998892648</vt:i4>
  </property>
</Properties>
</file>